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73AE5"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 xml:space="preserve">Szigethalom Város Önkormányzat </w:t>
      </w:r>
    </w:p>
    <w:p w14:paraId="715B486B"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 xml:space="preserve">Képviselő-testületének </w:t>
      </w:r>
    </w:p>
    <w:p w14:paraId="55F619EB"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p>
    <w:p w14:paraId="5D4D3FAF"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6/</w:t>
      </w:r>
      <w:r w:rsidRPr="007E5B9C">
        <w:rPr>
          <w:rFonts w:ascii="Times New Roman" w:eastAsia="Times New Roman" w:hAnsi="Times New Roman" w:cs="Times New Roman"/>
          <w:b/>
          <w:sz w:val="24"/>
          <w:szCs w:val="24"/>
          <w:lang w:eastAsia="hu-HU"/>
        </w:rPr>
        <w:t>2023. (</w:t>
      </w:r>
      <w:r>
        <w:rPr>
          <w:rFonts w:ascii="Times New Roman" w:eastAsia="Times New Roman" w:hAnsi="Times New Roman" w:cs="Times New Roman"/>
          <w:b/>
          <w:sz w:val="24"/>
          <w:szCs w:val="24"/>
          <w:lang w:eastAsia="hu-HU"/>
        </w:rPr>
        <w:t>I</w:t>
      </w:r>
      <w:r w:rsidRPr="007E5B9C">
        <w:rPr>
          <w:rFonts w:ascii="Times New Roman" w:eastAsia="Times New Roman" w:hAnsi="Times New Roman" w:cs="Times New Roman"/>
          <w:b/>
          <w:sz w:val="24"/>
          <w:szCs w:val="24"/>
          <w:lang w:eastAsia="hu-HU"/>
        </w:rPr>
        <w:t xml:space="preserve">II. </w:t>
      </w:r>
      <w:r>
        <w:rPr>
          <w:rFonts w:ascii="Times New Roman" w:eastAsia="Times New Roman" w:hAnsi="Times New Roman" w:cs="Times New Roman"/>
          <w:b/>
          <w:sz w:val="24"/>
          <w:szCs w:val="24"/>
          <w:lang w:eastAsia="hu-HU"/>
        </w:rPr>
        <w:t>01</w:t>
      </w:r>
      <w:r w:rsidRPr="007E5B9C">
        <w:rPr>
          <w:rFonts w:ascii="Times New Roman" w:eastAsia="Times New Roman" w:hAnsi="Times New Roman" w:cs="Times New Roman"/>
          <w:b/>
          <w:sz w:val="24"/>
          <w:szCs w:val="24"/>
          <w:lang w:eastAsia="hu-HU"/>
        </w:rPr>
        <w:t xml:space="preserve">.) önkormányzati </w:t>
      </w:r>
    </w:p>
    <w:p w14:paraId="77910B51"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RENDELETE</w:t>
      </w:r>
    </w:p>
    <w:p w14:paraId="126C0E1A"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p>
    <w:p w14:paraId="5665AFAB" w14:textId="77777777" w:rsidR="007E5B9C" w:rsidRDefault="007E5B9C" w:rsidP="007E5B9C">
      <w:pPr>
        <w:keepNext/>
        <w:tabs>
          <w:tab w:val="num" w:pos="0"/>
        </w:tabs>
        <w:suppressAutoHyphens/>
        <w:spacing w:after="0" w:line="240" w:lineRule="auto"/>
        <w:ind w:left="432" w:hanging="432"/>
        <w:jc w:val="center"/>
        <w:outlineLvl w:val="0"/>
        <w:rPr>
          <w:rFonts w:ascii="Times New Roman" w:eastAsia="Times New Roman" w:hAnsi="Times New Roman" w:cs="Times New Roman"/>
          <w:b/>
          <w:i/>
          <w:sz w:val="24"/>
          <w:szCs w:val="24"/>
          <w:lang w:eastAsia="ar-SA"/>
        </w:rPr>
      </w:pPr>
      <w:r w:rsidRPr="007E5B9C">
        <w:rPr>
          <w:rFonts w:ascii="Times New Roman" w:eastAsia="Times New Roman" w:hAnsi="Times New Roman" w:cs="Times New Roman"/>
          <w:b/>
          <w:i/>
          <w:sz w:val="24"/>
          <w:szCs w:val="24"/>
          <w:lang w:eastAsia="ar-SA"/>
        </w:rPr>
        <w:t>a települési támogatások helyi szabályozásáról</w:t>
      </w:r>
    </w:p>
    <w:p w14:paraId="1611241E" w14:textId="77777777" w:rsidR="004D583D" w:rsidRDefault="004D583D" w:rsidP="007E5B9C">
      <w:pPr>
        <w:keepNext/>
        <w:tabs>
          <w:tab w:val="num" w:pos="0"/>
        </w:tabs>
        <w:suppressAutoHyphens/>
        <w:spacing w:after="0" w:line="240" w:lineRule="auto"/>
        <w:ind w:left="432" w:hanging="432"/>
        <w:jc w:val="center"/>
        <w:outlineLvl w:val="0"/>
        <w:rPr>
          <w:rFonts w:ascii="Times New Roman" w:eastAsia="Times New Roman" w:hAnsi="Times New Roman" w:cs="Times New Roman"/>
          <w:b/>
          <w:i/>
          <w:sz w:val="24"/>
          <w:szCs w:val="24"/>
          <w:lang w:eastAsia="ar-SA"/>
        </w:rPr>
      </w:pPr>
    </w:p>
    <w:p w14:paraId="2AA34314" w14:textId="77777777" w:rsidR="004D583D" w:rsidRDefault="004D583D" w:rsidP="004D583D">
      <w:pPr>
        <w:jc w:val="center"/>
        <w:rPr>
          <w:rFonts w:ascii="Times New Roman" w:hAnsi="Times New Roman" w:cs="Times New Roman"/>
          <w:bCs/>
          <w:i/>
          <w:sz w:val="24"/>
          <w:szCs w:val="24"/>
          <w:lang w:eastAsia="hu-HU"/>
        </w:rPr>
      </w:pPr>
      <w:r w:rsidRPr="004D583D">
        <w:rPr>
          <w:rFonts w:ascii="Times New Roman" w:hAnsi="Times New Roman" w:cs="Times New Roman"/>
          <w:bCs/>
          <w:i/>
          <w:sz w:val="24"/>
          <w:szCs w:val="24"/>
          <w:lang w:eastAsia="hu-HU"/>
        </w:rPr>
        <w:t>(Egységes szerkezetben a 9/20</w:t>
      </w:r>
      <w:r>
        <w:rPr>
          <w:rFonts w:ascii="Times New Roman" w:hAnsi="Times New Roman" w:cs="Times New Roman"/>
          <w:bCs/>
          <w:i/>
          <w:sz w:val="24"/>
          <w:szCs w:val="24"/>
          <w:lang w:eastAsia="hu-HU"/>
        </w:rPr>
        <w:t>23</w:t>
      </w:r>
      <w:r w:rsidRPr="004D583D">
        <w:rPr>
          <w:rFonts w:ascii="Times New Roman" w:hAnsi="Times New Roman" w:cs="Times New Roman"/>
          <w:bCs/>
          <w:i/>
          <w:sz w:val="24"/>
          <w:szCs w:val="24"/>
          <w:lang w:eastAsia="hu-HU"/>
        </w:rPr>
        <w:t>.(</w:t>
      </w:r>
      <w:r>
        <w:rPr>
          <w:rFonts w:ascii="Times New Roman" w:hAnsi="Times New Roman" w:cs="Times New Roman"/>
          <w:bCs/>
          <w:i/>
          <w:sz w:val="24"/>
          <w:szCs w:val="24"/>
          <w:lang w:eastAsia="hu-HU"/>
        </w:rPr>
        <w:t>IV.2</w:t>
      </w:r>
      <w:r w:rsidRPr="004D583D">
        <w:rPr>
          <w:rFonts w:ascii="Times New Roman" w:hAnsi="Times New Roman" w:cs="Times New Roman"/>
          <w:bCs/>
          <w:i/>
          <w:sz w:val="24"/>
          <w:szCs w:val="24"/>
          <w:lang w:eastAsia="hu-HU"/>
        </w:rPr>
        <w:t xml:space="preserve">8.) </w:t>
      </w:r>
      <w:r w:rsidR="007D1A4C">
        <w:rPr>
          <w:rFonts w:ascii="Times New Roman" w:hAnsi="Times New Roman" w:cs="Times New Roman"/>
          <w:bCs/>
          <w:i/>
          <w:sz w:val="24"/>
          <w:szCs w:val="24"/>
          <w:lang w:eastAsia="hu-HU"/>
        </w:rPr>
        <w:t>és a</w:t>
      </w:r>
      <w:r w:rsidR="001A4799">
        <w:rPr>
          <w:rFonts w:ascii="Times New Roman" w:hAnsi="Times New Roman" w:cs="Times New Roman"/>
          <w:bCs/>
          <w:i/>
          <w:sz w:val="24"/>
          <w:szCs w:val="24"/>
          <w:lang w:eastAsia="hu-HU"/>
        </w:rPr>
        <w:t>z</w:t>
      </w:r>
      <w:r w:rsidR="007D1A4C">
        <w:rPr>
          <w:rFonts w:ascii="Times New Roman" w:hAnsi="Times New Roman" w:cs="Times New Roman"/>
          <w:bCs/>
          <w:i/>
          <w:sz w:val="24"/>
          <w:szCs w:val="24"/>
          <w:lang w:eastAsia="hu-HU"/>
        </w:rPr>
        <w:t xml:space="preserve"> </w:t>
      </w:r>
      <w:r w:rsidR="001A4799">
        <w:rPr>
          <w:rFonts w:ascii="Times New Roman" w:hAnsi="Times New Roman" w:cs="Times New Roman"/>
          <w:bCs/>
          <w:i/>
          <w:sz w:val="24"/>
          <w:szCs w:val="24"/>
          <w:lang w:eastAsia="hu-HU"/>
        </w:rPr>
        <w:t>5</w:t>
      </w:r>
      <w:r w:rsidR="007D1A4C">
        <w:rPr>
          <w:rFonts w:ascii="Times New Roman" w:hAnsi="Times New Roman" w:cs="Times New Roman"/>
          <w:bCs/>
          <w:i/>
          <w:sz w:val="24"/>
          <w:szCs w:val="24"/>
          <w:lang w:eastAsia="hu-HU"/>
        </w:rPr>
        <w:t xml:space="preserve">/2024.(III.05.) </w:t>
      </w:r>
      <w:r w:rsidRPr="004D583D">
        <w:rPr>
          <w:rFonts w:ascii="Times New Roman" w:hAnsi="Times New Roman" w:cs="Times New Roman"/>
          <w:bCs/>
          <w:i/>
          <w:sz w:val="24"/>
          <w:szCs w:val="24"/>
          <w:lang w:eastAsia="hu-HU"/>
        </w:rPr>
        <w:t>önk. rendelettel.)</w:t>
      </w:r>
    </w:p>
    <w:p w14:paraId="7D03BD15" w14:textId="1F27E985" w:rsidR="008A2080" w:rsidRPr="008A2080" w:rsidDel="00642B43" w:rsidRDefault="008A2080" w:rsidP="00642B43">
      <w:pPr>
        <w:spacing w:after="0" w:line="240" w:lineRule="auto"/>
        <w:jc w:val="both"/>
        <w:rPr>
          <w:del w:id="0" w:author="takacs.lajos@szigethalom.hu" w:date="2025-10-30T14:15:00Z" w16du:dateUtc="2025-10-30T13:15:00Z"/>
          <w:rFonts w:ascii="Times New Roman" w:eastAsia="Times New Roman" w:hAnsi="Times New Roman" w:cs="Times New Roman"/>
          <w:i/>
          <w:sz w:val="24"/>
          <w:szCs w:val="24"/>
          <w:lang w:eastAsia="hu-HU"/>
        </w:rPr>
        <w:pPrChange w:id="1" w:author="takacs.lajos@szigethalom.hu" w:date="2025-10-30T14:15:00Z" w16du:dateUtc="2025-10-30T13:15:00Z">
          <w:pPr>
            <w:spacing w:after="0" w:line="240" w:lineRule="auto"/>
            <w:ind w:left="426" w:hanging="426"/>
            <w:jc w:val="both"/>
          </w:pPr>
        </w:pPrChange>
      </w:pPr>
      <w:del w:id="2" w:author="takacs.lajos@szigethalom.hu" w:date="2025-10-30T14:15:00Z" w16du:dateUtc="2025-10-30T13:15:00Z">
        <w:r w:rsidRPr="008A2080" w:rsidDel="00642B43">
          <w:rPr>
            <w:rFonts w:ascii="Times New Roman" w:eastAsia="Times New Roman" w:hAnsi="Times New Roman" w:cs="Times New Roman"/>
            <w:i/>
            <w:sz w:val="24"/>
            <w:szCs w:val="24"/>
            <w:lang w:eastAsia="hu-HU"/>
          </w:rPr>
          <w:delText>[1]</w:delText>
        </w:r>
      </w:del>
      <w:del w:id="3" w:author="takacs.lajos@szigethalom.hu" w:date="2025-10-30T14:14:00Z" w16du:dateUtc="2025-10-30T13:14:00Z">
        <w:r w:rsidRPr="008A2080" w:rsidDel="00642B43">
          <w:rPr>
            <w:rFonts w:ascii="Times New Roman" w:eastAsia="Times New Roman" w:hAnsi="Times New Roman" w:cs="Times New Roman"/>
            <w:i/>
            <w:sz w:val="24"/>
            <w:szCs w:val="24"/>
            <w:lang w:eastAsia="hu-HU"/>
          </w:rPr>
          <w:delText xml:space="preserve"> </w:delText>
        </w:r>
      </w:del>
      <w:r w:rsidRPr="008A2080">
        <w:rPr>
          <w:rFonts w:ascii="Times New Roman" w:eastAsia="Times New Roman" w:hAnsi="Times New Roman" w:cs="Times New Roman"/>
          <w:i/>
          <w:sz w:val="24"/>
          <w:szCs w:val="24"/>
          <w:lang w:eastAsia="hu-HU"/>
        </w:rPr>
        <w:t>Szigethalom Város Önkormányzat Képviselő-testülete az Alaptörvény 32. cikk (2) bekezdésében</w:t>
      </w:r>
      <w:ins w:id="4" w:author="takacs.lajos@szigethalom.hu" w:date="2025-10-30T14:15:00Z" w16du:dateUtc="2025-10-30T13:15:00Z">
        <w:r w:rsidR="00642B43">
          <w:rPr>
            <w:rFonts w:ascii="Times New Roman" w:eastAsia="Times New Roman" w:hAnsi="Times New Roman" w:cs="Times New Roman"/>
            <w:i/>
            <w:sz w:val="24"/>
            <w:szCs w:val="24"/>
            <w:lang w:eastAsia="hu-HU"/>
          </w:rPr>
          <w:t xml:space="preserve"> </w:t>
        </w:r>
      </w:ins>
      <w:del w:id="5" w:author="takacs.lajos@szigethalom.hu" w:date="2025-10-30T14:15:00Z" w16du:dateUtc="2025-10-30T13:15:00Z">
        <w:r w:rsidRPr="008A2080" w:rsidDel="00642B43">
          <w:rPr>
            <w:rFonts w:ascii="Times New Roman" w:eastAsia="Times New Roman" w:hAnsi="Times New Roman" w:cs="Times New Roman"/>
            <w:i/>
            <w:sz w:val="24"/>
            <w:szCs w:val="24"/>
            <w:lang w:eastAsia="hu-HU"/>
          </w:rPr>
          <w:delText xml:space="preserve"> </w:delText>
        </w:r>
      </w:del>
      <w:r w:rsidRPr="008A2080">
        <w:rPr>
          <w:rFonts w:ascii="Times New Roman" w:eastAsia="Times New Roman" w:hAnsi="Times New Roman" w:cs="Times New Roman"/>
          <w:i/>
          <w:sz w:val="24"/>
          <w:szCs w:val="24"/>
          <w:lang w:eastAsia="hu-HU"/>
        </w:rPr>
        <w:t xml:space="preserve">meghatározott </w:t>
      </w:r>
      <w:r w:rsidRPr="008A2080">
        <w:rPr>
          <w:rFonts w:ascii="Times New Roman" w:eastAsia="Times New Roman" w:hAnsi="Times New Roman" w:cs="Times New Roman"/>
          <w:bCs/>
          <w:i/>
          <w:sz w:val="24"/>
          <w:szCs w:val="24"/>
          <w:lang w:eastAsia="hu-HU"/>
        </w:rPr>
        <w:t>eredeti jogalkotói jogkörében eljárva</w:t>
      </w:r>
      <w:r w:rsidRPr="008A2080">
        <w:rPr>
          <w:rFonts w:ascii="Times New Roman" w:eastAsia="Times New Roman" w:hAnsi="Times New Roman" w:cs="Times New Roman"/>
          <w:i/>
          <w:sz w:val="24"/>
          <w:szCs w:val="24"/>
          <w:lang w:eastAsia="hu-HU"/>
        </w:rPr>
        <w:t xml:space="preserve">, </w:t>
      </w:r>
    </w:p>
    <w:p w14:paraId="1379D893" w14:textId="77777777" w:rsidR="008A2080" w:rsidRPr="008A2080" w:rsidDel="00642B43" w:rsidRDefault="008A2080" w:rsidP="00642B43">
      <w:pPr>
        <w:spacing w:after="0" w:line="240" w:lineRule="auto"/>
        <w:jc w:val="both"/>
        <w:rPr>
          <w:del w:id="6" w:author="takacs.lajos@szigethalom.hu" w:date="2025-10-30T14:15:00Z" w16du:dateUtc="2025-10-30T13:15:00Z"/>
          <w:rFonts w:ascii="Times New Roman" w:eastAsia="Times New Roman" w:hAnsi="Times New Roman" w:cs="Times New Roman"/>
          <w:i/>
          <w:sz w:val="24"/>
          <w:szCs w:val="24"/>
          <w:lang w:eastAsia="hu-HU"/>
        </w:rPr>
        <w:pPrChange w:id="7" w:author="takacs.lajos@szigethalom.hu" w:date="2025-10-30T14:15:00Z" w16du:dateUtc="2025-10-30T13:15:00Z">
          <w:pPr>
            <w:spacing w:after="0" w:line="240" w:lineRule="auto"/>
            <w:ind w:left="426" w:hanging="426"/>
            <w:jc w:val="both"/>
          </w:pPr>
        </w:pPrChange>
      </w:pPr>
      <w:del w:id="8" w:author="takacs.lajos@szigethalom.hu" w:date="2025-10-30T14:15:00Z" w16du:dateUtc="2025-10-30T13:15:00Z">
        <w:r w:rsidRPr="008A2080" w:rsidDel="00642B43">
          <w:rPr>
            <w:rFonts w:ascii="Times New Roman" w:eastAsia="Times New Roman" w:hAnsi="Times New Roman" w:cs="Times New Roman"/>
            <w:i/>
            <w:sz w:val="24"/>
            <w:szCs w:val="24"/>
            <w:lang w:eastAsia="hu-HU"/>
          </w:rPr>
          <w:delText>[2]</w:delText>
        </w:r>
      </w:del>
      <w:r w:rsidRPr="008A2080">
        <w:rPr>
          <w:rFonts w:ascii="Times New Roman" w:eastAsia="Times New Roman" w:hAnsi="Times New Roman" w:cs="Times New Roman"/>
          <w:i/>
          <w:sz w:val="24"/>
          <w:szCs w:val="24"/>
          <w:lang w:eastAsia="hu-HU"/>
        </w:rPr>
        <w:t xml:space="preserve"> a szociális igazgatásról és szociális ellátásokról szóló 1993. évi III. törvény 132. § (4) bekezdés g) pontjában kapott </w:t>
      </w:r>
      <w:r w:rsidRPr="008A2080">
        <w:rPr>
          <w:rFonts w:ascii="Times New Roman" w:eastAsia="Times New Roman" w:hAnsi="Times New Roman" w:cs="Times New Roman"/>
          <w:bCs/>
          <w:i/>
          <w:sz w:val="24"/>
          <w:szCs w:val="24"/>
          <w:lang w:eastAsia="hu-HU"/>
        </w:rPr>
        <w:t>felhatalmazás</w:t>
      </w:r>
      <w:r w:rsidRPr="008A2080">
        <w:rPr>
          <w:rFonts w:ascii="Times New Roman" w:eastAsia="Times New Roman" w:hAnsi="Times New Roman" w:cs="Times New Roman"/>
          <w:i/>
          <w:sz w:val="24"/>
          <w:szCs w:val="24"/>
          <w:lang w:eastAsia="hu-HU"/>
        </w:rPr>
        <w:t xml:space="preserve"> alapján, </w:t>
      </w:r>
    </w:p>
    <w:p w14:paraId="44764250" w14:textId="77777777" w:rsidR="008A2080" w:rsidRPr="008A2080" w:rsidDel="00642B43" w:rsidRDefault="008A2080" w:rsidP="00642B43">
      <w:pPr>
        <w:spacing w:after="0" w:line="240" w:lineRule="auto"/>
        <w:jc w:val="both"/>
        <w:rPr>
          <w:del w:id="9" w:author="takacs.lajos@szigethalom.hu" w:date="2025-10-30T14:15:00Z" w16du:dateUtc="2025-10-30T13:15:00Z"/>
          <w:rFonts w:ascii="Times New Roman" w:eastAsia="Times New Roman" w:hAnsi="Times New Roman" w:cs="Times New Roman"/>
          <w:i/>
          <w:sz w:val="24"/>
          <w:szCs w:val="24"/>
          <w:lang w:eastAsia="hu-HU"/>
        </w:rPr>
        <w:pPrChange w:id="10" w:author="takacs.lajos@szigethalom.hu" w:date="2025-10-30T14:15:00Z" w16du:dateUtc="2025-10-30T13:15:00Z">
          <w:pPr>
            <w:spacing w:after="0" w:line="240" w:lineRule="auto"/>
            <w:ind w:left="426" w:hanging="426"/>
            <w:jc w:val="both"/>
          </w:pPr>
        </w:pPrChange>
      </w:pPr>
      <w:del w:id="11" w:author="takacs.lajos@szigethalom.hu" w:date="2025-10-30T14:15:00Z" w16du:dateUtc="2025-10-30T13:15:00Z">
        <w:r w:rsidRPr="008A2080" w:rsidDel="00642B43">
          <w:rPr>
            <w:rFonts w:ascii="Times New Roman" w:eastAsia="Times New Roman" w:hAnsi="Times New Roman" w:cs="Times New Roman"/>
            <w:i/>
            <w:sz w:val="24"/>
            <w:szCs w:val="24"/>
            <w:lang w:eastAsia="hu-HU"/>
          </w:rPr>
          <w:delText xml:space="preserve">[3] </w:delText>
        </w:r>
      </w:del>
      <w:r w:rsidRPr="008A2080">
        <w:rPr>
          <w:rFonts w:ascii="Times New Roman" w:eastAsia="Times New Roman" w:hAnsi="Times New Roman" w:cs="Times New Roman"/>
          <w:i/>
          <w:sz w:val="24"/>
          <w:szCs w:val="24"/>
          <w:lang w:eastAsia="hu-HU"/>
        </w:rPr>
        <w:t>a szociális igazgatásról és szociális ellátásokról szóló 1993. évi III. törvény 1. § (2) bekezdésében, 10. § (1) bekezdésében, 25. § (3) bekezdés b) pontjában, 26. §-</w:t>
      </w:r>
      <w:proofErr w:type="spellStart"/>
      <w:r w:rsidRPr="008A2080">
        <w:rPr>
          <w:rFonts w:ascii="Times New Roman" w:eastAsia="Times New Roman" w:hAnsi="Times New Roman" w:cs="Times New Roman"/>
          <w:i/>
          <w:sz w:val="24"/>
          <w:szCs w:val="24"/>
          <w:lang w:eastAsia="hu-HU"/>
        </w:rPr>
        <w:t>ában</w:t>
      </w:r>
      <w:proofErr w:type="spellEnd"/>
      <w:r w:rsidRPr="008A2080">
        <w:rPr>
          <w:rFonts w:ascii="Times New Roman" w:eastAsia="Times New Roman" w:hAnsi="Times New Roman" w:cs="Times New Roman"/>
          <w:i/>
          <w:sz w:val="24"/>
          <w:szCs w:val="24"/>
          <w:lang w:eastAsia="hu-HU"/>
        </w:rPr>
        <w:t>, 32. § (3) bekezdésében, 45. §-</w:t>
      </w:r>
      <w:proofErr w:type="spellStart"/>
      <w:r w:rsidRPr="008A2080">
        <w:rPr>
          <w:rFonts w:ascii="Times New Roman" w:eastAsia="Times New Roman" w:hAnsi="Times New Roman" w:cs="Times New Roman"/>
          <w:i/>
          <w:sz w:val="24"/>
          <w:szCs w:val="24"/>
          <w:lang w:eastAsia="hu-HU"/>
        </w:rPr>
        <w:t>ában</w:t>
      </w:r>
      <w:proofErr w:type="spellEnd"/>
      <w:r w:rsidRPr="008A2080">
        <w:rPr>
          <w:rFonts w:ascii="Times New Roman" w:eastAsia="Times New Roman" w:hAnsi="Times New Roman" w:cs="Times New Roman"/>
          <w:i/>
          <w:sz w:val="24"/>
          <w:szCs w:val="24"/>
          <w:lang w:eastAsia="hu-HU"/>
        </w:rPr>
        <w:t xml:space="preserve"> meghatározott feladatkörében, </w:t>
      </w:r>
    </w:p>
    <w:p w14:paraId="07DAD8C6" w14:textId="77777777" w:rsidR="008A2080" w:rsidRPr="008A2080" w:rsidRDefault="008A2080" w:rsidP="00642B43">
      <w:pPr>
        <w:spacing w:after="0" w:line="240" w:lineRule="auto"/>
        <w:jc w:val="both"/>
        <w:rPr>
          <w:rFonts w:ascii="Times New Roman" w:eastAsia="Times New Roman" w:hAnsi="Times New Roman" w:cs="Times New Roman"/>
          <w:i/>
          <w:sz w:val="24"/>
          <w:szCs w:val="24"/>
          <w:lang w:eastAsia="hu-HU"/>
        </w:rPr>
        <w:pPrChange w:id="12" w:author="takacs.lajos@szigethalom.hu" w:date="2025-10-30T14:15:00Z" w16du:dateUtc="2025-10-30T13:15:00Z">
          <w:pPr>
            <w:spacing w:after="0" w:line="240" w:lineRule="auto"/>
            <w:ind w:left="426" w:hanging="426"/>
            <w:jc w:val="both"/>
          </w:pPr>
        </w:pPrChange>
      </w:pPr>
      <w:del w:id="13" w:author="takacs.lajos@szigethalom.hu" w:date="2025-10-30T14:15:00Z" w16du:dateUtc="2025-10-30T13:15:00Z">
        <w:r w:rsidRPr="008A2080" w:rsidDel="00642B43">
          <w:rPr>
            <w:rFonts w:ascii="Times New Roman" w:eastAsia="Times New Roman" w:hAnsi="Times New Roman" w:cs="Times New Roman"/>
            <w:i/>
            <w:sz w:val="24"/>
            <w:szCs w:val="24"/>
            <w:lang w:eastAsia="hu-HU"/>
          </w:rPr>
          <w:delText xml:space="preserve">[4] </w:delText>
        </w:r>
      </w:del>
      <w:r w:rsidRPr="008A2080">
        <w:rPr>
          <w:rFonts w:ascii="Times New Roman" w:eastAsia="Times New Roman" w:hAnsi="Times New Roman" w:cs="Times New Roman"/>
          <w:i/>
          <w:sz w:val="24"/>
          <w:szCs w:val="24"/>
          <w:lang w:eastAsia="hu-HU"/>
        </w:rPr>
        <w:t xml:space="preserve">a gyermekek védelméről és a gyámügyi igazgatásról szóló 1997. évi XXXI. törvény 18. § (2) bekezdésében, 34. § (8) bekezdésében, 131. § (1) bekezdésében meghatározott </w:t>
      </w:r>
      <w:r w:rsidRPr="008A2080">
        <w:rPr>
          <w:rFonts w:ascii="Times New Roman" w:eastAsia="Times New Roman" w:hAnsi="Times New Roman" w:cs="Times New Roman"/>
          <w:bCs/>
          <w:i/>
          <w:sz w:val="24"/>
          <w:szCs w:val="24"/>
          <w:lang w:eastAsia="hu-HU"/>
        </w:rPr>
        <w:t>feladatkörében</w:t>
      </w:r>
      <w:r w:rsidRPr="008A2080">
        <w:rPr>
          <w:rFonts w:ascii="Times New Roman" w:eastAsia="Times New Roman" w:hAnsi="Times New Roman" w:cs="Times New Roman"/>
          <w:i/>
          <w:sz w:val="24"/>
          <w:szCs w:val="24"/>
          <w:lang w:eastAsia="hu-HU"/>
        </w:rPr>
        <w:t xml:space="preserve"> eljárva, a következőket rendeli el:</w:t>
      </w:r>
    </w:p>
    <w:p w14:paraId="48817B0F" w14:textId="77777777" w:rsidR="007E5B9C" w:rsidRPr="007E5B9C" w:rsidRDefault="007E5B9C" w:rsidP="007E5B9C">
      <w:pPr>
        <w:spacing w:after="0" w:line="240" w:lineRule="auto"/>
        <w:rPr>
          <w:rFonts w:ascii="Times New Roman" w:eastAsia="Times New Roman" w:hAnsi="Times New Roman" w:cs="Times New Roman"/>
          <w:i/>
          <w:sz w:val="24"/>
          <w:szCs w:val="24"/>
          <w:lang w:eastAsia="hu-HU"/>
        </w:rPr>
      </w:pPr>
    </w:p>
    <w:p w14:paraId="2A5AD28E" w14:textId="77777777" w:rsidR="007E5B9C" w:rsidRPr="007E5B9C" w:rsidRDefault="007E5B9C" w:rsidP="007E5B9C">
      <w:pPr>
        <w:spacing w:after="0" w:line="240" w:lineRule="auto"/>
        <w:rPr>
          <w:rFonts w:ascii="Times New Roman" w:eastAsia="Times New Roman" w:hAnsi="Times New Roman" w:cs="Times New Roman"/>
          <w:i/>
          <w:sz w:val="24"/>
          <w:szCs w:val="24"/>
          <w:lang w:eastAsia="hu-HU"/>
        </w:rPr>
      </w:pPr>
    </w:p>
    <w:p w14:paraId="794C5ED5" w14:textId="77777777" w:rsidR="007E5B9C" w:rsidRPr="007E5B9C" w:rsidRDefault="007E5B9C" w:rsidP="00C40075">
      <w:pPr>
        <w:numPr>
          <w:ilvl w:val="0"/>
          <w:numId w:val="39"/>
        </w:numPr>
        <w:spacing w:after="120" w:line="240" w:lineRule="auto"/>
        <w:ind w:left="0" w:firstLine="43"/>
        <w:contextualSpacing/>
        <w:jc w:val="center"/>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Fejezet</w:t>
      </w:r>
    </w:p>
    <w:p w14:paraId="01DF1C00" w14:textId="77777777" w:rsidR="007E5B9C" w:rsidRPr="007E5B9C" w:rsidRDefault="007E5B9C" w:rsidP="007E5B9C">
      <w:pPr>
        <w:spacing w:after="120" w:line="240" w:lineRule="auto"/>
        <w:contextualSpacing/>
        <w:jc w:val="center"/>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b/>
          <w:sz w:val="24"/>
          <w:szCs w:val="24"/>
          <w:lang w:eastAsia="hu-HU"/>
        </w:rPr>
        <w:t>A rendelet alapelve, célja, személyi hatálya, értelmező rendelkezések</w:t>
      </w:r>
    </w:p>
    <w:p w14:paraId="6741E0F9" w14:textId="77777777" w:rsidR="007E5B9C" w:rsidRPr="007E5B9C" w:rsidRDefault="007E5B9C" w:rsidP="007E5B9C">
      <w:pPr>
        <w:keepNext/>
        <w:spacing w:before="240" w:after="240" w:line="240" w:lineRule="auto"/>
        <w:ind w:left="357"/>
        <w:jc w:val="center"/>
        <w:outlineLvl w:val="1"/>
        <w:rPr>
          <w:rFonts w:ascii="Times New Roman" w:eastAsia="Times New Roman" w:hAnsi="Times New Roman" w:cs="Times New Roman"/>
          <w:b/>
          <w:color w:val="000000"/>
          <w:sz w:val="24"/>
          <w:szCs w:val="24"/>
          <w:lang w:eastAsia="hu-HU"/>
        </w:rPr>
      </w:pPr>
      <w:r w:rsidRPr="007E5B9C">
        <w:rPr>
          <w:rFonts w:ascii="Times New Roman" w:eastAsia="Times New Roman" w:hAnsi="Times New Roman" w:cs="Times New Roman"/>
          <w:b/>
          <w:color w:val="000000"/>
          <w:sz w:val="24"/>
          <w:szCs w:val="24"/>
          <w:lang w:eastAsia="hu-HU"/>
        </w:rPr>
        <w:t>1. A rendelet alapelve</w:t>
      </w:r>
    </w:p>
    <w:p w14:paraId="65609A68"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bCs/>
          <w:sz w:val="24"/>
          <w:szCs w:val="24"/>
          <w:lang w:eastAsia="hu-HU"/>
        </w:rPr>
        <w:t xml:space="preserve">§ E rendelet alkalmazásának alapelve, hogy az önkormányzat a településen lakók részére szabályozott módon, a lakosság szükségleteihez és az önkormányzat anyagi lehetőségeihez mérten </w:t>
      </w:r>
      <w:r w:rsidRPr="007E5B9C">
        <w:rPr>
          <w:rFonts w:ascii="Times New Roman" w:eastAsia="Times New Roman" w:hAnsi="Times New Roman" w:cs="Times New Roman"/>
          <w:sz w:val="24"/>
          <w:szCs w:val="24"/>
          <w:lang w:eastAsia="hu-HU"/>
        </w:rPr>
        <w:t>saját költségvetésének terhére támogatásokat nyújtson, ezzel segítve a település lakóinak megélhetését.</w:t>
      </w:r>
    </w:p>
    <w:p w14:paraId="4610727B" w14:textId="77777777" w:rsidR="007E5B9C" w:rsidRPr="007E5B9C" w:rsidRDefault="007E5B9C" w:rsidP="007E5B9C">
      <w:pPr>
        <w:keepNext/>
        <w:spacing w:before="240" w:after="240" w:line="240" w:lineRule="auto"/>
        <w:ind w:left="357"/>
        <w:jc w:val="center"/>
        <w:outlineLvl w:val="1"/>
        <w:rPr>
          <w:rFonts w:ascii="Times New Roman" w:eastAsia="Times New Roman" w:hAnsi="Times New Roman" w:cs="Times New Roman"/>
          <w:b/>
          <w:color w:val="000000"/>
          <w:sz w:val="24"/>
          <w:szCs w:val="24"/>
          <w:lang w:eastAsia="hu-HU"/>
        </w:rPr>
      </w:pPr>
      <w:r w:rsidRPr="007E5B9C">
        <w:rPr>
          <w:rFonts w:ascii="Times New Roman" w:eastAsia="Times New Roman" w:hAnsi="Times New Roman" w:cs="Times New Roman"/>
          <w:b/>
          <w:color w:val="000000"/>
          <w:sz w:val="24"/>
          <w:szCs w:val="24"/>
          <w:lang w:eastAsia="hu-HU"/>
        </w:rPr>
        <w:t>2. A rendelet célja</w:t>
      </w:r>
    </w:p>
    <w:p w14:paraId="0004A557"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bCs/>
          <w:sz w:val="24"/>
          <w:szCs w:val="24"/>
          <w:lang w:eastAsia="hu-HU"/>
        </w:rPr>
      </w:pPr>
      <w:r w:rsidRPr="007E5B9C">
        <w:rPr>
          <w:rFonts w:ascii="Times New Roman" w:eastAsia="Times New Roman" w:hAnsi="Times New Roman" w:cs="Times New Roman"/>
          <w:bCs/>
          <w:sz w:val="24"/>
          <w:szCs w:val="24"/>
          <w:lang w:eastAsia="hu-HU"/>
        </w:rPr>
        <w:t xml:space="preserve">§ A rendelet célja az állami felelősségi körbe tartozó, a szociális igazgatásról és szociális ellátásokról szóló 1993. évi III. törvényben (a továbbiakban: </w:t>
      </w:r>
      <w:proofErr w:type="spellStart"/>
      <w:r w:rsidRPr="007E5B9C">
        <w:rPr>
          <w:rFonts w:ascii="Times New Roman" w:eastAsia="Times New Roman" w:hAnsi="Times New Roman" w:cs="Times New Roman"/>
          <w:bCs/>
          <w:sz w:val="24"/>
          <w:szCs w:val="24"/>
          <w:lang w:eastAsia="hu-HU"/>
        </w:rPr>
        <w:t>Szoctv</w:t>
      </w:r>
      <w:proofErr w:type="spellEnd"/>
      <w:r w:rsidRPr="007E5B9C">
        <w:rPr>
          <w:rFonts w:ascii="Times New Roman" w:eastAsia="Times New Roman" w:hAnsi="Times New Roman" w:cs="Times New Roman"/>
          <w:bCs/>
          <w:sz w:val="24"/>
          <w:szCs w:val="24"/>
          <w:lang w:eastAsia="hu-HU"/>
        </w:rPr>
        <w:t>.), valamint a gyermekek védelméről és a gyámügyi igazgatásról szóló 1997. évi XXXI. törvényben (a továbbiakban: Gyvt.) nevesített támogatások helyi szinten történő kiegészítése, valamint jóléti támogatások nyújtása.</w:t>
      </w:r>
    </w:p>
    <w:p w14:paraId="4D47A71D"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bCs/>
          <w:sz w:val="24"/>
          <w:szCs w:val="24"/>
          <w:lang w:eastAsia="hu-HU"/>
        </w:rPr>
        <w:t>§ Az e rendeletben szabályozott támogatások biztosítása érdekében Szigethalom Város Önkormányzat Képviselő-testülete mindenkori költségvetési rendeletében foglaltak szerint biztosítja a szükséges pénzügyi keretet.</w:t>
      </w:r>
    </w:p>
    <w:p w14:paraId="50E2D954" w14:textId="77777777" w:rsidR="007E5B9C" w:rsidRPr="007E5B9C" w:rsidRDefault="007E5B9C" w:rsidP="007E5B9C">
      <w:pPr>
        <w:keepNext/>
        <w:spacing w:before="240" w:after="240" w:line="240" w:lineRule="auto"/>
        <w:ind w:left="357"/>
        <w:jc w:val="center"/>
        <w:outlineLvl w:val="1"/>
        <w:rPr>
          <w:rFonts w:ascii="Times New Roman" w:eastAsia="Times New Roman" w:hAnsi="Times New Roman" w:cs="Times New Roman"/>
          <w:b/>
          <w:color w:val="000000"/>
          <w:sz w:val="24"/>
          <w:szCs w:val="24"/>
          <w:lang w:eastAsia="hu-HU"/>
        </w:rPr>
      </w:pPr>
      <w:r w:rsidRPr="007E5B9C">
        <w:rPr>
          <w:rFonts w:ascii="Times New Roman" w:eastAsia="Times New Roman" w:hAnsi="Times New Roman" w:cs="Times New Roman"/>
          <w:b/>
          <w:color w:val="000000"/>
          <w:sz w:val="24"/>
          <w:szCs w:val="24"/>
          <w:lang w:eastAsia="hu-HU"/>
        </w:rPr>
        <w:t>3. A rendelet hatálya</w:t>
      </w:r>
    </w:p>
    <w:p w14:paraId="29B85265"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 A rendelet hatálya kiterjed Szigethalom Város Önkormányzat illetékességi területén bejelentett lakóhellyel (több lakcím esetén életvitelszerű, tartózkodási hellyel) rendelkező, az </w:t>
      </w:r>
      <w:proofErr w:type="spellStart"/>
      <w:r w:rsidRPr="007E5B9C">
        <w:rPr>
          <w:rFonts w:ascii="Times New Roman" w:eastAsia="Times New Roman" w:hAnsi="Times New Roman" w:cs="Times New Roman"/>
          <w:sz w:val="24"/>
          <w:szCs w:val="24"/>
          <w:lang w:eastAsia="hu-HU"/>
        </w:rPr>
        <w:t>Szoctv</w:t>
      </w:r>
      <w:proofErr w:type="spellEnd"/>
      <w:r w:rsidRPr="007E5B9C">
        <w:rPr>
          <w:rFonts w:ascii="Times New Roman" w:eastAsia="Times New Roman" w:hAnsi="Times New Roman" w:cs="Times New Roman"/>
          <w:sz w:val="24"/>
          <w:szCs w:val="24"/>
          <w:lang w:eastAsia="hu-HU"/>
        </w:rPr>
        <w:t>. 3. § (1) és (2) bekezdésében, (3) bekezdés a) pontjában, valamint a Gyvt. 4. §-</w:t>
      </w:r>
      <w:proofErr w:type="spellStart"/>
      <w:r w:rsidRPr="007E5B9C">
        <w:rPr>
          <w:rFonts w:ascii="Times New Roman" w:eastAsia="Times New Roman" w:hAnsi="Times New Roman" w:cs="Times New Roman"/>
          <w:sz w:val="24"/>
          <w:szCs w:val="24"/>
          <w:lang w:eastAsia="hu-HU"/>
        </w:rPr>
        <w:t>ában</w:t>
      </w:r>
      <w:proofErr w:type="spellEnd"/>
      <w:r w:rsidRPr="007E5B9C">
        <w:rPr>
          <w:rFonts w:ascii="Times New Roman" w:eastAsia="Times New Roman" w:hAnsi="Times New Roman" w:cs="Times New Roman"/>
          <w:sz w:val="24"/>
          <w:szCs w:val="24"/>
          <w:lang w:eastAsia="hu-HU"/>
        </w:rPr>
        <w:t xml:space="preserve"> </w:t>
      </w:r>
      <w:r w:rsidRPr="007E5B9C">
        <w:rPr>
          <w:rFonts w:ascii="Times New Roman" w:eastAsia="Times New Roman" w:hAnsi="Times New Roman" w:cs="Times New Roman"/>
          <w:sz w:val="24"/>
          <w:szCs w:val="24"/>
          <w:lang w:eastAsia="hu-HU"/>
        </w:rPr>
        <w:lastRenderedPageBreak/>
        <w:t>felsorolt személyekre, valamint az önkormányzati fenntartású Nobilis Humán Szolgáltató Család- és Gyermekjóléti Szolgálatra (a továbbiakban: Családsegítő szolgálat).</w:t>
      </w:r>
    </w:p>
    <w:p w14:paraId="1F3DAF3B"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A rendelet hatálya nem terjed ki az 1. §-</w:t>
      </w:r>
      <w:proofErr w:type="spellStart"/>
      <w:r w:rsidRPr="007E5B9C">
        <w:rPr>
          <w:rFonts w:ascii="Times New Roman" w:eastAsia="Times New Roman" w:hAnsi="Times New Roman" w:cs="Times New Roman"/>
          <w:sz w:val="24"/>
          <w:szCs w:val="24"/>
          <w:lang w:eastAsia="hu-HU"/>
        </w:rPr>
        <w:t>tól</w:t>
      </w:r>
      <w:proofErr w:type="spellEnd"/>
      <w:r w:rsidRPr="007E5B9C">
        <w:rPr>
          <w:rFonts w:ascii="Times New Roman" w:eastAsia="Times New Roman" w:hAnsi="Times New Roman" w:cs="Times New Roman"/>
          <w:sz w:val="24"/>
          <w:szCs w:val="24"/>
          <w:lang w:eastAsia="hu-HU"/>
        </w:rPr>
        <w:t xml:space="preserve"> eltérően azon személyekre, akik esetében a járási hivatal hatáskörébe tartozó ellátások igényelhetők.</w:t>
      </w:r>
    </w:p>
    <w:p w14:paraId="1C78294D" w14:textId="77777777" w:rsidR="007E5B9C" w:rsidRPr="007E5B9C" w:rsidRDefault="007E5B9C" w:rsidP="007E5B9C">
      <w:pPr>
        <w:keepNext/>
        <w:spacing w:before="240" w:after="240" w:line="240" w:lineRule="auto"/>
        <w:ind w:left="357"/>
        <w:jc w:val="center"/>
        <w:outlineLvl w:val="1"/>
        <w:rPr>
          <w:rFonts w:ascii="Times New Roman" w:eastAsia="Times New Roman" w:hAnsi="Times New Roman" w:cs="Times New Roman"/>
          <w:b/>
          <w:color w:val="000000"/>
          <w:sz w:val="24"/>
          <w:szCs w:val="24"/>
          <w:lang w:eastAsia="hu-HU"/>
        </w:rPr>
      </w:pPr>
      <w:r w:rsidRPr="007E5B9C">
        <w:rPr>
          <w:rFonts w:ascii="Times New Roman" w:eastAsia="Times New Roman" w:hAnsi="Times New Roman" w:cs="Times New Roman"/>
          <w:b/>
          <w:color w:val="000000"/>
          <w:sz w:val="24"/>
          <w:szCs w:val="24"/>
          <w:lang w:eastAsia="hu-HU"/>
        </w:rPr>
        <w:t>4. Értelmező rendelkezések</w:t>
      </w:r>
    </w:p>
    <w:p w14:paraId="48D531A9"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bCs/>
          <w:sz w:val="24"/>
          <w:szCs w:val="24"/>
          <w:lang w:eastAsia="hu-HU"/>
        </w:rPr>
      </w:pPr>
      <w:r w:rsidRPr="007E5B9C">
        <w:rPr>
          <w:rFonts w:ascii="Times New Roman" w:eastAsia="Times New Roman" w:hAnsi="Times New Roman" w:cs="Times New Roman"/>
          <w:bCs/>
          <w:sz w:val="24"/>
          <w:szCs w:val="24"/>
          <w:lang w:eastAsia="hu-HU"/>
        </w:rPr>
        <w:t>§ E rendeletben alkalmazásában:</w:t>
      </w:r>
    </w:p>
    <w:p w14:paraId="35DEED32"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 család: egy lakásban, vagy személyes gondoskodást nyújtó bentlakásos szociális, gyermekvédelmi intézményben együtt lakó, ott bejelentett lakóhellyel vagy tartózkodási hellyel rendelkező közeli hozzátartozók közössége</w:t>
      </w:r>
    </w:p>
    <w:p w14:paraId="443E77F9"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b) közeli hozzátartozó:</w:t>
      </w:r>
    </w:p>
    <w:p w14:paraId="2B8D5902" w14:textId="77777777" w:rsidR="007E5B9C" w:rsidRPr="007E5B9C" w:rsidRDefault="007E5B9C" w:rsidP="007E5B9C">
      <w:pPr>
        <w:spacing w:after="120" w:line="240" w:lineRule="auto"/>
        <w:ind w:left="709"/>
        <w:jc w:val="both"/>
        <w:rPr>
          <w:rFonts w:ascii="Times New Roman" w:eastAsia="Times New Roman" w:hAnsi="Times New Roman" w:cs="Times New Roman"/>
          <w:sz w:val="24"/>
          <w:szCs w:val="24"/>
          <w:lang w:eastAsia="hu-HU"/>
        </w:rPr>
      </w:pPr>
      <w:proofErr w:type="spellStart"/>
      <w:r w:rsidRPr="007E5B9C">
        <w:rPr>
          <w:rFonts w:ascii="Times New Roman" w:eastAsia="Times New Roman" w:hAnsi="Times New Roman" w:cs="Times New Roman"/>
          <w:sz w:val="24"/>
          <w:szCs w:val="24"/>
          <w:lang w:eastAsia="hu-HU"/>
        </w:rPr>
        <w:t>ba</w:t>
      </w:r>
      <w:proofErr w:type="spellEnd"/>
      <w:r w:rsidRPr="007E5B9C">
        <w:rPr>
          <w:rFonts w:ascii="Times New Roman" w:eastAsia="Times New Roman" w:hAnsi="Times New Roman" w:cs="Times New Roman"/>
          <w:sz w:val="24"/>
          <w:szCs w:val="24"/>
          <w:lang w:eastAsia="hu-HU"/>
        </w:rPr>
        <w:t>) a házastárs, az élettárs,</w:t>
      </w:r>
    </w:p>
    <w:p w14:paraId="689C7B7D" w14:textId="77777777" w:rsidR="007E5B9C" w:rsidRPr="007E5B9C" w:rsidRDefault="007E5B9C" w:rsidP="007E5B9C">
      <w:pPr>
        <w:spacing w:after="120" w:line="240" w:lineRule="auto"/>
        <w:ind w:left="709"/>
        <w:jc w:val="both"/>
        <w:rPr>
          <w:rFonts w:ascii="Times New Roman" w:eastAsia="Times New Roman" w:hAnsi="Times New Roman" w:cs="Times New Roman"/>
          <w:sz w:val="24"/>
          <w:szCs w:val="24"/>
          <w:lang w:eastAsia="hu-HU"/>
        </w:rPr>
      </w:pPr>
      <w:proofErr w:type="spellStart"/>
      <w:r w:rsidRPr="007E5B9C">
        <w:rPr>
          <w:rFonts w:ascii="Times New Roman" w:eastAsia="Times New Roman" w:hAnsi="Times New Roman" w:cs="Times New Roman"/>
          <w:sz w:val="24"/>
          <w:szCs w:val="24"/>
          <w:lang w:eastAsia="hu-HU"/>
        </w:rPr>
        <w:t>bb</w:t>
      </w:r>
      <w:proofErr w:type="spellEnd"/>
      <w:r w:rsidRPr="007E5B9C">
        <w:rPr>
          <w:rFonts w:ascii="Times New Roman" w:eastAsia="Times New Roman" w:hAnsi="Times New Roman" w:cs="Times New Roman"/>
          <w:sz w:val="24"/>
          <w:szCs w:val="24"/>
          <w:lang w:eastAsia="hu-HU"/>
        </w:rPr>
        <w:t>) 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gyermek, örökbe fogadott gyermek, mostohagyermek és a Ptk. szerinti gyermekvédelmi nevelőszülő által e jogviszonya keretében nevelt gyermek kivételével a nevelt gyermek (a továbbiakban: nevelt gyermek),</w:t>
      </w:r>
    </w:p>
    <w:p w14:paraId="563A5B7A" w14:textId="77777777" w:rsidR="007E5B9C" w:rsidRPr="007E5B9C" w:rsidRDefault="007E5B9C" w:rsidP="007E5B9C">
      <w:pPr>
        <w:spacing w:after="120" w:line="240" w:lineRule="auto"/>
        <w:ind w:left="709"/>
        <w:jc w:val="both"/>
        <w:rPr>
          <w:rFonts w:ascii="Times New Roman" w:eastAsia="Times New Roman" w:hAnsi="Times New Roman" w:cs="Times New Roman"/>
          <w:sz w:val="24"/>
          <w:szCs w:val="24"/>
          <w:lang w:eastAsia="hu-HU"/>
        </w:rPr>
      </w:pPr>
      <w:proofErr w:type="spellStart"/>
      <w:r w:rsidRPr="007E5B9C">
        <w:rPr>
          <w:rFonts w:ascii="Times New Roman" w:eastAsia="Times New Roman" w:hAnsi="Times New Roman" w:cs="Times New Roman"/>
          <w:sz w:val="24"/>
          <w:szCs w:val="24"/>
          <w:lang w:eastAsia="hu-HU"/>
        </w:rPr>
        <w:t>bc</w:t>
      </w:r>
      <w:proofErr w:type="spellEnd"/>
      <w:r w:rsidRPr="007E5B9C">
        <w:rPr>
          <w:rFonts w:ascii="Times New Roman" w:eastAsia="Times New Roman" w:hAnsi="Times New Roman" w:cs="Times New Roman"/>
          <w:sz w:val="24"/>
          <w:szCs w:val="24"/>
          <w:lang w:eastAsia="hu-HU"/>
        </w:rPr>
        <w:t>) korhatárra való tekintet nélkül a tartósan beteg, az autista, illetve a testi, érzékszervi, értelmi vagy beszédfogyatékos vér szerinti, örökbe fogadott, mostoha-, illetve nevelt gyermek, amennyiben ez az állapot a gyermek 25. életévének betöltését megelőzően is fennállt (a továbbiakban: fogyatékos gyermek),</w:t>
      </w:r>
    </w:p>
    <w:p w14:paraId="17D434D5" w14:textId="77777777" w:rsidR="007E5B9C" w:rsidRPr="007E5B9C" w:rsidRDefault="007E5B9C" w:rsidP="007E5B9C">
      <w:pPr>
        <w:spacing w:after="120" w:line="240" w:lineRule="auto"/>
        <w:ind w:left="709"/>
        <w:jc w:val="both"/>
        <w:rPr>
          <w:rFonts w:ascii="Times New Roman" w:eastAsia="Times New Roman" w:hAnsi="Times New Roman" w:cs="Times New Roman"/>
          <w:sz w:val="24"/>
          <w:szCs w:val="24"/>
          <w:lang w:eastAsia="hu-HU"/>
        </w:rPr>
      </w:pPr>
      <w:proofErr w:type="spellStart"/>
      <w:r w:rsidRPr="007E5B9C">
        <w:rPr>
          <w:rFonts w:ascii="Times New Roman" w:eastAsia="Times New Roman" w:hAnsi="Times New Roman" w:cs="Times New Roman"/>
          <w:sz w:val="24"/>
          <w:szCs w:val="24"/>
          <w:lang w:eastAsia="hu-HU"/>
        </w:rPr>
        <w:t>bd</w:t>
      </w:r>
      <w:proofErr w:type="spellEnd"/>
      <w:r w:rsidRPr="007E5B9C">
        <w:rPr>
          <w:rFonts w:ascii="Times New Roman" w:eastAsia="Times New Roman" w:hAnsi="Times New Roman" w:cs="Times New Roman"/>
          <w:sz w:val="24"/>
          <w:szCs w:val="24"/>
          <w:lang w:eastAsia="hu-HU"/>
        </w:rPr>
        <w:t xml:space="preserve">) a 18. életévét be nem töltött gyermek vonatkozásában a vér szerinti és az örökbe fogadó szülő, a szülő házastársa vagy élettársa, valamint a </w:t>
      </w:r>
      <w:proofErr w:type="spellStart"/>
      <w:r w:rsidRPr="007E5B9C">
        <w:rPr>
          <w:rFonts w:ascii="Times New Roman" w:eastAsia="Times New Roman" w:hAnsi="Times New Roman" w:cs="Times New Roman"/>
          <w:sz w:val="24"/>
          <w:szCs w:val="24"/>
          <w:lang w:eastAsia="hu-HU"/>
        </w:rPr>
        <w:t>bb</w:t>
      </w:r>
      <w:proofErr w:type="spellEnd"/>
      <w:r w:rsidRPr="007E5B9C">
        <w:rPr>
          <w:rFonts w:ascii="Times New Roman" w:eastAsia="Times New Roman" w:hAnsi="Times New Roman" w:cs="Times New Roman"/>
          <w:sz w:val="24"/>
          <w:szCs w:val="24"/>
          <w:lang w:eastAsia="hu-HU"/>
        </w:rPr>
        <w:t xml:space="preserve">) vagy </w:t>
      </w:r>
      <w:proofErr w:type="spellStart"/>
      <w:r w:rsidRPr="007E5B9C">
        <w:rPr>
          <w:rFonts w:ascii="Times New Roman" w:eastAsia="Times New Roman" w:hAnsi="Times New Roman" w:cs="Times New Roman"/>
          <w:sz w:val="24"/>
          <w:szCs w:val="24"/>
          <w:lang w:eastAsia="hu-HU"/>
        </w:rPr>
        <w:t>bc</w:t>
      </w:r>
      <w:proofErr w:type="spellEnd"/>
      <w:r w:rsidRPr="007E5B9C">
        <w:rPr>
          <w:rFonts w:ascii="Times New Roman" w:eastAsia="Times New Roman" w:hAnsi="Times New Roman" w:cs="Times New Roman"/>
          <w:sz w:val="24"/>
          <w:szCs w:val="24"/>
          <w:lang w:eastAsia="hu-HU"/>
        </w:rPr>
        <w:t>) alpontban meghatározott feltételeknek megfelelő testvér;</w:t>
      </w:r>
    </w:p>
    <w:p w14:paraId="42FB9D3B"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c) </w:t>
      </w:r>
      <w:proofErr w:type="spellStart"/>
      <w:r w:rsidRPr="007E5B9C">
        <w:rPr>
          <w:rFonts w:ascii="Times New Roman" w:eastAsia="Times New Roman" w:hAnsi="Times New Roman" w:cs="Times New Roman"/>
          <w:sz w:val="24"/>
          <w:szCs w:val="24"/>
          <w:lang w:eastAsia="hu-HU"/>
        </w:rPr>
        <w:t>egyedülélő</w:t>
      </w:r>
      <w:proofErr w:type="spellEnd"/>
      <w:r w:rsidRPr="007E5B9C">
        <w:rPr>
          <w:rFonts w:ascii="Times New Roman" w:eastAsia="Times New Roman" w:hAnsi="Times New Roman" w:cs="Times New Roman"/>
          <w:sz w:val="24"/>
          <w:szCs w:val="24"/>
          <w:lang w:eastAsia="hu-HU"/>
        </w:rPr>
        <w:t>: az a személy, aki egyszemélyes háztartásban lakik;</w:t>
      </w:r>
    </w:p>
    <w:p w14:paraId="49CBAFB5"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d) lakás: olyan huzamos tartózkodás céljára szolgáló önálló rendeltetési egység, melynek lakóhelyiségeit (lakószoba, étkező stb.), főzőhelyiségeit (konyha, főzőfülke), egészségügyi helyiségeit (fürdőszoba, mosdó, zuhanyozó, WC), közlekedő helyiségeit (előszoba, előtér, belépő, szélfogó, közlekedő, folyosó) és tároló helyiségeit (kamra, gardrób, lomkamra, háztartási helyiség stb.) úgy kell kialakítani, hogy azok együttesen tegyék lehetővé  </w:t>
      </w:r>
    </w:p>
    <w:p w14:paraId="26209357" w14:textId="77777777" w:rsidR="007E5B9C" w:rsidRPr="007E5B9C" w:rsidRDefault="007E5B9C" w:rsidP="007E5B9C">
      <w:pPr>
        <w:spacing w:after="120" w:line="240" w:lineRule="auto"/>
        <w:ind w:left="709"/>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da) a pihenést (az alvást) és az otthoni tevékenységek folytatását,</w:t>
      </w:r>
    </w:p>
    <w:p w14:paraId="4AC12940" w14:textId="77777777" w:rsidR="007E5B9C" w:rsidRPr="007E5B9C" w:rsidRDefault="007E5B9C" w:rsidP="007E5B9C">
      <w:pPr>
        <w:spacing w:after="120" w:line="240" w:lineRule="auto"/>
        <w:ind w:left="709"/>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db) a főzést, mosogatást és az étkezést,</w:t>
      </w:r>
    </w:p>
    <w:p w14:paraId="6F586260" w14:textId="77777777" w:rsidR="007E5B9C" w:rsidRPr="007E5B9C" w:rsidRDefault="007E5B9C" w:rsidP="007E5B9C">
      <w:pPr>
        <w:spacing w:after="120" w:line="240" w:lineRule="auto"/>
        <w:ind w:left="709"/>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dc) a tisztálkodást, a mosást, az illemhely-használatot,</w:t>
      </w:r>
    </w:p>
    <w:p w14:paraId="2CC2ECD2" w14:textId="77777777" w:rsidR="007E5B9C" w:rsidRPr="007E5B9C" w:rsidRDefault="007E5B9C" w:rsidP="007E5B9C">
      <w:pPr>
        <w:spacing w:after="120" w:line="240" w:lineRule="auto"/>
        <w:ind w:left="709"/>
        <w:jc w:val="both"/>
        <w:rPr>
          <w:rFonts w:ascii="Times New Roman" w:eastAsia="Times New Roman" w:hAnsi="Times New Roman" w:cs="Times New Roman"/>
          <w:sz w:val="24"/>
          <w:szCs w:val="24"/>
          <w:lang w:eastAsia="hu-HU"/>
        </w:rPr>
      </w:pPr>
      <w:proofErr w:type="spellStart"/>
      <w:r w:rsidRPr="007E5B9C">
        <w:rPr>
          <w:rFonts w:ascii="Times New Roman" w:eastAsia="Times New Roman" w:hAnsi="Times New Roman" w:cs="Times New Roman"/>
          <w:sz w:val="24"/>
          <w:szCs w:val="24"/>
          <w:lang w:eastAsia="hu-HU"/>
        </w:rPr>
        <w:t>dd</w:t>
      </w:r>
      <w:proofErr w:type="spellEnd"/>
      <w:r w:rsidRPr="007E5B9C">
        <w:rPr>
          <w:rFonts w:ascii="Times New Roman" w:eastAsia="Times New Roman" w:hAnsi="Times New Roman" w:cs="Times New Roman"/>
          <w:sz w:val="24"/>
          <w:szCs w:val="24"/>
          <w:lang w:eastAsia="hu-HU"/>
        </w:rPr>
        <w:t>) az életvitelhez szükséges anyagok és tárgyak tárolását tervezési program szerint (pl. élelmiszer-tárolás, hűtőszekrény elhelyezési lehetősége, mosás céljára szolgáló berendezés, ruhanemű, lakáskarbantartás eszközeinek, egyéb szerszámoknak és sporteszközöknek az elhelyezése).</w:t>
      </w:r>
    </w:p>
    <w:p w14:paraId="4D03F627"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bCs/>
          <w:sz w:val="24"/>
          <w:szCs w:val="24"/>
          <w:lang w:eastAsia="hu-HU"/>
        </w:rPr>
      </w:pPr>
      <w:r w:rsidRPr="007E5B9C">
        <w:rPr>
          <w:rFonts w:ascii="Times New Roman" w:eastAsia="Times New Roman" w:hAnsi="Times New Roman" w:cs="Times New Roman"/>
          <w:bCs/>
          <w:sz w:val="24"/>
          <w:szCs w:val="24"/>
          <w:lang w:eastAsia="hu-HU"/>
        </w:rPr>
        <w:lastRenderedPageBreak/>
        <w:t xml:space="preserve">§ Az e rendeletben használt fogalmak értelmezésében a </w:t>
      </w:r>
      <w:proofErr w:type="spellStart"/>
      <w:r w:rsidRPr="007E5B9C">
        <w:rPr>
          <w:rFonts w:ascii="Times New Roman" w:eastAsia="Times New Roman" w:hAnsi="Times New Roman" w:cs="Times New Roman"/>
          <w:bCs/>
          <w:sz w:val="24"/>
          <w:szCs w:val="24"/>
          <w:lang w:eastAsia="hu-HU"/>
        </w:rPr>
        <w:t>Szoctv</w:t>
      </w:r>
      <w:proofErr w:type="spellEnd"/>
      <w:r w:rsidRPr="007E5B9C">
        <w:rPr>
          <w:rFonts w:ascii="Times New Roman" w:eastAsia="Times New Roman" w:hAnsi="Times New Roman" w:cs="Times New Roman"/>
          <w:bCs/>
          <w:sz w:val="24"/>
          <w:szCs w:val="24"/>
          <w:lang w:eastAsia="hu-HU"/>
        </w:rPr>
        <w:t>. és a Gyvt., valamint a végrehajtásukra kiadott kormányrendeletek fogalommeghatározása az irányadó.</w:t>
      </w:r>
    </w:p>
    <w:p w14:paraId="2C07030C" w14:textId="77777777" w:rsidR="00C40075" w:rsidRPr="007E5B9C" w:rsidRDefault="007E5B9C" w:rsidP="00C40075">
      <w:pPr>
        <w:numPr>
          <w:ilvl w:val="0"/>
          <w:numId w:val="20"/>
        </w:numPr>
        <w:spacing w:after="120" w:line="240" w:lineRule="auto"/>
        <w:jc w:val="both"/>
        <w:rPr>
          <w:rFonts w:ascii="Times New Roman" w:eastAsia="Times New Roman" w:hAnsi="Times New Roman" w:cs="Times New Roman"/>
          <w:bCs/>
          <w:sz w:val="24"/>
          <w:szCs w:val="24"/>
          <w:lang w:eastAsia="hu-HU"/>
        </w:rPr>
      </w:pPr>
      <w:r w:rsidRPr="007E5B9C">
        <w:rPr>
          <w:rFonts w:ascii="Times New Roman" w:eastAsia="Times New Roman" w:hAnsi="Times New Roman" w:cs="Times New Roman"/>
          <w:bCs/>
          <w:sz w:val="24"/>
          <w:szCs w:val="24"/>
          <w:lang w:eastAsia="hu-HU"/>
        </w:rPr>
        <w:t xml:space="preserve">§ A rokontartási kötelezettség, illetve tartási kötelezettség fennállásának megállapítására a Polgári Törvénykönyvről szóló 2013. évi V. törvény szabályai irányadók. </w:t>
      </w:r>
    </w:p>
    <w:p w14:paraId="240CA4C6" w14:textId="77777777" w:rsidR="007E5B9C" w:rsidRPr="007E5B9C" w:rsidRDefault="007E5B9C" w:rsidP="00C40075">
      <w:pPr>
        <w:numPr>
          <w:ilvl w:val="0"/>
          <w:numId w:val="39"/>
        </w:numPr>
        <w:spacing w:before="240" w:after="0" w:line="240" w:lineRule="auto"/>
        <w:ind w:left="0" w:firstLine="0"/>
        <w:jc w:val="center"/>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Fejezet</w:t>
      </w:r>
    </w:p>
    <w:p w14:paraId="141A095D" w14:textId="77777777" w:rsidR="007E5B9C" w:rsidRPr="007E5B9C" w:rsidRDefault="007E5B9C" w:rsidP="007E5B9C">
      <w:pPr>
        <w:spacing w:after="240" w:line="240" w:lineRule="auto"/>
        <w:jc w:val="center"/>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Eljárási szabályok</w:t>
      </w:r>
    </w:p>
    <w:p w14:paraId="45E5E890" w14:textId="77777777" w:rsidR="007E5B9C" w:rsidRPr="007E5B9C" w:rsidRDefault="007E5B9C" w:rsidP="007E5B9C">
      <w:pPr>
        <w:keepNext/>
        <w:spacing w:before="240" w:after="240" w:line="240" w:lineRule="auto"/>
        <w:ind w:left="357"/>
        <w:jc w:val="center"/>
        <w:outlineLvl w:val="1"/>
        <w:rPr>
          <w:rFonts w:ascii="Times New Roman" w:eastAsia="Times New Roman" w:hAnsi="Times New Roman" w:cs="Times New Roman"/>
          <w:b/>
          <w:color w:val="000000"/>
          <w:sz w:val="24"/>
          <w:szCs w:val="24"/>
          <w:lang w:eastAsia="hu-HU"/>
        </w:rPr>
      </w:pPr>
      <w:r w:rsidRPr="007E5B9C">
        <w:rPr>
          <w:rFonts w:ascii="Times New Roman" w:eastAsia="Times New Roman" w:hAnsi="Times New Roman" w:cs="Times New Roman"/>
          <w:b/>
          <w:color w:val="000000"/>
          <w:sz w:val="24"/>
          <w:szCs w:val="24"/>
          <w:lang w:eastAsia="hu-HU"/>
        </w:rPr>
        <w:t>5. Eljárási szabályok</w:t>
      </w:r>
    </w:p>
    <w:p w14:paraId="2017A37F"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(1) Az e rendeletben szabályozott támogatások megállapítására irányuló kérelmet az igénylő, vagy törvényes képviselője (továbbiakban együtt: kérelmező) személyesen vagy postai úton terjesztheti elő a Polgármesteri Hivatalban.</w:t>
      </w:r>
    </w:p>
    <w:p w14:paraId="45E8080B" w14:textId="77777777" w:rsidR="007E5B9C" w:rsidRPr="007E5B9C" w:rsidRDefault="007E5B9C" w:rsidP="007E5B9C">
      <w:pPr>
        <w:spacing w:after="120" w:line="240" w:lineRule="auto"/>
        <w:jc w:val="both"/>
        <w:rPr>
          <w:rFonts w:ascii="Times New Roman" w:eastAsia="Times New Roman" w:hAnsi="Times New Roman" w:cs="Times New Roman"/>
          <w:color w:val="333399"/>
          <w:sz w:val="24"/>
          <w:szCs w:val="24"/>
          <w:lang w:eastAsia="hu-HU"/>
        </w:rPr>
      </w:pPr>
      <w:r w:rsidRPr="007E5B9C">
        <w:rPr>
          <w:rFonts w:ascii="Times New Roman" w:eastAsia="Times New Roman" w:hAnsi="Times New Roman" w:cs="Times New Roman"/>
          <w:sz w:val="24"/>
          <w:szCs w:val="24"/>
          <w:lang w:eastAsia="hu-HU"/>
        </w:rPr>
        <w:t xml:space="preserve">(2) A támogatások iránti eljárás kérelemre, vagy hivatalból a Gyvt. 18. § (4) bekezdésében, az </w:t>
      </w:r>
      <w:proofErr w:type="spellStart"/>
      <w:r w:rsidRPr="007E5B9C">
        <w:rPr>
          <w:rFonts w:ascii="Times New Roman" w:eastAsia="Times New Roman" w:hAnsi="Times New Roman" w:cs="Times New Roman"/>
          <w:sz w:val="24"/>
          <w:szCs w:val="24"/>
          <w:lang w:eastAsia="hu-HU"/>
        </w:rPr>
        <w:t>Szoctv</w:t>
      </w:r>
      <w:proofErr w:type="spellEnd"/>
      <w:r w:rsidRPr="007E5B9C">
        <w:rPr>
          <w:rFonts w:ascii="Times New Roman" w:eastAsia="Times New Roman" w:hAnsi="Times New Roman" w:cs="Times New Roman"/>
          <w:sz w:val="24"/>
          <w:szCs w:val="24"/>
          <w:lang w:eastAsia="hu-HU"/>
        </w:rPr>
        <w:t>. 45. § (5) bekezdésében foglalt szervek, személyek és szervezetek jelzése alapján is indítható.</w:t>
      </w:r>
    </w:p>
    <w:p w14:paraId="71895DB8"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sz w:val="24"/>
          <w:szCs w:val="24"/>
          <w:lang w:eastAsia="hu-HU"/>
        </w:rPr>
        <w:t xml:space="preserve">§ A támogatások iránti eljárás során, e rendelet rendelkezéseinek hiányában, a </w:t>
      </w:r>
      <w:proofErr w:type="spellStart"/>
      <w:r w:rsidRPr="007E5B9C">
        <w:rPr>
          <w:rFonts w:ascii="Times New Roman" w:eastAsia="Times New Roman" w:hAnsi="Times New Roman" w:cs="Times New Roman"/>
          <w:sz w:val="24"/>
          <w:szCs w:val="24"/>
          <w:lang w:eastAsia="hu-HU"/>
        </w:rPr>
        <w:t>Szoctv</w:t>
      </w:r>
      <w:proofErr w:type="spellEnd"/>
      <w:r w:rsidRPr="007E5B9C">
        <w:rPr>
          <w:rFonts w:ascii="Times New Roman" w:eastAsia="Times New Roman" w:hAnsi="Times New Roman" w:cs="Times New Roman"/>
          <w:sz w:val="24"/>
          <w:szCs w:val="24"/>
          <w:lang w:eastAsia="hu-HU"/>
        </w:rPr>
        <w:t>., a Gyvt., a gyámhatóságokról, valamint a gyermekvédelmi és gyámügyi eljárásról, továbbá a pénzbeli és természetbeni szociális ellátások igénylésének és megállapításának, valamint folyósításának részletes szabályairól szóló kormányrendelet vonatkozó szabályai az irányadók.</w:t>
      </w:r>
    </w:p>
    <w:p w14:paraId="3DDD3FE0"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sz w:val="24"/>
          <w:szCs w:val="24"/>
          <w:lang w:eastAsia="hu-HU"/>
        </w:rPr>
        <w:t>§ (1) Az eljárás lefolytatása során az általános közigazgatási rendtartásról szóló törvény (a továbbiakban: Ákr.) rendelkezései szerint kell eljárni.</w:t>
      </w:r>
    </w:p>
    <w:p w14:paraId="6BE83ABB"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(2) Amennyiben az arra vonatkozó feltételek fennállnak, a támogatások megállapítására irányuló kérelmet elbíráló eljárást az Ákr. szerinti sommás eljárás keretein belül kell lefolytatni, illetve az eljárás során egyszerűsített döntés hozható.</w:t>
      </w:r>
    </w:p>
    <w:p w14:paraId="47220747" w14:textId="77777777" w:rsidR="007E5B9C" w:rsidRPr="0066431F" w:rsidRDefault="007E5B9C" w:rsidP="007E5B9C">
      <w:pPr>
        <w:numPr>
          <w:ilvl w:val="0"/>
          <w:numId w:val="20"/>
        </w:numPr>
        <w:spacing w:after="120" w:line="240" w:lineRule="auto"/>
        <w:jc w:val="both"/>
        <w:rPr>
          <w:rFonts w:ascii="Times New Roman" w:eastAsia="Times New Roman" w:hAnsi="Times New Roman" w:cs="Times New Roman"/>
          <w:color w:val="333399"/>
          <w:sz w:val="24"/>
          <w:szCs w:val="24"/>
          <w:lang w:eastAsia="hu-HU"/>
        </w:rPr>
      </w:pPr>
      <w:r w:rsidRPr="007E5B9C">
        <w:rPr>
          <w:rFonts w:ascii="Times New Roman" w:eastAsia="Times New Roman" w:hAnsi="Times New Roman" w:cs="Times New Roman"/>
          <w:sz w:val="24"/>
          <w:szCs w:val="24"/>
          <w:lang w:eastAsia="hu-HU"/>
        </w:rPr>
        <w:t xml:space="preserve">§ Testületi döntést igénylő kérelem esetén, a döntést a soron következő testületi ülésen kell meghozni. </w:t>
      </w:r>
    </w:p>
    <w:p w14:paraId="7F7E05A2" w14:textId="77777777" w:rsidR="0066431F" w:rsidRPr="007E5B9C" w:rsidRDefault="0066431F" w:rsidP="0066431F">
      <w:pPr>
        <w:spacing w:before="240" w:after="120" w:line="240" w:lineRule="auto"/>
        <w:jc w:val="both"/>
        <w:rPr>
          <w:rFonts w:ascii="Times New Roman" w:eastAsia="Times New Roman" w:hAnsi="Times New Roman" w:cs="Times New Roman"/>
          <w:color w:val="333399"/>
          <w:sz w:val="24"/>
          <w:szCs w:val="24"/>
          <w:lang w:eastAsia="hu-HU"/>
        </w:rPr>
      </w:pPr>
      <w:r>
        <w:rPr>
          <w:rFonts w:ascii="Times New Roman" w:eastAsia="Times New Roman" w:hAnsi="Times New Roman" w:cs="Times New Roman"/>
          <w:sz w:val="24"/>
          <w:szCs w:val="24"/>
          <w:lang w:eastAsia="hu-HU"/>
        </w:rPr>
        <w:t xml:space="preserve">12/A. </w:t>
      </w:r>
      <w:r w:rsidRPr="007E5B9C">
        <w:rPr>
          <w:rFonts w:ascii="Times New Roman" w:eastAsia="Times New Roman" w:hAnsi="Times New Roman" w:cs="Times New Roman"/>
          <w:sz w:val="24"/>
          <w:szCs w:val="24"/>
          <w:lang w:eastAsia="hu-HU"/>
        </w:rPr>
        <w:t>§</w:t>
      </w:r>
      <w:r>
        <w:rPr>
          <w:rStyle w:val="Lbjegyzet-hivatkozs"/>
          <w:rFonts w:ascii="Times New Roman" w:eastAsia="Times New Roman" w:hAnsi="Times New Roman" w:cs="Times New Roman"/>
          <w:sz w:val="24"/>
          <w:szCs w:val="24"/>
          <w:lang w:eastAsia="hu-HU"/>
        </w:rPr>
        <w:footnoteReference w:id="1"/>
      </w:r>
      <w:r>
        <w:rPr>
          <w:rFonts w:ascii="Times New Roman" w:eastAsia="Times New Roman" w:hAnsi="Times New Roman" w:cs="Times New Roman"/>
          <w:sz w:val="24"/>
          <w:szCs w:val="24"/>
          <w:lang w:eastAsia="hu-HU"/>
        </w:rPr>
        <w:t xml:space="preserve"> </w:t>
      </w:r>
      <w:r w:rsidRPr="00961B62">
        <w:rPr>
          <w:rFonts w:ascii="Times New Roman" w:eastAsia="Times New Roman" w:hAnsi="Times New Roman" w:cs="Times New Roman"/>
          <w:sz w:val="24"/>
          <w:szCs w:val="24"/>
          <w:lang w:eastAsia="hu-HU"/>
        </w:rPr>
        <w:t>A települési támogatás megállapítására irányuló kérelem elutasításra kerül, amennyiben a kérelemben foglaltak alapján a jogosultság megállapításának feltételei nem állnak fenn, illetve a jogosultsági feltételek fennállását kérelmező nem igazolja a jogszabályban előírt módon.</w:t>
      </w:r>
    </w:p>
    <w:p w14:paraId="20AB05B3"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color w:val="333399"/>
          <w:sz w:val="24"/>
          <w:szCs w:val="24"/>
          <w:lang w:eastAsia="hu-HU"/>
        </w:rPr>
      </w:pPr>
      <w:r w:rsidRPr="007E5B9C">
        <w:rPr>
          <w:rFonts w:ascii="Times New Roman" w:eastAsia="Times New Roman" w:hAnsi="Times New Roman" w:cs="Times New Roman"/>
          <w:sz w:val="24"/>
          <w:szCs w:val="24"/>
          <w:lang w:eastAsia="hu-HU"/>
        </w:rPr>
        <w:t>§ A támogatásban részesített kérelmező (továbbiakban: támogatott) az ellátásra való jogosultságát érintő körülmények megváltozásáról, annak beálltától számított 15 napon belül köteles értesíteni a támogatást megállapító szervet.</w:t>
      </w:r>
    </w:p>
    <w:p w14:paraId="5C066297" w14:textId="77777777" w:rsidR="007E5B9C" w:rsidRPr="0066431F" w:rsidRDefault="007E5B9C" w:rsidP="007E5B9C">
      <w:pPr>
        <w:numPr>
          <w:ilvl w:val="0"/>
          <w:numId w:val="20"/>
        </w:numPr>
        <w:spacing w:after="120" w:line="240" w:lineRule="auto"/>
        <w:jc w:val="both"/>
        <w:rPr>
          <w:rFonts w:ascii="Times New Roman" w:eastAsia="Times New Roman" w:hAnsi="Times New Roman" w:cs="Times New Roman"/>
          <w:color w:val="333399"/>
          <w:sz w:val="24"/>
          <w:szCs w:val="24"/>
          <w:lang w:eastAsia="hu-HU"/>
        </w:rPr>
      </w:pPr>
      <w:r w:rsidRPr="007E5B9C">
        <w:rPr>
          <w:rFonts w:ascii="Times New Roman" w:eastAsia="Times New Roman" w:hAnsi="Times New Roman" w:cs="Times New Roman"/>
          <w:sz w:val="24"/>
          <w:szCs w:val="24"/>
          <w:lang w:eastAsia="hu-HU"/>
        </w:rPr>
        <w:t xml:space="preserve">§ A szociális hatóság jogosult a jogosultság feltételeinek fennállását, a települési támogatás felhasználását alkalomszerűen, eseti vagy rendszeres jelleggel ellenőrizni támogatási formától függően, adategyeztetés, környezettanulmány keretében, továbbá az </w:t>
      </w:r>
      <w:proofErr w:type="spellStart"/>
      <w:r w:rsidRPr="007E5B9C">
        <w:rPr>
          <w:rFonts w:ascii="Times New Roman" w:eastAsia="Times New Roman" w:hAnsi="Times New Roman" w:cs="Times New Roman"/>
          <w:sz w:val="24"/>
          <w:szCs w:val="24"/>
          <w:lang w:eastAsia="hu-HU"/>
        </w:rPr>
        <w:t>Szoctv</w:t>
      </w:r>
      <w:proofErr w:type="spellEnd"/>
      <w:r w:rsidRPr="007E5B9C">
        <w:rPr>
          <w:rFonts w:ascii="Times New Roman" w:eastAsia="Times New Roman" w:hAnsi="Times New Roman" w:cs="Times New Roman"/>
          <w:sz w:val="24"/>
          <w:szCs w:val="24"/>
          <w:lang w:eastAsia="hu-HU"/>
        </w:rPr>
        <w:t>. és a Gyvt. vélelmezett jövedelemszámítására vonatkozó szabályai szerint.</w:t>
      </w:r>
    </w:p>
    <w:p w14:paraId="7C012E64" w14:textId="77777777" w:rsidR="0066431F" w:rsidRPr="00961B62" w:rsidRDefault="0066431F" w:rsidP="0066431F">
      <w:pPr>
        <w:spacing w:after="12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14/A. §</w:t>
      </w:r>
      <w:r>
        <w:rPr>
          <w:rStyle w:val="Lbjegyzet-hivatkozs"/>
          <w:rFonts w:ascii="Times New Roman" w:eastAsia="Times New Roman" w:hAnsi="Times New Roman" w:cs="Times New Roman"/>
          <w:sz w:val="24"/>
          <w:szCs w:val="24"/>
          <w:lang w:eastAsia="hu-HU"/>
        </w:rPr>
        <w:footnoteReference w:id="2"/>
      </w:r>
      <w:r>
        <w:rPr>
          <w:rFonts w:ascii="Times New Roman" w:eastAsia="Times New Roman" w:hAnsi="Times New Roman" w:cs="Times New Roman"/>
          <w:sz w:val="24"/>
          <w:szCs w:val="24"/>
          <w:lang w:eastAsia="hu-HU"/>
        </w:rPr>
        <w:t xml:space="preserve"> </w:t>
      </w:r>
      <w:r w:rsidRPr="00961B62">
        <w:rPr>
          <w:rFonts w:ascii="Times New Roman" w:eastAsia="Times New Roman" w:hAnsi="Times New Roman" w:cs="Times New Roman"/>
          <w:sz w:val="24"/>
          <w:szCs w:val="24"/>
          <w:lang w:eastAsia="hu-HU"/>
        </w:rPr>
        <w:t>(1) A támogatás megszüntetésre kerül, ha</w:t>
      </w:r>
    </w:p>
    <w:p w14:paraId="545DB5FA" w14:textId="77777777" w:rsidR="0066431F" w:rsidRPr="00961B62" w:rsidRDefault="0066431F" w:rsidP="0066431F">
      <w:pPr>
        <w:numPr>
          <w:ilvl w:val="0"/>
          <w:numId w:val="41"/>
        </w:numPr>
        <w:spacing w:after="120" w:line="240" w:lineRule="auto"/>
        <w:ind w:left="850" w:hanging="357"/>
        <w:jc w:val="both"/>
        <w:rPr>
          <w:rFonts w:ascii="Times New Roman" w:eastAsia="Times New Roman" w:hAnsi="Times New Roman" w:cs="Times New Roman"/>
          <w:sz w:val="24"/>
          <w:szCs w:val="24"/>
          <w:lang w:eastAsia="hu-HU"/>
        </w:rPr>
      </w:pPr>
      <w:r w:rsidRPr="00961B62">
        <w:rPr>
          <w:rFonts w:ascii="Times New Roman" w:eastAsia="Times New Roman" w:hAnsi="Times New Roman" w:cs="Times New Roman"/>
          <w:sz w:val="24"/>
          <w:szCs w:val="24"/>
          <w:lang w:eastAsia="hu-HU"/>
        </w:rPr>
        <w:lastRenderedPageBreak/>
        <w:t xml:space="preserve"> a jogosultság feltételei már nem állnak fenn (például lakcímváltozás, jövedelmi viszonyok megváltozása, jogosult halála);</w:t>
      </w:r>
    </w:p>
    <w:p w14:paraId="2A1B1735" w14:textId="77777777" w:rsidR="0066431F" w:rsidRPr="00961B62" w:rsidRDefault="0066431F" w:rsidP="0066431F">
      <w:pPr>
        <w:numPr>
          <w:ilvl w:val="0"/>
          <w:numId w:val="41"/>
        </w:numPr>
        <w:spacing w:after="120" w:line="240" w:lineRule="auto"/>
        <w:ind w:left="850" w:hanging="357"/>
        <w:jc w:val="both"/>
        <w:rPr>
          <w:rFonts w:ascii="Times New Roman" w:eastAsia="Times New Roman" w:hAnsi="Times New Roman" w:cs="Times New Roman"/>
          <w:sz w:val="24"/>
          <w:szCs w:val="24"/>
          <w:lang w:eastAsia="hu-HU"/>
        </w:rPr>
      </w:pPr>
      <w:r w:rsidRPr="00961B62">
        <w:rPr>
          <w:rFonts w:ascii="Times New Roman" w:eastAsia="Times New Roman" w:hAnsi="Times New Roman" w:cs="Times New Roman"/>
          <w:sz w:val="24"/>
          <w:szCs w:val="24"/>
          <w:lang w:eastAsia="hu-HU"/>
        </w:rPr>
        <w:t xml:space="preserve"> jogszabály egy meghatározott feltétel fennállásának rendszeres időközönként történő igazolását írja elő, és a támogatás jogosultja nem tesz eleget igazolási kötelezettségének.</w:t>
      </w:r>
    </w:p>
    <w:p w14:paraId="6C56087E" w14:textId="77777777" w:rsidR="0066431F" w:rsidRPr="007E5B9C" w:rsidRDefault="00F6367E" w:rsidP="0066431F">
      <w:pPr>
        <w:spacing w:after="120" w:line="240" w:lineRule="auto"/>
        <w:jc w:val="both"/>
        <w:rPr>
          <w:rFonts w:ascii="Times New Roman" w:eastAsia="Times New Roman" w:hAnsi="Times New Roman" w:cs="Times New Roman"/>
          <w:color w:val="333399"/>
          <w:sz w:val="24"/>
          <w:szCs w:val="24"/>
          <w:lang w:eastAsia="hu-HU"/>
        </w:rPr>
      </w:pPr>
      <w:r>
        <w:rPr>
          <w:rFonts w:ascii="Times New Roman" w:eastAsia="Times New Roman" w:hAnsi="Times New Roman" w:cs="Times New Roman"/>
          <w:sz w:val="24"/>
          <w:szCs w:val="24"/>
          <w:lang w:eastAsia="hu-HU"/>
        </w:rPr>
        <w:t>(2)</w:t>
      </w:r>
      <w:r w:rsidR="0066431F" w:rsidRPr="00961B62">
        <w:rPr>
          <w:rFonts w:ascii="Times New Roman" w:eastAsia="Times New Roman" w:hAnsi="Times New Roman" w:cs="Times New Roman"/>
          <w:sz w:val="24"/>
          <w:szCs w:val="24"/>
          <w:lang w:eastAsia="hu-HU"/>
        </w:rPr>
        <w:t xml:space="preserve"> A támogatást a változás hónapjának utolsó napjával kell megszüntetni.</w:t>
      </w:r>
    </w:p>
    <w:p w14:paraId="3B90CB7A" w14:textId="77777777" w:rsidR="007E5B9C" w:rsidRPr="00C40075" w:rsidRDefault="007E5B9C" w:rsidP="007E5B9C">
      <w:pPr>
        <w:numPr>
          <w:ilvl w:val="0"/>
          <w:numId w:val="20"/>
        </w:numPr>
        <w:spacing w:after="120" w:line="240" w:lineRule="auto"/>
        <w:jc w:val="both"/>
        <w:rPr>
          <w:rFonts w:ascii="Times New Roman" w:eastAsia="Times New Roman" w:hAnsi="Times New Roman" w:cs="Times New Roman"/>
          <w:color w:val="333399"/>
          <w:sz w:val="24"/>
          <w:szCs w:val="24"/>
          <w:lang w:eastAsia="hu-HU"/>
        </w:rPr>
      </w:pPr>
      <w:r w:rsidRPr="007E5B9C">
        <w:rPr>
          <w:rFonts w:ascii="Times New Roman" w:eastAsia="Arial Unicode MS" w:hAnsi="Times New Roman" w:cs="Times New Roman"/>
          <w:sz w:val="24"/>
          <w:szCs w:val="20"/>
          <w:lang w:eastAsia="hu-HU"/>
        </w:rPr>
        <w:t xml:space="preserve">§ A jogosulatlanul és rosszhiszeműen felvett települési támogatás visszafizetésére az </w:t>
      </w:r>
      <w:proofErr w:type="spellStart"/>
      <w:r w:rsidRPr="007E5B9C">
        <w:rPr>
          <w:rFonts w:ascii="Times New Roman" w:eastAsia="Arial Unicode MS" w:hAnsi="Times New Roman" w:cs="Times New Roman"/>
          <w:sz w:val="24"/>
          <w:szCs w:val="20"/>
          <w:lang w:eastAsia="hu-HU"/>
        </w:rPr>
        <w:t>Szoctv</w:t>
      </w:r>
      <w:proofErr w:type="spellEnd"/>
      <w:r w:rsidRPr="007E5B9C">
        <w:rPr>
          <w:rFonts w:ascii="Times New Roman" w:eastAsia="Arial Unicode MS" w:hAnsi="Times New Roman" w:cs="Times New Roman"/>
          <w:sz w:val="24"/>
          <w:szCs w:val="20"/>
          <w:lang w:eastAsia="hu-HU"/>
        </w:rPr>
        <w:t>. szabályai az irányadók.</w:t>
      </w:r>
    </w:p>
    <w:p w14:paraId="3CDACAFB" w14:textId="77777777" w:rsidR="00C40075" w:rsidRDefault="00C40075" w:rsidP="00C40075">
      <w:pPr>
        <w:spacing w:after="120" w:line="240" w:lineRule="auto"/>
        <w:jc w:val="both"/>
        <w:rPr>
          <w:rFonts w:ascii="Times New Roman" w:eastAsia="Arial Unicode MS" w:hAnsi="Times New Roman" w:cs="Times New Roman"/>
          <w:sz w:val="24"/>
          <w:szCs w:val="20"/>
          <w:lang w:eastAsia="hu-HU"/>
        </w:rPr>
      </w:pPr>
    </w:p>
    <w:p w14:paraId="30A9D9D9" w14:textId="77777777" w:rsidR="007E5B9C" w:rsidRPr="007E5B9C" w:rsidRDefault="007E5B9C" w:rsidP="007E5B9C">
      <w:pPr>
        <w:keepNext/>
        <w:spacing w:after="0" w:line="240" w:lineRule="auto"/>
        <w:jc w:val="center"/>
        <w:outlineLvl w:val="0"/>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III. Fejezet</w:t>
      </w:r>
    </w:p>
    <w:p w14:paraId="7F172B6D"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Települési támogatások formái</w:t>
      </w:r>
    </w:p>
    <w:p w14:paraId="36E9ED62"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p>
    <w:p w14:paraId="47449AF3" w14:textId="77777777" w:rsidR="007E5B9C" w:rsidRPr="007E5B9C" w:rsidRDefault="007E5B9C" w:rsidP="007E5B9C">
      <w:pPr>
        <w:keepNext/>
        <w:spacing w:before="240" w:after="240" w:line="240" w:lineRule="auto"/>
        <w:ind w:left="357"/>
        <w:jc w:val="center"/>
        <w:outlineLvl w:val="1"/>
        <w:rPr>
          <w:rFonts w:ascii="Times New Roman" w:eastAsia="Times New Roman" w:hAnsi="Times New Roman" w:cs="Times New Roman"/>
          <w:b/>
          <w:color w:val="000000"/>
          <w:sz w:val="24"/>
          <w:szCs w:val="24"/>
          <w:lang w:eastAsia="hu-HU"/>
        </w:rPr>
      </w:pPr>
      <w:r w:rsidRPr="007E5B9C">
        <w:rPr>
          <w:rFonts w:ascii="Times New Roman" w:eastAsia="Times New Roman" w:hAnsi="Times New Roman" w:cs="Times New Roman"/>
          <w:b/>
          <w:color w:val="000000"/>
          <w:sz w:val="24"/>
          <w:szCs w:val="24"/>
          <w:lang w:eastAsia="hu-HU"/>
        </w:rPr>
        <w:t xml:space="preserve">6. </w:t>
      </w:r>
      <w:bookmarkStart w:id="14" w:name="_Hlk124930062"/>
      <w:r w:rsidRPr="007E5B9C">
        <w:rPr>
          <w:rFonts w:ascii="Times New Roman" w:eastAsia="Times New Roman" w:hAnsi="Times New Roman" w:cs="Times New Roman"/>
          <w:b/>
          <w:color w:val="000000"/>
          <w:sz w:val="24"/>
          <w:szCs w:val="24"/>
          <w:lang w:eastAsia="hu-HU"/>
        </w:rPr>
        <w:t>A települési támogatásokra vonatkozó közös szabályok</w:t>
      </w:r>
      <w:bookmarkEnd w:id="14"/>
    </w:p>
    <w:p w14:paraId="2DF927A8"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bCs/>
          <w:sz w:val="24"/>
          <w:szCs w:val="24"/>
          <w:lang w:eastAsia="hu-HU"/>
        </w:rPr>
      </w:pPr>
      <w:r w:rsidRPr="007E5B9C">
        <w:rPr>
          <w:rFonts w:ascii="Times New Roman" w:eastAsia="Times New Roman" w:hAnsi="Times New Roman" w:cs="Times New Roman"/>
          <w:bCs/>
          <w:sz w:val="24"/>
          <w:szCs w:val="24"/>
          <w:lang w:eastAsia="hu-HU"/>
        </w:rPr>
        <w:t>§ (1) Az e rendeletbe foglalt pénzbeli vagy természetbeni támogatások (a továbbiakban együtt: támogatás) szociális rászorultságtól függő, valamint jóléti települési támogatásként nyújthatók.</w:t>
      </w:r>
    </w:p>
    <w:p w14:paraId="4A732788" w14:textId="77777777" w:rsidR="007E5B9C" w:rsidRPr="007E5B9C" w:rsidRDefault="007E5B9C" w:rsidP="007E5B9C">
      <w:pPr>
        <w:spacing w:after="120" w:line="240" w:lineRule="auto"/>
        <w:jc w:val="both"/>
        <w:rPr>
          <w:rFonts w:ascii="Times New Roman" w:eastAsia="Times New Roman" w:hAnsi="Times New Roman" w:cs="Times New Roman"/>
          <w:bCs/>
          <w:sz w:val="24"/>
          <w:szCs w:val="24"/>
          <w:lang w:eastAsia="hu-HU"/>
        </w:rPr>
      </w:pPr>
      <w:r w:rsidRPr="007E5B9C">
        <w:rPr>
          <w:rFonts w:ascii="Times New Roman" w:eastAsia="Times New Roman" w:hAnsi="Times New Roman" w:cs="Times New Roman"/>
          <w:bCs/>
          <w:color w:val="000000"/>
          <w:sz w:val="24"/>
          <w:szCs w:val="24"/>
          <w:lang w:eastAsia="hu-HU"/>
        </w:rPr>
        <w:t xml:space="preserve">(2) </w:t>
      </w:r>
      <w:r w:rsidRPr="007E5B9C">
        <w:rPr>
          <w:rFonts w:ascii="Times New Roman" w:eastAsia="Times New Roman" w:hAnsi="Times New Roman" w:cs="Times New Roman"/>
          <w:bCs/>
          <w:sz w:val="24"/>
          <w:szCs w:val="24"/>
          <w:lang w:eastAsia="hu-HU"/>
        </w:rPr>
        <w:t xml:space="preserve">A szociális rászorultság megítélése során a hatóság az </w:t>
      </w:r>
      <w:proofErr w:type="spellStart"/>
      <w:r w:rsidRPr="007E5B9C">
        <w:rPr>
          <w:rFonts w:ascii="Times New Roman" w:eastAsia="Times New Roman" w:hAnsi="Times New Roman" w:cs="Times New Roman"/>
          <w:bCs/>
          <w:sz w:val="24"/>
          <w:szCs w:val="24"/>
          <w:lang w:eastAsia="hu-HU"/>
        </w:rPr>
        <w:t>egyedülélő</w:t>
      </w:r>
      <w:proofErr w:type="spellEnd"/>
      <w:r w:rsidRPr="007E5B9C">
        <w:rPr>
          <w:rFonts w:ascii="Times New Roman" w:eastAsia="Times New Roman" w:hAnsi="Times New Roman" w:cs="Times New Roman"/>
          <w:bCs/>
          <w:sz w:val="24"/>
          <w:szCs w:val="24"/>
          <w:lang w:eastAsia="hu-HU"/>
        </w:rPr>
        <w:t xml:space="preserve"> kérelmező esetén a kérelmező, a </w:t>
      </w:r>
      <w:proofErr w:type="spellStart"/>
      <w:r w:rsidRPr="007E5B9C">
        <w:rPr>
          <w:rFonts w:ascii="Times New Roman" w:eastAsia="Times New Roman" w:hAnsi="Times New Roman" w:cs="Times New Roman"/>
          <w:bCs/>
          <w:sz w:val="24"/>
          <w:szCs w:val="24"/>
          <w:lang w:eastAsia="hu-HU"/>
        </w:rPr>
        <w:t>Szoctv</w:t>
      </w:r>
      <w:proofErr w:type="spellEnd"/>
      <w:r w:rsidRPr="007E5B9C">
        <w:rPr>
          <w:rFonts w:ascii="Times New Roman" w:eastAsia="Times New Roman" w:hAnsi="Times New Roman" w:cs="Times New Roman"/>
          <w:bCs/>
          <w:sz w:val="24"/>
          <w:szCs w:val="24"/>
          <w:lang w:eastAsia="hu-HU"/>
        </w:rPr>
        <w:t>. szerinti családban élő kérelmező esetén a családtagok jövedelmi viszonyait vizsgálja.</w:t>
      </w:r>
    </w:p>
    <w:p w14:paraId="3EC05B88" w14:textId="77777777" w:rsidR="007E5B9C" w:rsidRPr="007E5B9C" w:rsidRDefault="007E5B9C" w:rsidP="007E5B9C">
      <w:pPr>
        <w:spacing w:after="120" w:line="240" w:lineRule="auto"/>
        <w:jc w:val="both"/>
        <w:rPr>
          <w:rFonts w:ascii="Times New Roman" w:eastAsia="Times New Roman" w:hAnsi="Times New Roman" w:cs="Times New Roman"/>
          <w:bCs/>
          <w:sz w:val="24"/>
          <w:szCs w:val="24"/>
          <w:lang w:eastAsia="hu-HU"/>
        </w:rPr>
      </w:pPr>
      <w:r w:rsidRPr="007E5B9C">
        <w:rPr>
          <w:rFonts w:ascii="Times New Roman" w:eastAsia="Times New Roman" w:hAnsi="Times New Roman" w:cs="Times New Roman"/>
          <w:bCs/>
          <w:color w:val="000000"/>
          <w:sz w:val="24"/>
          <w:szCs w:val="24"/>
          <w:lang w:eastAsia="hu-HU"/>
        </w:rPr>
        <w:t>(3) A</w:t>
      </w:r>
      <w:r w:rsidRPr="007E5B9C">
        <w:rPr>
          <w:rFonts w:ascii="Times New Roman" w:eastAsia="Times New Roman" w:hAnsi="Times New Roman" w:cs="Times New Roman"/>
          <w:bCs/>
          <w:sz w:val="24"/>
          <w:szCs w:val="24"/>
          <w:lang w:eastAsia="hu-HU"/>
        </w:rPr>
        <w:t xml:space="preserve"> jóléti támogatások nyújtása jövedelemvizsgálat nélkül történik, meghatározott élethelyzethez kötött támogatási formaként. </w:t>
      </w:r>
    </w:p>
    <w:p w14:paraId="7484430D" w14:textId="77777777" w:rsidR="007E5B9C" w:rsidRPr="007E5B9C" w:rsidRDefault="007E5B9C" w:rsidP="007E5B9C">
      <w:pPr>
        <w:numPr>
          <w:ilvl w:val="0"/>
          <w:numId w:val="20"/>
        </w:numPr>
        <w:spacing w:before="120" w:after="120" w:line="240" w:lineRule="auto"/>
        <w:jc w:val="both"/>
        <w:rPr>
          <w:rFonts w:ascii="Times New Roman" w:eastAsia="Times New Roman" w:hAnsi="Times New Roman" w:cs="Times New Roman"/>
          <w:bCs/>
          <w:sz w:val="24"/>
          <w:szCs w:val="24"/>
          <w:lang w:eastAsia="hu-HU"/>
        </w:rPr>
      </w:pPr>
      <w:r w:rsidRPr="007E5B9C">
        <w:rPr>
          <w:rFonts w:ascii="Times New Roman" w:eastAsia="Times New Roman" w:hAnsi="Times New Roman" w:cs="Times New Roman"/>
          <w:bCs/>
          <w:sz w:val="24"/>
          <w:szCs w:val="24"/>
          <w:lang w:eastAsia="hu-HU"/>
        </w:rPr>
        <w:t>§ (1) Különös méltánylást érdemlő esetben a döntéshozó a (2) bekezdésben foglalt feltételek fennállása esetén, az ügyfél javára eltérhet.</w:t>
      </w:r>
    </w:p>
    <w:p w14:paraId="110D30FA" w14:textId="6107F5CA" w:rsidR="007E5B9C" w:rsidRPr="007E5B9C" w:rsidRDefault="007E5B9C" w:rsidP="007E5B9C">
      <w:pPr>
        <w:spacing w:after="120" w:line="240" w:lineRule="auto"/>
        <w:jc w:val="both"/>
        <w:rPr>
          <w:rFonts w:ascii="Times New Roman" w:eastAsia="Times New Roman" w:hAnsi="Times New Roman" w:cs="Times New Roman"/>
          <w:bCs/>
          <w:sz w:val="24"/>
          <w:szCs w:val="24"/>
          <w:lang w:eastAsia="hu-HU"/>
        </w:rPr>
      </w:pPr>
      <w:r w:rsidRPr="007E5B9C">
        <w:rPr>
          <w:rFonts w:ascii="Times New Roman" w:eastAsia="Times New Roman" w:hAnsi="Times New Roman" w:cs="Times New Roman"/>
          <w:bCs/>
          <w:sz w:val="24"/>
          <w:szCs w:val="24"/>
          <w:lang w:eastAsia="hu-HU"/>
        </w:rPr>
        <w:t>(2) Különös méltánylást érdemlő esetnek számít az egy főre jutó jövedelemhatár legfeljebb</w:t>
      </w:r>
      <w:r w:rsidR="00182ED4">
        <w:rPr>
          <w:rStyle w:val="Lbjegyzet-hivatkozs"/>
          <w:rFonts w:ascii="Times New Roman" w:eastAsia="Times New Roman" w:hAnsi="Times New Roman" w:cs="Times New Roman"/>
          <w:bCs/>
          <w:sz w:val="24"/>
          <w:szCs w:val="24"/>
          <w:lang w:eastAsia="hu-HU"/>
        </w:rPr>
        <w:footnoteReference w:id="3"/>
      </w:r>
      <w:r w:rsidRPr="007E5B9C">
        <w:rPr>
          <w:rFonts w:ascii="Times New Roman" w:eastAsia="Times New Roman" w:hAnsi="Times New Roman" w:cs="Times New Roman"/>
          <w:bCs/>
          <w:sz w:val="24"/>
          <w:szCs w:val="24"/>
          <w:lang w:eastAsia="hu-HU"/>
        </w:rPr>
        <w:t xml:space="preserve"> </w:t>
      </w:r>
      <w:ins w:id="15" w:author="takacs.lajos@szigethalom.hu" w:date="2025-10-30T13:24:00Z" w16du:dateUtc="2025-10-30T12:24:00Z">
        <w:r w:rsidR="008E5914">
          <w:rPr>
            <w:rFonts w:ascii="Times New Roman" w:eastAsia="Times New Roman" w:hAnsi="Times New Roman" w:cs="Times New Roman"/>
            <w:bCs/>
            <w:sz w:val="24"/>
            <w:szCs w:val="24"/>
            <w:lang w:eastAsia="hu-HU"/>
          </w:rPr>
          <w:t>3</w:t>
        </w:r>
      </w:ins>
      <w:del w:id="16" w:author="takacs.lajos@szigethalom.hu" w:date="2025-10-30T10:46:00Z" w16du:dateUtc="2025-10-30T09:46:00Z">
        <w:r w:rsidR="00182ED4" w:rsidDel="008A2080">
          <w:rPr>
            <w:rFonts w:ascii="Times New Roman" w:eastAsia="Times New Roman" w:hAnsi="Times New Roman" w:cs="Times New Roman"/>
            <w:bCs/>
            <w:sz w:val="24"/>
            <w:szCs w:val="24"/>
            <w:lang w:eastAsia="hu-HU"/>
          </w:rPr>
          <w:delText>1</w:delText>
        </w:r>
      </w:del>
      <w:r w:rsidR="00182ED4">
        <w:rPr>
          <w:rFonts w:ascii="Times New Roman" w:eastAsia="Times New Roman" w:hAnsi="Times New Roman" w:cs="Times New Roman"/>
          <w:bCs/>
          <w:sz w:val="24"/>
          <w:szCs w:val="24"/>
          <w:lang w:eastAsia="hu-HU"/>
        </w:rPr>
        <w:t>0</w:t>
      </w:r>
      <w:r w:rsidRPr="007E5B9C">
        <w:rPr>
          <w:rFonts w:ascii="Times New Roman" w:eastAsia="Times New Roman" w:hAnsi="Times New Roman" w:cs="Times New Roman"/>
          <w:bCs/>
          <w:sz w:val="24"/>
          <w:szCs w:val="24"/>
          <w:lang w:eastAsia="hu-HU"/>
        </w:rPr>
        <w:t xml:space="preserve"> 000 Ft összeggel történő túllépése.</w:t>
      </w:r>
    </w:p>
    <w:p w14:paraId="421CA5FC" w14:textId="77777777" w:rsidR="007E5B9C" w:rsidRDefault="007E5B9C" w:rsidP="007E5B9C">
      <w:pPr>
        <w:numPr>
          <w:ilvl w:val="0"/>
          <w:numId w:val="20"/>
        </w:numPr>
        <w:spacing w:before="120" w:after="120" w:line="240" w:lineRule="auto"/>
        <w:jc w:val="both"/>
        <w:rPr>
          <w:rFonts w:ascii="Times New Roman" w:eastAsia="Times New Roman" w:hAnsi="Times New Roman" w:cs="Times New Roman"/>
          <w:bCs/>
          <w:sz w:val="24"/>
          <w:szCs w:val="24"/>
          <w:lang w:eastAsia="hu-HU"/>
        </w:rPr>
      </w:pPr>
      <w:r w:rsidRPr="007E5B9C">
        <w:rPr>
          <w:rFonts w:ascii="Times New Roman" w:eastAsia="Times New Roman" w:hAnsi="Times New Roman" w:cs="Times New Roman"/>
          <w:bCs/>
          <w:sz w:val="24"/>
          <w:szCs w:val="24"/>
          <w:lang w:eastAsia="hu-HU"/>
        </w:rPr>
        <w:t>§</w:t>
      </w:r>
      <w:r w:rsidR="00F6367E">
        <w:rPr>
          <w:rStyle w:val="Lbjegyzet-hivatkozs"/>
          <w:rFonts w:ascii="Times New Roman" w:eastAsia="Times New Roman" w:hAnsi="Times New Roman" w:cs="Times New Roman"/>
          <w:bCs/>
          <w:sz w:val="24"/>
          <w:szCs w:val="24"/>
          <w:lang w:eastAsia="hu-HU"/>
        </w:rPr>
        <w:footnoteReference w:id="4"/>
      </w:r>
      <w:r w:rsidRPr="007E5B9C">
        <w:rPr>
          <w:rFonts w:ascii="Times New Roman" w:eastAsia="Times New Roman" w:hAnsi="Times New Roman" w:cs="Times New Roman"/>
          <w:bCs/>
          <w:sz w:val="24"/>
          <w:szCs w:val="24"/>
          <w:lang w:eastAsia="hu-HU"/>
        </w:rPr>
        <w:t xml:space="preserve"> </w:t>
      </w:r>
      <w:r w:rsidR="00F6367E">
        <w:rPr>
          <w:rFonts w:ascii="Times New Roman" w:eastAsia="Times New Roman" w:hAnsi="Times New Roman" w:cs="Times New Roman"/>
          <w:bCs/>
          <w:sz w:val="24"/>
          <w:szCs w:val="24"/>
          <w:lang w:eastAsia="hu-HU"/>
        </w:rPr>
        <w:t xml:space="preserve"> </w:t>
      </w:r>
      <w:r w:rsidR="00F6367E" w:rsidRPr="00961B62">
        <w:rPr>
          <w:rFonts w:ascii="Times New Roman" w:eastAsia="Times New Roman" w:hAnsi="Times New Roman" w:cs="Times New Roman"/>
          <w:bCs/>
          <w:sz w:val="24"/>
          <w:szCs w:val="24"/>
          <w:lang w:eastAsia="hu-HU"/>
        </w:rPr>
        <w:t xml:space="preserve">Nem részesíthető települési támogatásban az </w:t>
      </w:r>
      <w:r w:rsidR="00182ED4">
        <w:rPr>
          <w:rFonts w:ascii="Times New Roman" w:eastAsia="Times New Roman" w:hAnsi="Times New Roman" w:cs="Times New Roman"/>
          <w:bCs/>
          <w:sz w:val="24"/>
          <w:szCs w:val="24"/>
          <w:lang w:eastAsia="hu-HU"/>
        </w:rPr>
        <w:t>a személy,</w:t>
      </w:r>
    </w:p>
    <w:p w14:paraId="6018931B" w14:textId="77777777" w:rsidR="00182ED4" w:rsidRPr="00182ED4" w:rsidRDefault="00182ED4" w:rsidP="00182ED4">
      <w:pPr>
        <w:pStyle w:val="Listaszerbekezds"/>
        <w:numPr>
          <w:ilvl w:val="0"/>
          <w:numId w:val="42"/>
        </w:numPr>
        <w:spacing w:before="120" w:after="120"/>
        <w:jc w:val="both"/>
        <w:rPr>
          <w:bCs/>
        </w:rPr>
      </w:pPr>
      <w:r w:rsidRPr="00182ED4">
        <w:rPr>
          <w:bCs/>
        </w:rPr>
        <w:t>aki egyedül él és havi jövedelme meghaladja a szociális vetítési alap 700 %-át,</w:t>
      </w:r>
    </w:p>
    <w:p w14:paraId="29D0557E" w14:textId="77777777" w:rsidR="00182ED4" w:rsidRDefault="00182ED4" w:rsidP="00182ED4">
      <w:pPr>
        <w:pStyle w:val="Listaszerbekezds"/>
        <w:numPr>
          <w:ilvl w:val="0"/>
          <w:numId w:val="42"/>
        </w:numPr>
        <w:spacing w:before="120" w:after="120"/>
        <w:jc w:val="both"/>
        <w:rPr>
          <w:bCs/>
        </w:rPr>
      </w:pPr>
      <w:r>
        <w:rPr>
          <w:bCs/>
        </w:rPr>
        <w:t>aki olyan családban él, ahol az egy főre eső havi jövedelem meghaladja a szociális vetítési alap 600 %-át,</w:t>
      </w:r>
    </w:p>
    <w:p w14:paraId="386C7EB8" w14:textId="77777777" w:rsidR="00182ED4" w:rsidRDefault="00182ED4" w:rsidP="00182ED4">
      <w:pPr>
        <w:pStyle w:val="Listaszerbekezds"/>
        <w:numPr>
          <w:ilvl w:val="0"/>
          <w:numId w:val="42"/>
        </w:numPr>
        <w:spacing w:before="120" w:after="120"/>
        <w:jc w:val="both"/>
        <w:rPr>
          <w:bCs/>
        </w:rPr>
      </w:pPr>
      <w:r>
        <w:rPr>
          <w:bCs/>
        </w:rPr>
        <w:t>akinek az Önkormányzat vagy az Önkormányzat bármely intézménye felé lejárt tartozása van,</w:t>
      </w:r>
    </w:p>
    <w:p w14:paraId="3546184F" w14:textId="77777777" w:rsidR="00182ED4" w:rsidRPr="00182ED4" w:rsidRDefault="00182ED4" w:rsidP="00182ED4">
      <w:pPr>
        <w:pStyle w:val="Listaszerbekezds"/>
        <w:numPr>
          <w:ilvl w:val="0"/>
          <w:numId w:val="42"/>
        </w:numPr>
        <w:spacing w:before="120" w:after="120"/>
        <w:jc w:val="both"/>
        <w:rPr>
          <w:bCs/>
        </w:rPr>
      </w:pPr>
      <w:r>
        <w:rPr>
          <w:bCs/>
        </w:rPr>
        <w:t>aki a települési támogatásra vonatkozó elszámolási kötelezettségének az újabb települési támogatás megállapítására vonatkozó kérelmének elbírálásáig nem tett eleget.</w:t>
      </w:r>
    </w:p>
    <w:p w14:paraId="5D1F62C4" w14:textId="77777777" w:rsidR="00F6367E" w:rsidRPr="007E5B9C" w:rsidRDefault="00F6367E" w:rsidP="00F6367E">
      <w:pPr>
        <w:spacing w:before="120" w:after="120" w:line="240" w:lineRule="auto"/>
        <w:jc w:val="both"/>
        <w:rPr>
          <w:rFonts w:ascii="Times New Roman" w:eastAsia="Times New Roman" w:hAnsi="Times New Roman" w:cs="Times New Roman"/>
          <w:bCs/>
          <w:sz w:val="24"/>
          <w:szCs w:val="24"/>
          <w:lang w:eastAsia="hu-HU"/>
        </w:rPr>
      </w:pPr>
    </w:p>
    <w:p w14:paraId="181CF1C4"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bCs/>
          <w:sz w:val="24"/>
          <w:szCs w:val="24"/>
          <w:lang w:eastAsia="hu-HU"/>
        </w:rPr>
      </w:pPr>
      <w:r w:rsidRPr="007E5B9C">
        <w:rPr>
          <w:rFonts w:ascii="Times New Roman" w:eastAsia="Times New Roman" w:hAnsi="Times New Roman" w:cs="Times New Roman"/>
          <w:bCs/>
          <w:sz w:val="24"/>
          <w:szCs w:val="24"/>
          <w:lang w:eastAsia="hu-HU"/>
        </w:rPr>
        <w:lastRenderedPageBreak/>
        <w:t xml:space="preserve">§ (1) A települési támogatások folyósítása az ügyfél lakossági folyószámlájára, folyószámla hiányában lakcímre utalással történik. </w:t>
      </w:r>
    </w:p>
    <w:p w14:paraId="2973A9A5" w14:textId="77777777" w:rsidR="007E5B9C" w:rsidRPr="007E5B9C" w:rsidRDefault="007E5B9C" w:rsidP="007E5B9C">
      <w:pPr>
        <w:spacing w:after="120" w:line="240" w:lineRule="auto"/>
        <w:jc w:val="both"/>
        <w:rPr>
          <w:rFonts w:ascii="Times New Roman" w:eastAsia="Times New Roman" w:hAnsi="Times New Roman" w:cs="Times New Roman"/>
          <w:bCs/>
          <w:color w:val="000000"/>
          <w:sz w:val="24"/>
          <w:szCs w:val="24"/>
          <w:lang w:eastAsia="hu-HU"/>
        </w:rPr>
      </w:pPr>
      <w:r w:rsidRPr="007E5B9C">
        <w:rPr>
          <w:rFonts w:ascii="Times New Roman" w:eastAsia="Times New Roman" w:hAnsi="Times New Roman" w:cs="Times New Roman"/>
          <w:bCs/>
          <w:sz w:val="24"/>
          <w:szCs w:val="24"/>
          <w:lang w:eastAsia="hu-HU"/>
        </w:rPr>
        <w:t xml:space="preserve">(2) Házipénztárból történő kifizetésre az egyszeri gyógyszertámogatás, kegyeleti támogatás, valamint a rendkívüli települési támogatás esetében kerülhet sor, az egyes ellátástípusoknál meghatározott rendelkezések szerint. </w:t>
      </w:r>
    </w:p>
    <w:p w14:paraId="553FF6AE" w14:textId="77777777" w:rsidR="007E5B9C" w:rsidRPr="007E5B9C" w:rsidRDefault="007E5B9C" w:rsidP="007E5B9C">
      <w:pPr>
        <w:keepNext/>
        <w:spacing w:before="240" w:after="240" w:line="240" w:lineRule="auto"/>
        <w:ind w:left="357"/>
        <w:jc w:val="center"/>
        <w:outlineLvl w:val="1"/>
        <w:rPr>
          <w:rFonts w:ascii="Times New Roman" w:eastAsia="Times New Roman" w:hAnsi="Times New Roman" w:cs="Times New Roman"/>
          <w:b/>
          <w:color w:val="000000"/>
          <w:sz w:val="24"/>
          <w:szCs w:val="24"/>
          <w:lang w:eastAsia="hu-HU"/>
        </w:rPr>
      </w:pPr>
      <w:r w:rsidRPr="007E5B9C">
        <w:rPr>
          <w:rFonts w:ascii="Times New Roman" w:eastAsia="Times New Roman" w:hAnsi="Times New Roman" w:cs="Times New Roman"/>
          <w:b/>
          <w:color w:val="000000"/>
          <w:sz w:val="24"/>
          <w:szCs w:val="24"/>
          <w:lang w:eastAsia="hu-HU"/>
        </w:rPr>
        <w:t>7. Egyszeri gyógyszertámogatás</w:t>
      </w:r>
    </w:p>
    <w:p w14:paraId="11E765F4"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 (1) Egyszeri gyógyszertámogatás állapítható meg azon kérelmező részére, </w:t>
      </w:r>
      <w:r w:rsidR="00182ED4">
        <w:rPr>
          <w:rStyle w:val="Lbjegyzet-hivatkozs"/>
          <w:rFonts w:ascii="Times New Roman" w:eastAsia="Times New Roman" w:hAnsi="Times New Roman" w:cs="Times New Roman"/>
          <w:sz w:val="24"/>
          <w:szCs w:val="24"/>
          <w:lang w:eastAsia="hu-HU"/>
        </w:rPr>
        <w:footnoteReference w:id="5"/>
      </w:r>
      <w:r w:rsidRPr="007E5B9C">
        <w:rPr>
          <w:rFonts w:ascii="Times New Roman" w:eastAsia="Times New Roman" w:hAnsi="Times New Roman" w:cs="Times New Roman"/>
          <w:sz w:val="24"/>
          <w:szCs w:val="24"/>
          <w:lang w:eastAsia="hu-HU"/>
        </w:rPr>
        <w:t xml:space="preserve"> akinek gyógyszerigénye nem rendszeres.</w:t>
      </w:r>
    </w:p>
    <w:p w14:paraId="753EF4F7"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(2) Az egyszeri gyógyszertámogatásra való jogosultság további feltétele, hogy </w:t>
      </w:r>
    </w:p>
    <w:p w14:paraId="0B4891D5" w14:textId="77777777" w:rsidR="007E5B9C" w:rsidRPr="007E5B9C" w:rsidRDefault="007E5B9C" w:rsidP="007E5B9C">
      <w:pPr>
        <w:numPr>
          <w:ilvl w:val="0"/>
          <w:numId w:val="10"/>
        </w:numPr>
        <w:spacing w:after="120" w:line="240" w:lineRule="auto"/>
        <w:jc w:val="both"/>
        <w:rPr>
          <w:rFonts w:ascii="Times New Roman" w:eastAsia="Times New Roman" w:hAnsi="Times New Roman" w:cs="Times New Roman"/>
          <w:sz w:val="24"/>
          <w:szCs w:val="24"/>
          <w:lang w:eastAsia="hu-HU"/>
        </w:rPr>
      </w:pPr>
      <w:proofErr w:type="spellStart"/>
      <w:r w:rsidRPr="007E5B9C">
        <w:rPr>
          <w:rFonts w:ascii="Times New Roman" w:eastAsia="Times New Roman" w:hAnsi="Times New Roman" w:cs="Times New Roman"/>
          <w:sz w:val="24"/>
          <w:szCs w:val="24"/>
          <w:lang w:eastAsia="hu-HU"/>
        </w:rPr>
        <w:t>egyedülélő</w:t>
      </w:r>
      <w:proofErr w:type="spellEnd"/>
      <w:r w:rsidRPr="007E5B9C">
        <w:rPr>
          <w:rFonts w:ascii="Times New Roman" w:eastAsia="Times New Roman" w:hAnsi="Times New Roman" w:cs="Times New Roman"/>
          <w:sz w:val="24"/>
          <w:szCs w:val="24"/>
          <w:lang w:eastAsia="hu-HU"/>
        </w:rPr>
        <w:t xml:space="preserve"> kérelmező esetében a kérelmező jövedelme a szociális vetítési alap 350 %-át nem haladhatja meg,</w:t>
      </w:r>
    </w:p>
    <w:p w14:paraId="7A0F53A5" w14:textId="77777777" w:rsidR="007E5B9C" w:rsidRPr="007E5B9C" w:rsidRDefault="007E5B9C" w:rsidP="007E5B9C">
      <w:pPr>
        <w:numPr>
          <w:ilvl w:val="0"/>
          <w:numId w:val="1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családban élő kérelmező esetében az egy háztartásban élő személyek egy főre jutó jövedelme a szociális vetítési alap összegének 300 %-át nem haladhatja meg,</w:t>
      </w:r>
    </w:p>
    <w:p w14:paraId="3908D4C8" w14:textId="77777777" w:rsidR="007E5B9C" w:rsidRPr="007E5B9C" w:rsidRDefault="007E5B9C" w:rsidP="007E5B9C">
      <w:pPr>
        <w:spacing w:after="120" w:line="240" w:lineRule="auto"/>
        <w:jc w:val="both"/>
        <w:rPr>
          <w:rFonts w:ascii="Times New Roman" w:eastAsia="Times New Roman" w:hAnsi="Times New Roman" w:cs="Times New Roman"/>
          <w:color w:val="333399"/>
          <w:sz w:val="24"/>
          <w:szCs w:val="24"/>
          <w:lang w:eastAsia="hu-HU"/>
        </w:rPr>
      </w:pPr>
      <w:r w:rsidRPr="007E5B9C">
        <w:rPr>
          <w:rFonts w:ascii="Times New Roman" w:eastAsia="Times New Roman" w:hAnsi="Times New Roman" w:cs="Times New Roman"/>
          <w:sz w:val="24"/>
          <w:szCs w:val="24"/>
          <w:lang w:eastAsia="hu-HU"/>
        </w:rPr>
        <w:t>és a kérelmező gyógyszerigényének térítési díja az 1 000 Ft összeget meghaladja.</w:t>
      </w:r>
    </w:p>
    <w:p w14:paraId="22D7CF9B"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w:t>
      </w:r>
      <w:r w:rsidR="00182ED4">
        <w:rPr>
          <w:rStyle w:val="Lbjegyzet-hivatkozs"/>
          <w:rFonts w:ascii="Times New Roman" w:eastAsia="Times New Roman" w:hAnsi="Times New Roman" w:cs="Times New Roman"/>
          <w:sz w:val="24"/>
          <w:szCs w:val="24"/>
          <w:lang w:eastAsia="hu-HU"/>
        </w:rPr>
        <w:footnoteReference w:id="6"/>
      </w:r>
    </w:p>
    <w:p w14:paraId="4C4423B5"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 (1) Az egyszeri gyógyszertámogatás igényléséhez a kérelmet az 1. melléklet szerinti nyomtatványon kell benyújtani. A jogosultság megállapításához a háziorvos a kérelmező számára felírt vényköteles, valamint recept nélkül kiváltható, javasolt gyógyszereket, a gyógyszertár a háziorvos által felírt és javasolt gyógyszerek térítési díját igazolja. </w:t>
      </w:r>
    </w:p>
    <w:p w14:paraId="6D1AABA5"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(2) A kérelem alapján a polgármester a kérelem benyújtását követő naptól számított nyolc napon belül dönt az egyszeri gyógyszertámogatás megállapításáról és a házipénztárból történő kifizetésről.</w:t>
      </w:r>
    </w:p>
    <w:p w14:paraId="3337D16D"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Az egyszeri gyógyszertámogatás összege személyenként és évente egyszer vehető igénybe az alábbiak szerint:</w:t>
      </w:r>
    </w:p>
    <w:p w14:paraId="7F6A1F6E" w14:textId="77777777" w:rsidR="007E5B9C" w:rsidRPr="007E5B9C" w:rsidRDefault="007E5B9C" w:rsidP="007E5B9C">
      <w:pPr>
        <w:numPr>
          <w:ilvl w:val="0"/>
          <w:numId w:val="11"/>
        </w:numPr>
        <w:spacing w:after="120" w:line="240" w:lineRule="auto"/>
        <w:jc w:val="both"/>
        <w:rPr>
          <w:rFonts w:ascii="Times New Roman" w:eastAsia="Times New Roman" w:hAnsi="Times New Roman" w:cs="Times New Roman"/>
          <w:sz w:val="24"/>
          <w:szCs w:val="24"/>
          <w:lang w:eastAsia="hu-HU"/>
        </w:rPr>
      </w:pPr>
      <w:proofErr w:type="spellStart"/>
      <w:r w:rsidRPr="007E5B9C">
        <w:rPr>
          <w:rFonts w:ascii="Times New Roman" w:eastAsia="Times New Roman" w:hAnsi="Times New Roman" w:cs="Times New Roman"/>
          <w:sz w:val="24"/>
          <w:szCs w:val="24"/>
          <w:lang w:eastAsia="hu-HU"/>
        </w:rPr>
        <w:t>egyedülélő</w:t>
      </w:r>
      <w:proofErr w:type="spellEnd"/>
      <w:r w:rsidRPr="007E5B9C">
        <w:rPr>
          <w:rFonts w:ascii="Times New Roman" w:eastAsia="Times New Roman" w:hAnsi="Times New Roman" w:cs="Times New Roman"/>
          <w:sz w:val="24"/>
          <w:szCs w:val="24"/>
          <w:lang w:eastAsia="hu-HU"/>
        </w:rPr>
        <w:t xml:space="preserve"> esetén legfeljebb 15 000 Ft/fő/év,</w:t>
      </w:r>
    </w:p>
    <w:p w14:paraId="2544C130" w14:textId="77777777" w:rsidR="007E5B9C" w:rsidRPr="007E5B9C" w:rsidRDefault="007E5B9C" w:rsidP="007E5B9C">
      <w:pPr>
        <w:numPr>
          <w:ilvl w:val="0"/>
          <w:numId w:val="11"/>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házaspár esetén legfeljebb 10 000 Ft/fő/év,</w:t>
      </w:r>
    </w:p>
    <w:p w14:paraId="59B41C96" w14:textId="77777777" w:rsidR="007E5B9C" w:rsidRPr="007E5B9C" w:rsidRDefault="007E5B9C" w:rsidP="007E5B9C">
      <w:pPr>
        <w:numPr>
          <w:ilvl w:val="0"/>
          <w:numId w:val="11"/>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gyermeket nevelő család esetén legfeljebb 15 000 Ft/fő/év,</w:t>
      </w:r>
    </w:p>
    <w:p w14:paraId="6DB991A3" w14:textId="77777777" w:rsidR="007E5B9C" w:rsidRPr="007E5B9C" w:rsidRDefault="007E5B9C" w:rsidP="007E5B9C">
      <w:pPr>
        <w:numPr>
          <w:ilvl w:val="0"/>
          <w:numId w:val="11"/>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gyermek számára felírt és javasolt gyógyszer esetén gyermekenként legfeljebb 6 000 Ft/fő/év.</w:t>
      </w:r>
    </w:p>
    <w:p w14:paraId="031510AE" w14:textId="77777777" w:rsidR="007E5B9C" w:rsidRPr="007E5B9C" w:rsidRDefault="007E5B9C" w:rsidP="007E5B9C">
      <w:pPr>
        <w:numPr>
          <w:ilvl w:val="0"/>
          <w:numId w:val="20"/>
        </w:numPr>
        <w:spacing w:after="12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A támogatás megállapítását a Képviselő-testület a polgármester hatáskörébe utalja.</w:t>
      </w:r>
    </w:p>
    <w:p w14:paraId="5A2D9D6E" w14:textId="77777777" w:rsidR="007E5B9C" w:rsidRPr="007E5B9C" w:rsidRDefault="007E5B9C" w:rsidP="007E5B9C">
      <w:pPr>
        <w:keepNext/>
        <w:spacing w:before="240" w:after="240" w:line="240" w:lineRule="auto"/>
        <w:ind w:left="357"/>
        <w:jc w:val="center"/>
        <w:outlineLvl w:val="1"/>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8. Rendszeres gyógyszertámogatás</w:t>
      </w:r>
    </w:p>
    <w:p w14:paraId="22FD63F9"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w:t>
      </w:r>
      <w:r w:rsidR="00182ED4">
        <w:rPr>
          <w:rStyle w:val="Lbjegyzet-hivatkozs"/>
          <w:rFonts w:ascii="Times New Roman" w:eastAsia="Times New Roman" w:hAnsi="Times New Roman" w:cs="Times New Roman"/>
          <w:sz w:val="24"/>
          <w:szCs w:val="24"/>
          <w:lang w:eastAsia="hu-HU"/>
        </w:rPr>
        <w:footnoteReference w:id="7"/>
      </w:r>
      <w:r w:rsidRPr="007E5B9C">
        <w:rPr>
          <w:rFonts w:ascii="Times New Roman" w:eastAsia="Times New Roman" w:hAnsi="Times New Roman" w:cs="Times New Roman"/>
          <w:b/>
          <w:bCs/>
          <w:sz w:val="24"/>
          <w:szCs w:val="24"/>
          <w:lang w:eastAsia="hu-HU"/>
        </w:rPr>
        <w:t xml:space="preserve"> </w:t>
      </w:r>
      <w:r w:rsidRPr="007E5B9C">
        <w:rPr>
          <w:rFonts w:ascii="Times New Roman" w:eastAsia="Times New Roman" w:hAnsi="Times New Roman" w:cs="Times New Roman"/>
          <w:sz w:val="24"/>
          <w:szCs w:val="24"/>
          <w:lang w:eastAsia="hu-HU"/>
        </w:rPr>
        <w:t xml:space="preserve">Rendszeres gyógyszertámogatás akkor állapítható meg, ha </w:t>
      </w:r>
      <w:proofErr w:type="spellStart"/>
      <w:r w:rsidRPr="007E5B9C">
        <w:rPr>
          <w:rFonts w:ascii="Times New Roman" w:eastAsia="Times New Roman" w:hAnsi="Times New Roman" w:cs="Times New Roman"/>
          <w:sz w:val="24"/>
          <w:szCs w:val="24"/>
          <w:lang w:eastAsia="hu-HU"/>
        </w:rPr>
        <w:t>egyedülélő</w:t>
      </w:r>
      <w:proofErr w:type="spellEnd"/>
      <w:r w:rsidRPr="007E5B9C">
        <w:rPr>
          <w:rFonts w:ascii="Times New Roman" w:eastAsia="Times New Roman" w:hAnsi="Times New Roman" w:cs="Times New Roman"/>
          <w:sz w:val="24"/>
          <w:szCs w:val="24"/>
          <w:lang w:eastAsia="hu-HU"/>
        </w:rPr>
        <w:t xml:space="preserve"> kérelmező esetén kérelmező jövedelme a szociális vetítési alap 3</w:t>
      </w:r>
      <w:r w:rsidR="00182ED4">
        <w:rPr>
          <w:rFonts w:ascii="Times New Roman" w:eastAsia="Times New Roman" w:hAnsi="Times New Roman" w:cs="Times New Roman"/>
          <w:sz w:val="24"/>
          <w:szCs w:val="24"/>
          <w:lang w:eastAsia="hu-HU"/>
        </w:rPr>
        <w:t>50</w:t>
      </w:r>
      <w:r w:rsidRPr="007E5B9C">
        <w:rPr>
          <w:rFonts w:ascii="Times New Roman" w:eastAsia="Times New Roman" w:hAnsi="Times New Roman" w:cs="Times New Roman"/>
          <w:sz w:val="24"/>
          <w:szCs w:val="24"/>
          <w:lang w:eastAsia="hu-HU"/>
        </w:rPr>
        <w:t xml:space="preserve"> %-át, a kérelmezővel egy háztartásban </w:t>
      </w:r>
      <w:r w:rsidRPr="007E5B9C">
        <w:rPr>
          <w:rFonts w:ascii="Times New Roman" w:eastAsia="Times New Roman" w:hAnsi="Times New Roman" w:cs="Times New Roman"/>
          <w:sz w:val="24"/>
          <w:szCs w:val="24"/>
          <w:lang w:eastAsia="hu-HU"/>
        </w:rPr>
        <w:lastRenderedPageBreak/>
        <w:t xml:space="preserve">élő hozzátartozók egy főre jutó jövedelme a szociális vetítési alap összegének </w:t>
      </w:r>
      <w:r w:rsidR="00182ED4">
        <w:rPr>
          <w:rFonts w:ascii="Times New Roman" w:eastAsia="Times New Roman" w:hAnsi="Times New Roman" w:cs="Times New Roman"/>
          <w:sz w:val="24"/>
          <w:szCs w:val="24"/>
          <w:lang w:eastAsia="hu-HU"/>
        </w:rPr>
        <w:t>300</w:t>
      </w:r>
      <w:r w:rsidRPr="007E5B9C">
        <w:rPr>
          <w:rFonts w:ascii="Times New Roman" w:eastAsia="Times New Roman" w:hAnsi="Times New Roman" w:cs="Times New Roman"/>
          <w:sz w:val="24"/>
          <w:szCs w:val="24"/>
          <w:lang w:eastAsia="hu-HU"/>
        </w:rPr>
        <w:t xml:space="preserve"> %-át nem haladja meg, és az orvos által kérelmező számára havi rendszerességgel felírt gyógyszerek költsége a szociális vetítési alap összegének 20 %-át meghaladja.</w:t>
      </w:r>
    </w:p>
    <w:p w14:paraId="6DF11E39"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(1) A gyógyszertámogatás mértéke</w:t>
      </w:r>
    </w:p>
    <w:p w14:paraId="56215795" w14:textId="77777777" w:rsidR="007E5B9C" w:rsidRPr="007E5B9C" w:rsidRDefault="007E5B9C" w:rsidP="007E5B9C">
      <w:pPr>
        <w:numPr>
          <w:ilvl w:val="0"/>
          <w:numId w:val="12"/>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5 700 Ft összegtől 10 000 Ft összegig terjedő havi rendszeres gyógyszerköltség esetén 6 000 Ft/hó/támogatott,</w:t>
      </w:r>
    </w:p>
    <w:p w14:paraId="5829D81A" w14:textId="77777777" w:rsidR="007E5B9C" w:rsidRPr="007E5B9C" w:rsidRDefault="007E5B9C" w:rsidP="007E5B9C">
      <w:pPr>
        <w:numPr>
          <w:ilvl w:val="0"/>
          <w:numId w:val="12"/>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10 001 Ft összegtől 20 000 Ft összegig terjedő havi rendszeres gyógyszerköltség esetén 10 000 Ft/hó/támogatott,</w:t>
      </w:r>
    </w:p>
    <w:p w14:paraId="585449A4" w14:textId="77777777" w:rsidR="007E5B9C" w:rsidRPr="007E5B9C" w:rsidRDefault="007E5B9C" w:rsidP="007E5B9C">
      <w:pPr>
        <w:numPr>
          <w:ilvl w:val="0"/>
          <w:numId w:val="12"/>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20 000 Ft összeget meghaladó havi rendszeres gyógyszerköltség esetén 15 000 Ft/hó/támogatott.</w:t>
      </w:r>
    </w:p>
    <w:p w14:paraId="3499FD82"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 (1) A rendszeres gyógyszertámogatás iránti kérelmet a 2. melléklet szerinti nyomtatványon kell benyújtani. </w:t>
      </w:r>
    </w:p>
    <w:p w14:paraId="129F3168"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(2) A jogosultság megállapításához a háziorvos a kérelmező számára havi rendszerességgel felírt gyógyszereket, a gyógyszertár a háziorvos által felírt gyógyszerek térítési díját igazolja. </w:t>
      </w:r>
    </w:p>
    <w:p w14:paraId="003719B5"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(3) A rendszeres gyógyszertámogatás egy év időtartamra kerül megállapításra. A támogatás kezdő időpontja a kérelem benyújtása szerinti hónap első napja.</w:t>
      </w:r>
    </w:p>
    <w:p w14:paraId="5CE1EDB3"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bCs/>
          <w:sz w:val="24"/>
          <w:szCs w:val="24"/>
          <w:lang w:eastAsia="hu-HU"/>
        </w:rPr>
        <w:t>§ Nem</w:t>
      </w:r>
      <w:r w:rsidRPr="007E5B9C">
        <w:rPr>
          <w:rFonts w:ascii="Times New Roman" w:eastAsia="Times New Roman" w:hAnsi="Times New Roman" w:cs="Times New Roman"/>
          <w:sz w:val="24"/>
          <w:szCs w:val="24"/>
          <w:lang w:eastAsia="hu-HU"/>
        </w:rPr>
        <w:t xml:space="preserve"> részesülhet rendszeres gyógyszertámogatásban az, aki alanyi, vagy normatív közgyógyellátásra jogosult.</w:t>
      </w:r>
    </w:p>
    <w:p w14:paraId="6268C7AA"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bCs/>
          <w:sz w:val="24"/>
          <w:szCs w:val="24"/>
          <w:lang w:eastAsia="hu-HU"/>
        </w:rPr>
        <w:t>§</w:t>
      </w:r>
      <w:r w:rsidR="00F6367E">
        <w:rPr>
          <w:rStyle w:val="Lbjegyzet-hivatkozs"/>
          <w:rFonts w:ascii="Times New Roman" w:eastAsia="Times New Roman" w:hAnsi="Times New Roman" w:cs="Times New Roman"/>
          <w:bCs/>
          <w:sz w:val="24"/>
          <w:szCs w:val="24"/>
          <w:lang w:eastAsia="hu-HU"/>
        </w:rPr>
        <w:footnoteReference w:id="8"/>
      </w:r>
    </w:p>
    <w:p w14:paraId="68C0B29A"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sz w:val="24"/>
          <w:szCs w:val="24"/>
          <w:lang w:eastAsia="hu-HU"/>
        </w:rPr>
        <w:t xml:space="preserve">§ A rendszeres gyógyszertámogatás megállapítását a Képviselő-testület a polgármester hatáskörébe utalja. </w:t>
      </w:r>
    </w:p>
    <w:p w14:paraId="4390A2B9" w14:textId="77777777" w:rsidR="007E5B9C" w:rsidRPr="007E5B9C" w:rsidRDefault="007E5B9C" w:rsidP="007E5B9C">
      <w:pPr>
        <w:spacing w:before="240" w:after="240" w:line="240" w:lineRule="auto"/>
        <w:jc w:val="center"/>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9. Kegyeleti támogatás</w:t>
      </w:r>
    </w:p>
    <w:p w14:paraId="1EBF78D0"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 (1) Elhunyt személy temetési költségeihez egyszeri települési támogatásként kegyeleti támogatás adható figyelemmel az e rendelet által meghatározott települési támogatásokra vonatkozó közös szabályokra, ha </w:t>
      </w:r>
    </w:p>
    <w:p w14:paraId="328A82BA" w14:textId="77777777" w:rsidR="007E5B9C" w:rsidRPr="007E5B9C" w:rsidRDefault="007E5B9C" w:rsidP="007E5B9C">
      <w:pPr>
        <w:numPr>
          <w:ilvl w:val="0"/>
          <w:numId w:val="13"/>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a kérelmező az elhunyt temetéséről gondoskodott, de arra nem volt köteles, vagy </w:t>
      </w:r>
    </w:p>
    <w:p w14:paraId="06C5F822" w14:textId="77777777" w:rsidR="007E5B9C" w:rsidRPr="007E5B9C" w:rsidRDefault="007E5B9C" w:rsidP="007E5B9C">
      <w:pPr>
        <w:numPr>
          <w:ilvl w:val="0"/>
          <w:numId w:val="13"/>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tartásra köteles hozzátartozóként a temetési költségek viselése a kérelmező saját, illetve az általa eltartott személyek létfenntartását veszélyezteti.</w:t>
      </w:r>
    </w:p>
    <w:p w14:paraId="73CCECAA" w14:textId="532C3B4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w:t>
      </w:r>
      <w:r w:rsidR="00CD775D">
        <w:rPr>
          <w:rStyle w:val="Lbjegyzet-hivatkozs"/>
          <w:rFonts w:ascii="Times New Roman" w:eastAsia="Times New Roman" w:hAnsi="Times New Roman" w:cs="Times New Roman"/>
          <w:sz w:val="24"/>
          <w:szCs w:val="24"/>
          <w:lang w:eastAsia="hu-HU"/>
        </w:rPr>
        <w:footnoteReference w:id="9"/>
      </w:r>
      <w:r w:rsidRPr="007E5B9C">
        <w:rPr>
          <w:rFonts w:ascii="Times New Roman" w:eastAsia="Times New Roman" w:hAnsi="Times New Roman" w:cs="Times New Roman"/>
          <w:sz w:val="24"/>
          <w:szCs w:val="24"/>
          <w:lang w:eastAsia="hu-HU"/>
        </w:rPr>
        <w:t xml:space="preserve"> A támogatás összege</w:t>
      </w:r>
      <w:r w:rsidR="00CD775D">
        <w:rPr>
          <w:rFonts w:ascii="Times New Roman" w:eastAsia="Times New Roman" w:hAnsi="Times New Roman" w:cs="Times New Roman"/>
          <w:sz w:val="24"/>
          <w:szCs w:val="24"/>
          <w:lang w:eastAsia="hu-HU"/>
        </w:rPr>
        <w:t xml:space="preserve"> </w:t>
      </w:r>
      <w:ins w:id="17" w:author="takacs.lajos@szigethalom.hu" w:date="2025-10-30T10:46:00Z" w16du:dateUtc="2025-10-30T09:46:00Z">
        <w:r w:rsidR="008A2080">
          <w:rPr>
            <w:rFonts w:ascii="Times New Roman" w:eastAsia="Times New Roman" w:hAnsi="Times New Roman" w:cs="Times New Roman"/>
            <w:sz w:val="24"/>
            <w:szCs w:val="24"/>
            <w:lang w:eastAsia="hu-HU"/>
          </w:rPr>
          <w:t>8</w:t>
        </w:r>
      </w:ins>
      <w:del w:id="18" w:author="takacs.lajos@szigethalom.hu" w:date="2025-10-30T10:46:00Z" w16du:dateUtc="2025-10-30T09:46:00Z">
        <w:r w:rsidR="00CD775D" w:rsidDel="008A2080">
          <w:rPr>
            <w:rFonts w:ascii="Times New Roman" w:eastAsia="Times New Roman" w:hAnsi="Times New Roman" w:cs="Times New Roman"/>
            <w:sz w:val="24"/>
            <w:szCs w:val="24"/>
            <w:lang w:eastAsia="hu-HU"/>
          </w:rPr>
          <w:delText>6</w:delText>
        </w:r>
      </w:del>
      <w:r w:rsidR="00CD775D">
        <w:rPr>
          <w:rFonts w:ascii="Times New Roman" w:eastAsia="Times New Roman" w:hAnsi="Times New Roman" w:cs="Times New Roman"/>
          <w:sz w:val="24"/>
          <w:szCs w:val="24"/>
          <w:lang w:eastAsia="hu-HU"/>
        </w:rPr>
        <w:t>0 000 Ft.</w:t>
      </w:r>
    </w:p>
    <w:p w14:paraId="17A03E6E"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 Nem részesíthető kegyeleti támogatásban az, aki </w:t>
      </w:r>
    </w:p>
    <w:p w14:paraId="7987C16C" w14:textId="77777777" w:rsidR="007E5B9C" w:rsidRPr="007E5B9C" w:rsidRDefault="007E5B9C" w:rsidP="007E5B9C">
      <w:pPr>
        <w:numPr>
          <w:ilvl w:val="0"/>
          <w:numId w:val="14"/>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külön jogszabály által megállapított temetési hozzájárulásban részesül, vagy </w:t>
      </w:r>
    </w:p>
    <w:p w14:paraId="681446AA" w14:textId="77777777" w:rsidR="007E5B9C" w:rsidRPr="007E5B9C" w:rsidRDefault="007E5B9C" w:rsidP="007E5B9C">
      <w:pPr>
        <w:numPr>
          <w:ilvl w:val="0"/>
          <w:numId w:val="14"/>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az elhunyt eltemettetéséről köztemetés keretében az önkormányzat gondoskodik, vagy</w:t>
      </w:r>
    </w:p>
    <w:p w14:paraId="6CE7E077" w14:textId="77777777" w:rsidR="007E5B9C" w:rsidRPr="007E5B9C" w:rsidRDefault="007E5B9C" w:rsidP="007E5B9C">
      <w:pPr>
        <w:numPr>
          <w:ilvl w:val="0"/>
          <w:numId w:val="14"/>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sz w:val="24"/>
          <w:szCs w:val="24"/>
          <w:lang w:eastAsia="hu-HU"/>
        </w:rPr>
        <w:t>a kérelem benyújtása időpontjában az eltemettetés időpontja óta már több, mint egy év eltelt.</w:t>
      </w:r>
    </w:p>
    <w:p w14:paraId="169B26F9"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lastRenderedPageBreak/>
        <w:t xml:space="preserve">§ (1) A támogatás igényléséhez a 3. melléklet szerinti kérelmet kell benyújtani, melyhez mellékelni kell </w:t>
      </w:r>
    </w:p>
    <w:p w14:paraId="5932EE1B" w14:textId="77777777" w:rsidR="007E5B9C" w:rsidRPr="007E5B9C" w:rsidRDefault="007E5B9C" w:rsidP="007E5B9C">
      <w:pPr>
        <w:numPr>
          <w:ilvl w:val="0"/>
          <w:numId w:val="15"/>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a kérelmező vagy vele azonos lakcímen élő közeli hozzátartozó nevére kiállított temetési költségeket igazoló számlák eredeti példányát, melyre a támogatás ténye és összege felvezetésre kerül, </w:t>
      </w:r>
    </w:p>
    <w:p w14:paraId="11E55EDF" w14:textId="77777777" w:rsidR="007E5B9C" w:rsidRPr="007E5B9C" w:rsidRDefault="007E5B9C" w:rsidP="007E5B9C">
      <w:pPr>
        <w:numPr>
          <w:ilvl w:val="0"/>
          <w:numId w:val="15"/>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 kérelmezővel egy háztartásban élő hozzátartozók jövedelemigazolását,</w:t>
      </w:r>
    </w:p>
    <w:p w14:paraId="27755B6B" w14:textId="77777777" w:rsidR="007E5B9C" w:rsidRPr="007E5B9C" w:rsidRDefault="007E5B9C" w:rsidP="007E5B9C">
      <w:pPr>
        <w:numPr>
          <w:ilvl w:val="0"/>
          <w:numId w:val="15"/>
        </w:numPr>
        <w:spacing w:after="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halotti anyakönyvi kivonat másolatát, amennyiben nem az elhalálozás helye szerinti</w:t>
      </w:r>
    </w:p>
    <w:p w14:paraId="5C40D982" w14:textId="77777777" w:rsidR="007E5B9C" w:rsidRPr="007E5B9C" w:rsidRDefault="007E5B9C" w:rsidP="007E5B9C">
      <w:pPr>
        <w:spacing w:after="120" w:line="240" w:lineRule="auto"/>
        <w:ind w:left="709"/>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önkormányzatnál igényli a támogatást.</w:t>
      </w:r>
    </w:p>
    <w:p w14:paraId="3EE52E90"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color w:val="333399"/>
          <w:sz w:val="24"/>
          <w:szCs w:val="24"/>
          <w:lang w:eastAsia="hu-HU"/>
        </w:rPr>
      </w:pPr>
      <w:r w:rsidRPr="007E5B9C">
        <w:rPr>
          <w:rFonts w:ascii="Times New Roman" w:eastAsia="Times New Roman" w:hAnsi="Times New Roman" w:cs="Times New Roman"/>
          <w:sz w:val="24"/>
          <w:szCs w:val="24"/>
          <w:lang w:eastAsia="hu-HU"/>
        </w:rPr>
        <w:t>§ A kegyeleti támogatás megállapítását a Képviselő-testület a polgármester hatáskörébe utalja.</w:t>
      </w:r>
    </w:p>
    <w:p w14:paraId="79381816" w14:textId="77777777" w:rsidR="007E5B9C" w:rsidRPr="007E5B9C" w:rsidRDefault="007E5B9C" w:rsidP="007E5B9C">
      <w:pPr>
        <w:keepNext/>
        <w:spacing w:before="240" w:after="240" w:line="240" w:lineRule="auto"/>
        <w:ind w:left="357"/>
        <w:jc w:val="center"/>
        <w:outlineLvl w:val="1"/>
        <w:rPr>
          <w:rFonts w:ascii="Times New Roman" w:eastAsia="Times New Roman" w:hAnsi="Times New Roman" w:cs="Times New Roman"/>
          <w:b/>
          <w:strike/>
          <w:color w:val="000000"/>
          <w:sz w:val="24"/>
          <w:szCs w:val="24"/>
          <w:lang w:eastAsia="hu-HU"/>
        </w:rPr>
      </w:pPr>
      <w:r w:rsidRPr="007E5B9C">
        <w:rPr>
          <w:rFonts w:ascii="Times New Roman" w:eastAsia="Times New Roman" w:hAnsi="Times New Roman" w:cs="Times New Roman"/>
          <w:b/>
          <w:color w:val="000000"/>
          <w:sz w:val="24"/>
          <w:szCs w:val="24"/>
          <w:lang w:eastAsia="hu-HU"/>
        </w:rPr>
        <w:t xml:space="preserve">10. Közüzemi támogatás </w:t>
      </w:r>
    </w:p>
    <w:p w14:paraId="7800F2A8"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w:t>
      </w:r>
      <w:r w:rsidR="00CD775D">
        <w:rPr>
          <w:rStyle w:val="Lbjegyzet-hivatkozs"/>
          <w:rFonts w:ascii="Times New Roman" w:eastAsia="Times New Roman" w:hAnsi="Times New Roman" w:cs="Times New Roman"/>
          <w:color w:val="000000"/>
          <w:sz w:val="24"/>
          <w:szCs w:val="24"/>
          <w:lang w:eastAsia="hu-HU"/>
        </w:rPr>
        <w:footnoteReference w:id="10"/>
      </w:r>
      <w:r w:rsidRPr="007E5B9C">
        <w:rPr>
          <w:rFonts w:ascii="Times New Roman" w:eastAsia="Times New Roman" w:hAnsi="Times New Roman" w:cs="Times New Roman"/>
          <w:color w:val="000000"/>
          <w:sz w:val="24"/>
          <w:szCs w:val="24"/>
          <w:lang w:eastAsia="hu-HU"/>
        </w:rPr>
        <w:t xml:space="preserve"> </w:t>
      </w:r>
      <w:bookmarkStart w:id="19" w:name="_Hlk115857381"/>
      <w:r w:rsidRPr="007E5B9C">
        <w:rPr>
          <w:rFonts w:ascii="Times New Roman" w:eastAsia="Times New Roman" w:hAnsi="Times New Roman" w:cs="Times New Roman"/>
          <w:color w:val="000000"/>
          <w:sz w:val="24"/>
          <w:szCs w:val="24"/>
          <w:lang w:eastAsia="hu-HU"/>
        </w:rPr>
        <w:t xml:space="preserve">A közüzemi támogatás a kérelmező villamos energia vagy gázfogyasztásának költségeihez nyújt támogatást azon rászoruló részére, akinek a háztartásában élő hozzátartozók egy főre jutó jövedelme nem haladja meg a szociális vetítési alap összegének </w:t>
      </w:r>
      <w:r w:rsidR="00CD775D">
        <w:rPr>
          <w:rFonts w:ascii="Times New Roman" w:eastAsia="Times New Roman" w:hAnsi="Times New Roman" w:cs="Times New Roman"/>
          <w:color w:val="000000"/>
          <w:sz w:val="24"/>
          <w:szCs w:val="24"/>
          <w:lang w:eastAsia="hu-HU"/>
        </w:rPr>
        <w:t>300</w:t>
      </w:r>
      <w:r w:rsidRPr="007E5B9C">
        <w:rPr>
          <w:rFonts w:ascii="Times New Roman" w:eastAsia="Times New Roman" w:hAnsi="Times New Roman" w:cs="Times New Roman"/>
          <w:color w:val="000000"/>
          <w:sz w:val="24"/>
          <w:szCs w:val="24"/>
          <w:lang w:eastAsia="hu-HU"/>
        </w:rPr>
        <w:t xml:space="preserve"> %-át, </w:t>
      </w:r>
      <w:proofErr w:type="spellStart"/>
      <w:r w:rsidRPr="007E5B9C">
        <w:rPr>
          <w:rFonts w:ascii="Times New Roman" w:eastAsia="Times New Roman" w:hAnsi="Times New Roman" w:cs="Times New Roman"/>
          <w:color w:val="000000"/>
          <w:sz w:val="24"/>
          <w:szCs w:val="24"/>
          <w:lang w:eastAsia="hu-HU"/>
        </w:rPr>
        <w:t>egyedülélő</w:t>
      </w:r>
      <w:proofErr w:type="spellEnd"/>
      <w:r w:rsidRPr="007E5B9C">
        <w:rPr>
          <w:rFonts w:ascii="Times New Roman" w:eastAsia="Times New Roman" w:hAnsi="Times New Roman" w:cs="Times New Roman"/>
          <w:color w:val="000000"/>
          <w:sz w:val="24"/>
          <w:szCs w:val="24"/>
          <w:lang w:eastAsia="hu-HU"/>
        </w:rPr>
        <w:t xml:space="preserve"> esetén a </w:t>
      </w:r>
      <w:r w:rsidR="00CD775D">
        <w:rPr>
          <w:rFonts w:ascii="Times New Roman" w:eastAsia="Times New Roman" w:hAnsi="Times New Roman" w:cs="Times New Roman"/>
          <w:color w:val="000000"/>
          <w:sz w:val="24"/>
          <w:szCs w:val="24"/>
          <w:lang w:eastAsia="hu-HU"/>
        </w:rPr>
        <w:t>350</w:t>
      </w:r>
      <w:r w:rsidRPr="007E5B9C">
        <w:rPr>
          <w:rFonts w:ascii="Times New Roman" w:eastAsia="Times New Roman" w:hAnsi="Times New Roman" w:cs="Times New Roman"/>
          <w:color w:val="000000"/>
          <w:sz w:val="24"/>
          <w:szCs w:val="24"/>
          <w:lang w:eastAsia="hu-HU"/>
        </w:rPr>
        <w:t xml:space="preserve"> %-át.</w:t>
      </w:r>
      <w:bookmarkEnd w:id="19"/>
    </w:p>
    <w:p w14:paraId="576A222C"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 Jogosultság fennállása esetén a támogatás természetben, a szolgáltatóhoz történő átutalással teljesül, melyről a Polgármesteri Hivatal gondoskodik.</w:t>
      </w:r>
    </w:p>
    <w:p w14:paraId="1DADD7AA" w14:textId="77777777" w:rsidR="005479C8" w:rsidRPr="007E5B9C" w:rsidRDefault="007E5B9C" w:rsidP="005479C8">
      <w:pPr>
        <w:numPr>
          <w:ilvl w:val="0"/>
          <w:numId w:val="20"/>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w:t>
      </w:r>
      <w:r w:rsidR="005479C8">
        <w:rPr>
          <w:rStyle w:val="Lbjegyzet-hivatkozs"/>
          <w:rFonts w:ascii="Times New Roman" w:eastAsia="Times New Roman" w:hAnsi="Times New Roman" w:cs="Times New Roman"/>
          <w:color w:val="000000"/>
          <w:sz w:val="24"/>
          <w:szCs w:val="24"/>
          <w:lang w:eastAsia="hu-HU"/>
        </w:rPr>
        <w:footnoteReference w:id="11"/>
      </w:r>
      <w:r w:rsidRPr="007E5B9C">
        <w:rPr>
          <w:rFonts w:ascii="Times New Roman" w:eastAsia="Times New Roman" w:hAnsi="Times New Roman" w:cs="Times New Roman"/>
          <w:color w:val="000000"/>
          <w:sz w:val="24"/>
          <w:szCs w:val="24"/>
          <w:lang w:eastAsia="hu-HU"/>
        </w:rPr>
        <w:t xml:space="preserve"> </w:t>
      </w:r>
      <w:bookmarkStart w:id="20" w:name="_Hlk115857446"/>
      <w:r w:rsidRPr="007E5B9C">
        <w:rPr>
          <w:rFonts w:ascii="Times New Roman" w:eastAsia="Times New Roman" w:hAnsi="Times New Roman" w:cs="Times New Roman"/>
          <w:color w:val="000000"/>
          <w:sz w:val="24"/>
          <w:szCs w:val="24"/>
          <w:lang w:eastAsia="hu-HU"/>
        </w:rPr>
        <w:t xml:space="preserve">A támogatás mértéke </w:t>
      </w:r>
      <w:bookmarkEnd w:id="20"/>
      <w:r w:rsidR="005479C8">
        <w:rPr>
          <w:rFonts w:ascii="Times New Roman" w:eastAsia="Times New Roman" w:hAnsi="Times New Roman" w:cs="Times New Roman"/>
          <w:color w:val="000000"/>
          <w:sz w:val="24"/>
          <w:szCs w:val="24"/>
          <w:lang w:eastAsia="hu-HU"/>
        </w:rPr>
        <w:t>6 000 Ft/hó.</w:t>
      </w:r>
    </w:p>
    <w:p w14:paraId="31375AE4" w14:textId="77777777" w:rsidR="007E5B9C" w:rsidRPr="007E5B9C" w:rsidRDefault="007E5B9C" w:rsidP="005479C8">
      <w:pPr>
        <w:spacing w:after="120" w:line="240" w:lineRule="auto"/>
        <w:ind w:left="1080"/>
        <w:jc w:val="both"/>
        <w:rPr>
          <w:rFonts w:ascii="Times New Roman" w:eastAsia="Times New Roman" w:hAnsi="Times New Roman" w:cs="Times New Roman"/>
          <w:color w:val="000000"/>
          <w:sz w:val="24"/>
          <w:szCs w:val="24"/>
          <w:lang w:eastAsia="hu-HU"/>
        </w:rPr>
      </w:pPr>
    </w:p>
    <w:p w14:paraId="33A6B745"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 xml:space="preserve">§ </w:t>
      </w:r>
      <w:bookmarkStart w:id="21" w:name="_Hlk115857567"/>
      <w:r w:rsidRPr="007E5B9C">
        <w:rPr>
          <w:rFonts w:ascii="Times New Roman" w:eastAsia="Times New Roman" w:hAnsi="Times New Roman" w:cs="Times New Roman"/>
          <w:color w:val="000000"/>
          <w:sz w:val="24"/>
          <w:szCs w:val="24"/>
          <w:lang w:eastAsia="hu-HU"/>
        </w:rPr>
        <w:t>A közüzemi támogatás a kérelem benyújtását követő hónap első napjától számított egy év időtartamra állapítható meg.</w:t>
      </w:r>
      <w:bookmarkEnd w:id="21"/>
    </w:p>
    <w:p w14:paraId="1DD18EC3"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 (1) A támogatás a rendelet 4. melléklete szerinti nyomtatvánnyal igényelhető, mely kérelemhez csatolni kell:</w:t>
      </w:r>
    </w:p>
    <w:p w14:paraId="0B5E8744" w14:textId="77777777" w:rsidR="007E5B9C" w:rsidRPr="007E5B9C" w:rsidRDefault="007E5B9C" w:rsidP="007E5B9C">
      <w:pPr>
        <w:numPr>
          <w:ilvl w:val="0"/>
          <w:numId w:val="18"/>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kérelmező és a vele az egy háztartásban élő hozzátartozók jövedelemigazolását, és</w:t>
      </w:r>
    </w:p>
    <w:p w14:paraId="4477E690" w14:textId="77777777" w:rsidR="007E5B9C" w:rsidRPr="007E5B9C" w:rsidRDefault="007E5B9C" w:rsidP="007E5B9C">
      <w:pPr>
        <w:numPr>
          <w:ilvl w:val="0"/>
          <w:numId w:val="18"/>
        </w:numPr>
        <w:spacing w:after="120" w:line="240" w:lineRule="auto"/>
        <w:jc w:val="both"/>
        <w:rPr>
          <w:rFonts w:ascii="Times New Roman" w:eastAsia="Times New Roman" w:hAnsi="Times New Roman" w:cs="Times New Roman"/>
          <w:color w:val="000000"/>
          <w:sz w:val="24"/>
          <w:szCs w:val="24"/>
          <w:lang w:eastAsia="hu-HU"/>
        </w:rPr>
      </w:pPr>
      <w:bookmarkStart w:id="22" w:name="_Hlk115857739"/>
      <w:r w:rsidRPr="007E5B9C">
        <w:rPr>
          <w:rFonts w:ascii="Times New Roman" w:eastAsia="Times New Roman" w:hAnsi="Times New Roman" w:cs="Times New Roman"/>
          <w:color w:val="000000"/>
          <w:sz w:val="24"/>
          <w:szCs w:val="24"/>
          <w:lang w:eastAsia="hu-HU"/>
        </w:rPr>
        <w:t>a lakás tulajdonjogát igazoló tulajdoni lapot, és</w:t>
      </w:r>
    </w:p>
    <w:p w14:paraId="46D4F841" w14:textId="77777777" w:rsidR="007E5B9C" w:rsidRPr="007E5B9C" w:rsidRDefault="007E5B9C" w:rsidP="007E5B9C">
      <w:pPr>
        <w:numPr>
          <w:ilvl w:val="0"/>
          <w:numId w:val="18"/>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kérelmező lakcímére szóló, a lakás után fizetendő, a kérelem benyújtását megelőző hónap villany vagy gázszámláját, és</w:t>
      </w:r>
    </w:p>
    <w:p w14:paraId="7344BC90" w14:textId="77777777" w:rsidR="007E5B9C" w:rsidRPr="007E5B9C" w:rsidRDefault="007E5B9C" w:rsidP="007E5B9C">
      <w:pPr>
        <w:numPr>
          <w:ilvl w:val="0"/>
          <w:numId w:val="18"/>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arra vonatkozó nyilatkozatát, hogy az önkormányzat által nyújtott tüzelési támogatásban nem részesül.</w:t>
      </w:r>
    </w:p>
    <w:p w14:paraId="2F02D02F" w14:textId="77777777" w:rsidR="007E5B9C" w:rsidRPr="007E5B9C" w:rsidRDefault="007E5B9C" w:rsidP="007E5B9C">
      <w:p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(2) Amennyiben kérelmező a földhivatali nyilvántartás szerint nem tulajdonosa annak az ingatlannak, melyre vonatkozóan a közüzemi támogatást igényli, az (1) bekezdésben felsorolt iratokon túl a kérelemhez – a dokumentum eredeti példányának bemutatását követően - csatolnia szükséges az alábbi iratok másolatát:</w:t>
      </w:r>
    </w:p>
    <w:p w14:paraId="19F955E5" w14:textId="77777777" w:rsidR="007E5B9C" w:rsidRPr="007E5B9C" w:rsidRDefault="007E5B9C" w:rsidP="007E5B9C">
      <w:pPr>
        <w:numPr>
          <w:ilvl w:val="0"/>
          <w:numId w:val="19"/>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lastRenderedPageBreak/>
        <w:t xml:space="preserve">kérelmező lakáshasználati jogosultságát igazoló okirat másolatát, mely lehet különösen bérleti, tartási, életjáradéki szerződés, vagy hagyatékátadó végzés, </w:t>
      </w:r>
      <w:bookmarkEnd w:id="22"/>
    </w:p>
    <w:p w14:paraId="0D60FC39" w14:textId="77777777" w:rsidR="007E5B9C" w:rsidRPr="007E5B9C" w:rsidRDefault="007E5B9C" w:rsidP="007E5B9C">
      <w:pPr>
        <w:numPr>
          <w:ilvl w:val="0"/>
          <w:numId w:val="19"/>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 xml:space="preserve">családi állapotról szóló igazolás: özvegy esetén az elhunyt házastárs halotti anyakönyvi kivonata, házasság felbontása esetén jogerős bírósági ítélet, </w:t>
      </w:r>
    </w:p>
    <w:p w14:paraId="5CB8DBDD" w14:textId="77777777" w:rsidR="007E5B9C" w:rsidRPr="007E5B9C" w:rsidRDefault="007E5B9C" w:rsidP="007E5B9C">
      <w:pPr>
        <w:numPr>
          <w:ilvl w:val="0"/>
          <w:numId w:val="19"/>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iskolalátogatási bizonyítvány közép-, vagy felsőfokú tagozatok intézményi látogatása esetén.</w:t>
      </w:r>
    </w:p>
    <w:p w14:paraId="3AD7A03A"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w:t>
      </w:r>
      <w:r w:rsidR="00F6367E">
        <w:rPr>
          <w:rStyle w:val="Lbjegyzet-hivatkozs"/>
          <w:rFonts w:ascii="Times New Roman" w:eastAsia="Times New Roman" w:hAnsi="Times New Roman" w:cs="Times New Roman"/>
          <w:color w:val="000000"/>
          <w:sz w:val="24"/>
          <w:szCs w:val="24"/>
          <w:lang w:eastAsia="hu-HU"/>
        </w:rPr>
        <w:footnoteReference w:id="12"/>
      </w:r>
    </w:p>
    <w:p w14:paraId="7D2A9CF8"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 xml:space="preserve">§ (1) </w:t>
      </w:r>
      <w:bookmarkStart w:id="23" w:name="_Hlk115857904"/>
      <w:r w:rsidRPr="007E5B9C">
        <w:rPr>
          <w:rFonts w:ascii="Times New Roman" w:eastAsia="Times New Roman" w:hAnsi="Times New Roman" w:cs="Times New Roman"/>
          <w:color w:val="000000"/>
          <w:sz w:val="24"/>
          <w:szCs w:val="24"/>
          <w:lang w:eastAsia="hu-HU"/>
        </w:rPr>
        <w:t>Közszolgáltatási szerződésenként egy jogosultság állapítható meg.</w:t>
      </w:r>
    </w:p>
    <w:bookmarkEnd w:id="23"/>
    <w:p w14:paraId="66D4D65E" w14:textId="77777777" w:rsidR="007E5B9C" w:rsidRPr="007E5B9C" w:rsidRDefault="007E5B9C" w:rsidP="007E5B9C">
      <w:p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(2) Nem állapítható meg közüzemi támogatás annak a kérelmezőnek, aki e rendelet szerinti tüzelési támogatásban részesül.</w:t>
      </w:r>
    </w:p>
    <w:p w14:paraId="0E30D328"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 A közüzemi támogatás jogosultságának megállapítását a Képviselő-testület a polgármester hatáskörébe utalja.</w:t>
      </w:r>
    </w:p>
    <w:p w14:paraId="02215471" w14:textId="77777777" w:rsidR="007E5B9C" w:rsidRPr="007E5B9C" w:rsidRDefault="007E5B9C" w:rsidP="007E5B9C">
      <w:pPr>
        <w:keepNext/>
        <w:spacing w:before="240" w:after="240" w:line="240" w:lineRule="auto"/>
        <w:ind w:left="357"/>
        <w:jc w:val="center"/>
        <w:outlineLvl w:val="1"/>
        <w:rPr>
          <w:rFonts w:ascii="Times New Roman" w:eastAsia="Times New Roman" w:hAnsi="Times New Roman" w:cs="Times New Roman"/>
          <w:b/>
          <w:color w:val="000000"/>
          <w:sz w:val="24"/>
          <w:szCs w:val="24"/>
          <w:lang w:eastAsia="hu-HU"/>
        </w:rPr>
      </w:pPr>
      <w:r w:rsidRPr="007E5B9C">
        <w:rPr>
          <w:rFonts w:ascii="Times New Roman" w:eastAsia="Times New Roman" w:hAnsi="Times New Roman" w:cs="Times New Roman"/>
          <w:b/>
          <w:color w:val="000000"/>
          <w:sz w:val="24"/>
          <w:szCs w:val="24"/>
          <w:lang w:eastAsia="hu-HU"/>
        </w:rPr>
        <w:t>11. Tüzelési támogatás</w:t>
      </w:r>
    </w:p>
    <w:p w14:paraId="53B11B49"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 </w:t>
      </w:r>
      <w:bookmarkStart w:id="24" w:name="_Hlk115857982"/>
      <w:r w:rsidRPr="007E5B9C">
        <w:rPr>
          <w:rFonts w:ascii="Times New Roman" w:eastAsia="Times New Roman" w:hAnsi="Times New Roman" w:cs="Times New Roman"/>
          <w:sz w:val="24"/>
          <w:szCs w:val="24"/>
          <w:lang w:eastAsia="hu-HU"/>
        </w:rPr>
        <w:t xml:space="preserve">Tüzelési támogatás </w:t>
      </w:r>
      <w:bookmarkStart w:id="25" w:name="_Hlk115268941"/>
      <w:r w:rsidRPr="007E5B9C">
        <w:rPr>
          <w:rFonts w:ascii="Times New Roman" w:eastAsia="Times New Roman" w:hAnsi="Times New Roman" w:cs="Times New Roman"/>
          <w:sz w:val="24"/>
          <w:szCs w:val="24"/>
          <w:lang w:eastAsia="hu-HU"/>
        </w:rPr>
        <w:t>lakás</w:t>
      </w:r>
      <w:bookmarkEnd w:id="25"/>
      <w:r w:rsidRPr="007E5B9C">
        <w:rPr>
          <w:rFonts w:ascii="Times New Roman" w:eastAsia="Times New Roman" w:hAnsi="Times New Roman" w:cs="Times New Roman"/>
          <w:sz w:val="24"/>
          <w:szCs w:val="24"/>
          <w:lang w:eastAsia="hu-HU"/>
        </w:rPr>
        <w:t>onként évente egy alkalommal állapítható meg azon kérelmező részére, aki ugyanabban a költségvetési évben közüzemi támogatásban nem részesül.</w:t>
      </w:r>
      <w:bookmarkEnd w:id="24"/>
    </w:p>
    <w:p w14:paraId="4C70AE1E" w14:textId="77777777" w:rsid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w:t>
      </w:r>
      <w:r w:rsidR="00DC3AFF">
        <w:rPr>
          <w:rStyle w:val="Lbjegyzet-hivatkozs"/>
          <w:rFonts w:ascii="Times New Roman" w:eastAsia="Times New Roman" w:hAnsi="Times New Roman" w:cs="Times New Roman"/>
          <w:sz w:val="24"/>
          <w:szCs w:val="24"/>
          <w:lang w:eastAsia="hu-HU"/>
        </w:rPr>
        <w:footnoteReference w:id="13"/>
      </w:r>
      <w:r w:rsidR="00DC3AFF">
        <w:rPr>
          <w:rFonts w:ascii="Times New Roman" w:eastAsia="Times New Roman" w:hAnsi="Times New Roman" w:cs="Times New Roman"/>
          <w:sz w:val="24"/>
          <w:szCs w:val="24"/>
          <w:lang w:eastAsia="hu-HU"/>
        </w:rPr>
        <w:t xml:space="preserve"> Nem részesíthető tüzelési támogatásban az a személy,</w:t>
      </w:r>
    </w:p>
    <w:p w14:paraId="19D48347" w14:textId="77777777" w:rsidR="00DC3AFF" w:rsidRPr="00DC3AFF" w:rsidRDefault="00DC3AFF" w:rsidP="00DC3AFF">
      <w:pPr>
        <w:pStyle w:val="Listaszerbekezds"/>
        <w:numPr>
          <w:ilvl w:val="0"/>
          <w:numId w:val="43"/>
        </w:numPr>
        <w:spacing w:after="120"/>
        <w:jc w:val="both"/>
      </w:pPr>
      <w:r w:rsidRPr="00DC3AFF">
        <w:t>aki egyedül él és a havi jövedelme meghaladja a szociális vetítési alap 350 %-át,</w:t>
      </w:r>
    </w:p>
    <w:p w14:paraId="08BCEE1F" w14:textId="77777777" w:rsidR="00DC3AFF" w:rsidRPr="00DC3AFF" w:rsidRDefault="00DC3AFF" w:rsidP="00DC3AFF">
      <w:pPr>
        <w:pStyle w:val="Listaszerbekezds"/>
        <w:numPr>
          <w:ilvl w:val="0"/>
          <w:numId w:val="43"/>
        </w:numPr>
        <w:spacing w:after="120"/>
        <w:jc w:val="both"/>
      </w:pPr>
      <w:r>
        <w:t>aki olyan családban él, ahol az egy főre eső havi jövedelem meghaladja a szociális vetítési alap 300 %-át.</w:t>
      </w:r>
    </w:p>
    <w:p w14:paraId="5307DEFF"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(2) Családban élő kérelmező akkor jogosult a támogatásra, ha a kérelmező és a vele egy háztartásban élő hozzátartozóinak együttes jövedelme nem haladja meg a szociális vetítési alap összegének </w:t>
      </w:r>
      <w:bookmarkStart w:id="26" w:name="_Hlk115858049"/>
      <w:r w:rsidRPr="007E5B9C">
        <w:rPr>
          <w:rFonts w:ascii="Times New Roman" w:eastAsia="Times New Roman" w:hAnsi="Times New Roman" w:cs="Times New Roman"/>
          <w:sz w:val="24"/>
          <w:szCs w:val="24"/>
          <w:lang w:eastAsia="hu-HU"/>
        </w:rPr>
        <w:t>230 %-át</w:t>
      </w:r>
      <w:bookmarkEnd w:id="26"/>
      <w:r w:rsidRPr="007E5B9C">
        <w:rPr>
          <w:rFonts w:ascii="Times New Roman" w:eastAsia="Times New Roman" w:hAnsi="Times New Roman" w:cs="Times New Roman"/>
          <w:sz w:val="24"/>
          <w:szCs w:val="24"/>
          <w:lang w:eastAsia="hu-HU"/>
        </w:rPr>
        <w:t>.</w:t>
      </w:r>
    </w:p>
    <w:p w14:paraId="7002BE44"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 (1) </w:t>
      </w:r>
      <w:bookmarkStart w:id="27" w:name="_Hlk115858200"/>
      <w:r w:rsidRPr="007E5B9C">
        <w:rPr>
          <w:rFonts w:ascii="Times New Roman" w:eastAsia="Times New Roman" w:hAnsi="Times New Roman" w:cs="Times New Roman"/>
          <w:sz w:val="24"/>
          <w:szCs w:val="24"/>
          <w:lang w:eastAsia="hu-HU"/>
        </w:rPr>
        <w:t>A támogatás mértéke 60 000 Ft.</w:t>
      </w:r>
      <w:bookmarkEnd w:id="27"/>
    </w:p>
    <w:p w14:paraId="344A2A8B" w14:textId="77777777" w:rsidR="007E5B9C" w:rsidRPr="007E5B9C" w:rsidRDefault="007E5B9C" w:rsidP="007E5B9C">
      <w:pPr>
        <w:tabs>
          <w:tab w:val="left" w:pos="6840"/>
        </w:tabs>
        <w:spacing w:after="120" w:line="240" w:lineRule="auto"/>
        <w:jc w:val="both"/>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4"/>
          <w:szCs w:val="24"/>
          <w:lang w:eastAsia="hu-HU"/>
        </w:rPr>
        <w:t>(2) A megállapított támogatás nyújtása pénzbeli támogatásként történik.</w:t>
      </w:r>
    </w:p>
    <w:p w14:paraId="1C4EE972"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 </w:t>
      </w:r>
      <w:bookmarkStart w:id="28" w:name="_Hlk115858288"/>
      <w:r w:rsidRPr="007E5B9C">
        <w:rPr>
          <w:rFonts w:ascii="Times New Roman" w:eastAsia="Times New Roman" w:hAnsi="Times New Roman" w:cs="Times New Roman"/>
          <w:sz w:val="24"/>
          <w:szCs w:val="24"/>
          <w:lang w:eastAsia="hu-HU"/>
        </w:rPr>
        <w:t xml:space="preserve">(1) Tüzelési támogatás megállapításának feltétele, hogy kérelmező az </w:t>
      </w:r>
      <w:r w:rsidRPr="007E5B9C">
        <w:rPr>
          <w:rFonts w:ascii="Times New Roman" w:eastAsia="Times New Roman" w:hAnsi="Times New Roman" w:cs="Times New Roman"/>
          <w:color w:val="000000"/>
          <w:sz w:val="24"/>
          <w:szCs w:val="24"/>
          <w:lang w:eastAsia="hu-HU"/>
        </w:rPr>
        <w:t>általa utoljára igényelt</w:t>
      </w:r>
      <w:r w:rsidRPr="007E5B9C">
        <w:rPr>
          <w:rFonts w:ascii="Times New Roman" w:eastAsia="Times New Roman" w:hAnsi="Times New Roman" w:cs="Times New Roman"/>
          <w:sz w:val="24"/>
          <w:szCs w:val="24"/>
          <w:lang w:eastAsia="hu-HU"/>
        </w:rPr>
        <w:t xml:space="preserve"> támogatás teljes összegével előzetesen elszámolt.</w:t>
      </w:r>
    </w:p>
    <w:p w14:paraId="1A5E70D1"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bookmarkStart w:id="29" w:name="_Hlk115858439"/>
      <w:bookmarkEnd w:id="28"/>
      <w:r w:rsidRPr="007E5B9C">
        <w:rPr>
          <w:rFonts w:ascii="Times New Roman" w:eastAsia="Times New Roman" w:hAnsi="Times New Roman" w:cs="Times New Roman"/>
          <w:sz w:val="24"/>
          <w:szCs w:val="24"/>
          <w:lang w:eastAsia="hu-HU"/>
        </w:rPr>
        <w:t>(2)</w:t>
      </w:r>
      <w:r w:rsidR="00DC3AFF">
        <w:rPr>
          <w:rStyle w:val="Lbjegyzet-hivatkozs"/>
          <w:rFonts w:ascii="Times New Roman" w:eastAsia="Times New Roman" w:hAnsi="Times New Roman" w:cs="Times New Roman"/>
          <w:sz w:val="24"/>
          <w:szCs w:val="24"/>
          <w:lang w:eastAsia="hu-HU"/>
        </w:rPr>
        <w:footnoteReference w:id="14"/>
      </w:r>
      <w:r w:rsidRPr="007E5B9C">
        <w:rPr>
          <w:rFonts w:ascii="Times New Roman" w:eastAsia="Times New Roman" w:hAnsi="Times New Roman" w:cs="Times New Roman"/>
          <w:sz w:val="24"/>
          <w:szCs w:val="24"/>
          <w:lang w:eastAsia="hu-HU"/>
        </w:rPr>
        <w:t xml:space="preserve"> Ha a kérelmező nem számol el a megállapított támogatással határidőre, kérelmező és a kérelmező lakcíme vagy tartózkodási helye szerinti lakás, illetve az a lakás, amelyre vonatkozóan nem teljesítette az elszámolási kötelezettségét </w:t>
      </w:r>
      <w:r w:rsidR="00DC3AFF">
        <w:rPr>
          <w:rFonts w:ascii="Times New Roman" w:eastAsia="Times New Roman" w:hAnsi="Times New Roman" w:cs="Times New Roman"/>
          <w:sz w:val="24"/>
          <w:szCs w:val="24"/>
          <w:lang w:eastAsia="hu-HU"/>
        </w:rPr>
        <w:t xml:space="preserve">az elszámolásra kiszabott határidő leteltét követő 12 hónapra </w:t>
      </w:r>
      <w:r w:rsidRPr="007E5B9C">
        <w:rPr>
          <w:rFonts w:ascii="Times New Roman" w:eastAsia="Times New Roman" w:hAnsi="Times New Roman" w:cs="Times New Roman"/>
          <w:sz w:val="24"/>
          <w:szCs w:val="24"/>
          <w:lang w:eastAsia="hu-HU"/>
        </w:rPr>
        <w:t>kizárásra kerül a támogatásból.</w:t>
      </w:r>
      <w:bookmarkEnd w:id="29"/>
    </w:p>
    <w:p w14:paraId="341AB075" w14:textId="77777777" w:rsidR="007E5B9C" w:rsidRPr="007E5B9C" w:rsidRDefault="007E5B9C" w:rsidP="007E5B9C">
      <w:pPr>
        <w:spacing w:after="120" w:line="240" w:lineRule="auto"/>
        <w:jc w:val="both"/>
        <w:rPr>
          <w:rFonts w:ascii="Times New Roman" w:eastAsia="Times New Roman" w:hAnsi="Times New Roman" w:cs="Times New Roman"/>
          <w:color w:val="FF0000"/>
          <w:sz w:val="24"/>
          <w:szCs w:val="24"/>
          <w:lang w:eastAsia="hu-HU"/>
        </w:rPr>
      </w:pPr>
      <w:r w:rsidRPr="007E5B9C">
        <w:rPr>
          <w:rFonts w:ascii="Times New Roman" w:eastAsia="Times New Roman" w:hAnsi="Times New Roman" w:cs="Times New Roman"/>
          <w:sz w:val="24"/>
          <w:szCs w:val="24"/>
          <w:lang w:eastAsia="hu-HU"/>
        </w:rPr>
        <w:t>(3) Támogató környezettanulmány formájában jogosult ellenőrizni a kérelemben előadottak, valamint a kérelmező által tett nyilatkozatok valódiságát.</w:t>
      </w:r>
    </w:p>
    <w:p w14:paraId="7EF04A9F"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A kérelmező a lakás- és jövedelmi viszonyai igazolásához az 5. melléklet szerinti</w:t>
      </w:r>
      <w:r w:rsidRPr="007E5B9C">
        <w:rPr>
          <w:rFonts w:ascii="Times New Roman" w:eastAsia="Times New Roman" w:hAnsi="Times New Roman" w:cs="Times New Roman"/>
          <w:strike/>
          <w:sz w:val="24"/>
          <w:szCs w:val="24"/>
          <w:lang w:eastAsia="hu-HU"/>
        </w:rPr>
        <w:t xml:space="preserve"> </w:t>
      </w:r>
      <w:r w:rsidRPr="007E5B9C">
        <w:rPr>
          <w:rFonts w:ascii="Times New Roman" w:eastAsia="Times New Roman" w:hAnsi="Times New Roman" w:cs="Times New Roman"/>
          <w:sz w:val="24"/>
          <w:szCs w:val="24"/>
          <w:lang w:eastAsia="hu-HU"/>
        </w:rPr>
        <w:t>nyomtatványt és a következő iratokat nyújtja be:</w:t>
      </w:r>
    </w:p>
    <w:p w14:paraId="636BB8F6" w14:textId="77777777" w:rsidR="007E5B9C" w:rsidRPr="007E5B9C" w:rsidRDefault="007E5B9C" w:rsidP="007E5B9C">
      <w:pPr>
        <w:numPr>
          <w:ilvl w:val="0"/>
          <w:numId w:val="21"/>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lastRenderedPageBreak/>
        <w:t>kérelmező és a vele az egy háztartásban élő hozzátartozók jövedelemigazolását, és</w:t>
      </w:r>
    </w:p>
    <w:p w14:paraId="36A3914E" w14:textId="77777777" w:rsidR="007E5B9C" w:rsidRPr="007E5B9C" w:rsidRDefault="007E5B9C" w:rsidP="007E5B9C">
      <w:pPr>
        <w:numPr>
          <w:ilvl w:val="0"/>
          <w:numId w:val="21"/>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a lakás tulajdonjogát igazoló tulajdoni lapot, és</w:t>
      </w:r>
    </w:p>
    <w:p w14:paraId="3C0A324E" w14:textId="77777777" w:rsidR="007E5B9C" w:rsidRPr="007E5B9C" w:rsidRDefault="007E5B9C" w:rsidP="007E5B9C">
      <w:pPr>
        <w:numPr>
          <w:ilvl w:val="0"/>
          <w:numId w:val="21"/>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arra vonatkozó írásbeli nyilatkozatát, hogy az önkormányzat által nyújtott közüzemi támogatásban nem részesül.</w:t>
      </w:r>
    </w:p>
    <w:p w14:paraId="6E38B36C" w14:textId="77777777" w:rsidR="007E5B9C" w:rsidRPr="007E5B9C" w:rsidRDefault="007E5B9C" w:rsidP="007E5B9C">
      <w:p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(2) Amennyiben kérelmező a földhivatali nyilvántartás szerint nem tulajdonosa annak az ingatlannak, melyre vonatkozóan a tüzelési támogatást igényli, az (1) bekezdésben felsorolt iratokon túl a kérelemhez – a dokumentum eredeti példányának bemutatását követően - csatolnia szükséges az alábbi iratokat másolatát:</w:t>
      </w:r>
    </w:p>
    <w:p w14:paraId="10483551" w14:textId="77777777" w:rsidR="007E5B9C" w:rsidRPr="007E5B9C" w:rsidRDefault="007E5B9C" w:rsidP="007E5B9C">
      <w:pPr>
        <w:numPr>
          <w:ilvl w:val="0"/>
          <w:numId w:val="22"/>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 xml:space="preserve">kérelmező lakáshasználati jogosultságát igazoló okirat másolatát, mely lehet -különösen - bérleti, tartási, életjáradéki szerződés, haszonélvezeti jog igazolása vagy hagyatékátadó végzés, </w:t>
      </w:r>
    </w:p>
    <w:p w14:paraId="3D321A4D" w14:textId="77777777" w:rsidR="007E5B9C" w:rsidRPr="007E5B9C" w:rsidRDefault="007E5B9C" w:rsidP="007E5B9C">
      <w:pPr>
        <w:numPr>
          <w:ilvl w:val="0"/>
          <w:numId w:val="22"/>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 xml:space="preserve">családi állapotról szóló igazolás, mely lehet - nem kizárólag - özvegy esetén az elhunyt házastárs halotti anyakönyvi kivonata, házasság felbontása esetén jogerős bírósági végzés, </w:t>
      </w:r>
    </w:p>
    <w:p w14:paraId="4627C674" w14:textId="77777777" w:rsidR="007E5B9C" w:rsidRPr="007E5B9C" w:rsidRDefault="007E5B9C" w:rsidP="007E5B9C">
      <w:pPr>
        <w:numPr>
          <w:ilvl w:val="0"/>
          <w:numId w:val="22"/>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iskolalátogatási bizonyítvány közép-, vagy felsőfokú tagozatok intézményi látogatása esetén.</w:t>
      </w:r>
    </w:p>
    <w:p w14:paraId="7EF518BE"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(1) A tüzelési támogatás a kérelem elbírálását követő hónaptól kerül megállapításra. A támogatás kifizetése a kérelem elbírálását követő hónap 5. napjáig folyószámlára vagy lakcímre utalással történik.</w:t>
      </w:r>
    </w:p>
    <w:p w14:paraId="1BC3319A"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(2) A támogatásra jogosult a megállapított támogatás teljes összegéről a támogatás kifizetésétől számított 90 napon belül köteles elszámolni.</w:t>
      </w:r>
    </w:p>
    <w:p w14:paraId="2A52AF19"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color w:val="000000"/>
          <w:sz w:val="24"/>
          <w:szCs w:val="24"/>
          <w:lang w:eastAsia="hu-HU"/>
        </w:rPr>
        <w:t xml:space="preserve">(3) </w:t>
      </w:r>
      <w:r w:rsidRPr="007E5B9C">
        <w:rPr>
          <w:rFonts w:ascii="Times New Roman" w:eastAsia="Times New Roman" w:hAnsi="Times New Roman" w:cs="Times New Roman"/>
          <w:sz w:val="24"/>
          <w:szCs w:val="24"/>
          <w:lang w:eastAsia="hu-HU"/>
        </w:rPr>
        <w:t xml:space="preserve">Az elszámolás a következő dokumentumok eredeti példányának bemutatásával, és azok másolatának benyújtásával történik: </w:t>
      </w:r>
    </w:p>
    <w:p w14:paraId="411416DE" w14:textId="77777777" w:rsidR="007E5B9C" w:rsidRPr="007E5B9C" w:rsidRDefault="007E5B9C" w:rsidP="007E5B9C">
      <w:pPr>
        <w:numPr>
          <w:ilvl w:val="0"/>
          <w:numId w:val="6"/>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a támogatásra jogosult nevére és címére kiállított számla és </w:t>
      </w:r>
    </w:p>
    <w:p w14:paraId="3ABE12BF" w14:textId="77777777" w:rsidR="007E5B9C" w:rsidRPr="007E5B9C" w:rsidRDefault="007E5B9C" w:rsidP="007E5B9C">
      <w:pPr>
        <w:numPr>
          <w:ilvl w:val="0"/>
          <w:numId w:val="6"/>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 támogatásra jogosult nevére és címére kiállított mérlegjegy.</w:t>
      </w:r>
    </w:p>
    <w:p w14:paraId="28E209E5"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w:t>
      </w:r>
      <w:r w:rsidR="002F3C80">
        <w:rPr>
          <w:rStyle w:val="Lbjegyzet-hivatkozs"/>
          <w:rFonts w:ascii="Times New Roman" w:eastAsia="Times New Roman" w:hAnsi="Times New Roman" w:cs="Times New Roman"/>
          <w:sz w:val="24"/>
          <w:szCs w:val="24"/>
          <w:lang w:eastAsia="hu-HU"/>
        </w:rPr>
        <w:footnoteReference w:id="15"/>
      </w:r>
      <w:r w:rsidRPr="007E5B9C">
        <w:rPr>
          <w:rFonts w:ascii="Times New Roman" w:eastAsia="Times New Roman" w:hAnsi="Times New Roman" w:cs="Times New Roman"/>
          <w:sz w:val="24"/>
          <w:szCs w:val="24"/>
          <w:lang w:eastAsia="hu-HU"/>
        </w:rPr>
        <w:t xml:space="preserve"> A tüzelési támogatás megállapítását a </w:t>
      </w:r>
      <w:r w:rsidR="002F3C80">
        <w:rPr>
          <w:rFonts w:ascii="Times New Roman" w:eastAsia="Times New Roman" w:hAnsi="Times New Roman" w:cs="Times New Roman"/>
          <w:sz w:val="24"/>
          <w:szCs w:val="24"/>
          <w:lang w:eastAsia="hu-HU"/>
        </w:rPr>
        <w:t xml:space="preserve">Polgármester </w:t>
      </w:r>
      <w:r w:rsidRPr="007E5B9C">
        <w:rPr>
          <w:rFonts w:ascii="Times New Roman" w:eastAsia="Times New Roman" w:hAnsi="Times New Roman" w:cs="Times New Roman"/>
          <w:sz w:val="24"/>
          <w:szCs w:val="24"/>
          <w:lang w:eastAsia="hu-HU"/>
        </w:rPr>
        <w:t>hatáskörébe utalja.</w:t>
      </w:r>
    </w:p>
    <w:p w14:paraId="02A26E3C" w14:textId="77777777" w:rsidR="007E5B9C" w:rsidRPr="007E5B9C" w:rsidRDefault="007E5B9C" w:rsidP="007E5B9C">
      <w:pPr>
        <w:keepNext/>
        <w:spacing w:before="240" w:after="240" w:line="240" w:lineRule="auto"/>
        <w:ind w:left="357"/>
        <w:jc w:val="center"/>
        <w:outlineLvl w:val="1"/>
        <w:rPr>
          <w:rFonts w:ascii="Times New Roman" w:eastAsia="Times New Roman" w:hAnsi="Times New Roman" w:cs="Times New Roman"/>
          <w:b/>
          <w:color w:val="000000"/>
          <w:sz w:val="24"/>
          <w:szCs w:val="24"/>
          <w:lang w:eastAsia="hu-HU"/>
        </w:rPr>
      </w:pPr>
      <w:r w:rsidRPr="007E5B9C">
        <w:rPr>
          <w:rFonts w:ascii="Times New Roman" w:eastAsia="Times New Roman" w:hAnsi="Times New Roman" w:cs="Times New Roman"/>
          <w:b/>
          <w:color w:val="000000"/>
          <w:sz w:val="24"/>
          <w:szCs w:val="24"/>
          <w:lang w:eastAsia="hu-HU"/>
        </w:rPr>
        <w:t>12. Szemétszállítási díj-kedvezmény</w:t>
      </w:r>
    </w:p>
    <w:p w14:paraId="2C6BB7AF"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(1) Szemétszállítási díj-kedvezmény támogatás vehető igénybe a kötelező hulladékgazdálkodási közszolgáltatásra a (2) bekezdés szerinti mértékben, amennyiben a kérelmezőnek az igényléskor nem áll fenn tartozása a közszolgáltatóval szemben, és kérelmező megfelel e rendelet 52. § bekezdésben foglalt feltételeknek.</w:t>
      </w:r>
    </w:p>
    <w:p w14:paraId="3B727DC8"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(2) A szemétszállítási díj-kedvezmény mértéke a hulladékgazdálkodási közszolgáltatási díj 50%-a.</w:t>
      </w:r>
    </w:p>
    <w:p w14:paraId="32503DE5"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bCs/>
          <w:sz w:val="24"/>
          <w:szCs w:val="24"/>
          <w:lang w:eastAsia="hu-HU"/>
        </w:rPr>
      </w:pPr>
      <w:r w:rsidRPr="007E5B9C">
        <w:rPr>
          <w:rFonts w:ascii="Times New Roman" w:eastAsia="Times New Roman" w:hAnsi="Times New Roman" w:cs="Times New Roman"/>
          <w:sz w:val="24"/>
          <w:szCs w:val="24"/>
          <w:lang w:eastAsia="hu-HU"/>
        </w:rPr>
        <w:t xml:space="preserve">§ (1) Szemétszállítási díj-kedvezmény állapítható meg </w:t>
      </w:r>
      <w:r w:rsidRPr="007E5B9C">
        <w:rPr>
          <w:rFonts w:ascii="Times New Roman" w:eastAsia="Times New Roman" w:hAnsi="Times New Roman" w:cs="Times New Roman"/>
          <w:bCs/>
          <w:sz w:val="24"/>
          <w:szCs w:val="24"/>
          <w:lang w:eastAsia="hu-HU"/>
        </w:rPr>
        <w:t xml:space="preserve">az állandó szigethalmi lakóhellyel rendelkező önálló ingatlanban élő </w:t>
      </w:r>
    </w:p>
    <w:p w14:paraId="4B6344AB" w14:textId="77777777" w:rsidR="007E5B9C" w:rsidRPr="007E5B9C" w:rsidRDefault="007E5B9C" w:rsidP="007E5B9C">
      <w:pPr>
        <w:numPr>
          <w:ilvl w:val="0"/>
          <w:numId w:val="23"/>
        </w:numPr>
        <w:spacing w:after="120" w:line="240" w:lineRule="auto"/>
        <w:jc w:val="both"/>
        <w:rPr>
          <w:rFonts w:ascii="Times New Roman" w:eastAsia="Times New Roman" w:hAnsi="Times New Roman" w:cs="Times New Roman"/>
          <w:sz w:val="24"/>
          <w:szCs w:val="24"/>
          <w:lang w:eastAsia="hu-HU"/>
        </w:rPr>
      </w:pPr>
      <w:proofErr w:type="spellStart"/>
      <w:r w:rsidRPr="007E5B9C">
        <w:rPr>
          <w:rFonts w:ascii="Times New Roman" w:eastAsia="Times New Roman" w:hAnsi="Times New Roman" w:cs="Times New Roman"/>
          <w:sz w:val="24"/>
          <w:szCs w:val="24"/>
          <w:lang w:eastAsia="hu-HU"/>
        </w:rPr>
        <w:lastRenderedPageBreak/>
        <w:t>egyedülélő</w:t>
      </w:r>
      <w:proofErr w:type="spellEnd"/>
      <w:r w:rsidRPr="007E5B9C">
        <w:rPr>
          <w:rFonts w:ascii="Times New Roman" w:eastAsia="Times New Roman" w:hAnsi="Times New Roman" w:cs="Times New Roman"/>
          <w:sz w:val="24"/>
          <w:szCs w:val="24"/>
          <w:lang w:eastAsia="hu-HU"/>
        </w:rPr>
        <w:t>, öregségi nyugdíjas részére, amennyiben a nyugdíja a szociális vetítési alap összegének 350 %-át nem haladja meg, vagy</w:t>
      </w:r>
    </w:p>
    <w:p w14:paraId="3A4E4317" w14:textId="77777777" w:rsidR="007E5B9C" w:rsidRPr="007E5B9C" w:rsidRDefault="007E5B9C" w:rsidP="007E5B9C">
      <w:pPr>
        <w:numPr>
          <w:ilvl w:val="0"/>
          <w:numId w:val="23"/>
        </w:numPr>
        <w:spacing w:after="120" w:line="240" w:lineRule="auto"/>
        <w:jc w:val="both"/>
        <w:rPr>
          <w:rFonts w:ascii="Times New Roman" w:eastAsia="Times New Roman" w:hAnsi="Times New Roman" w:cs="Times New Roman"/>
          <w:sz w:val="24"/>
          <w:szCs w:val="24"/>
          <w:lang w:eastAsia="hu-HU"/>
        </w:rPr>
      </w:pPr>
      <w:proofErr w:type="spellStart"/>
      <w:r w:rsidRPr="007E5B9C">
        <w:rPr>
          <w:rFonts w:ascii="Times New Roman" w:eastAsia="Times New Roman" w:hAnsi="Times New Roman" w:cs="Times New Roman"/>
          <w:sz w:val="24"/>
          <w:szCs w:val="24"/>
          <w:lang w:eastAsia="hu-HU"/>
        </w:rPr>
        <w:t>egyedülélő</w:t>
      </w:r>
      <w:proofErr w:type="spellEnd"/>
      <w:r w:rsidRPr="007E5B9C">
        <w:rPr>
          <w:rFonts w:ascii="Times New Roman" w:eastAsia="Times New Roman" w:hAnsi="Times New Roman" w:cs="Times New Roman"/>
          <w:sz w:val="24"/>
          <w:szCs w:val="24"/>
          <w:lang w:eastAsia="hu-HU"/>
        </w:rPr>
        <w:t>, csökkent munkaképességű lakos részére, akinek</w:t>
      </w:r>
    </w:p>
    <w:p w14:paraId="6770A391" w14:textId="77777777" w:rsidR="007E5B9C" w:rsidRPr="007E5B9C" w:rsidRDefault="007E5B9C" w:rsidP="007E5B9C">
      <w:pPr>
        <w:spacing w:after="120" w:line="240" w:lineRule="auto"/>
        <w:ind w:left="1080"/>
        <w:jc w:val="both"/>
        <w:rPr>
          <w:rFonts w:ascii="Times New Roman" w:eastAsia="Times New Roman" w:hAnsi="Times New Roman" w:cs="Times New Roman"/>
          <w:sz w:val="24"/>
          <w:szCs w:val="24"/>
          <w:lang w:eastAsia="hu-HU"/>
        </w:rPr>
      </w:pPr>
      <w:proofErr w:type="spellStart"/>
      <w:r w:rsidRPr="007E5B9C">
        <w:rPr>
          <w:rFonts w:ascii="Times New Roman" w:eastAsia="Times New Roman" w:hAnsi="Times New Roman" w:cs="Times New Roman"/>
          <w:sz w:val="24"/>
          <w:szCs w:val="24"/>
          <w:lang w:eastAsia="hu-HU"/>
        </w:rPr>
        <w:t>ba</w:t>
      </w:r>
      <w:proofErr w:type="spellEnd"/>
      <w:r w:rsidRPr="007E5B9C">
        <w:rPr>
          <w:rFonts w:ascii="Times New Roman" w:eastAsia="Times New Roman" w:hAnsi="Times New Roman" w:cs="Times New Roman"/>
          <w:sz w:val="24"/>
          <w:szCs w:val="24"/>
          <w:lang w:eastAsia="hu-HU"/>
        </w:rPr>
        <w:t>) csökkent munkaképességét, vagy</w:t>
      </w:r>
    </w:p>
    <w:p w14:paraId="673FE630" w14:textId="77777777" w:rsidR="007E5B9C" w:rsidRPr="007E5B9C" w:rsidRDefault="007E5B9C" w:rsidP="007E5B9C">
      <w:pPr>
        <w:spacing w:after="120" w:line="240" w:lineRule="auto"/>
        <w:ind w:left="1080"/>
        <w:jc w:val="both"/>
        <w:rPr>
          <w:rFonts w:ascii="Times New Roman" w:eastAsia="Times New Roman" w:hAnsi="Times New Roman" w:cs="Times New Roman"/>
          <w:sz w:val="24"/>
          <w:szCs w:val="24"/>
          <w:lang w:eastAsia="hu-HU"/>
        </w:rPr>
      </w:pPr>
      <w:proofErr w:type="spellStart"/>
      <w:r w:rsidRPr="007E5B9C">
        <w:rPr>
          <w:rFonts w:ascii="Times New Roman" w:eastAsia="Times New Roman" w:hAnsi="Times New Roman" w:cs="Times New Roman"/>
          <w:sz w:val="24"/>
          <w:szCs w:val="24"/>
          <w:lang w:eastAsia="hu-HU"/>
        </w:rPr>
        <w:t>bb</w:t>
      </w:r>
      <w:proofErr w:type="spellEnd"/>
      <w:r w:rsidRPr="007E5B9C">
        <w:rPr>
          <w:rFonts w:ascii="Times New Roman" w:eastAsia="Times New Roman" w:hAnsi="Times New Roman" w:cs="Times New Roman"/>
          <w:sz w:val="24"/>
          <w:szCs w:val="24"/>
          <w:lang w:eastAsia="hu-HU"/>
        </w:rPr>
        <w:t>.) egészségkárosodásának mértékét több mint 50 %-ban állapították meg, vagy</w:t>
      </w:r>
    </w:p>
    <w:p w14:paraId="196EAA96" w14:textId="77777777" w:rsidR="007E5B9C" w:rsidRPr="007E5B9C" w:rsidRDefault="002F3C80" w:rsidP="007E5B9C">
      <w:pPr>
        <w:numPr>
          <w:ilvl w:val="0"/>
          <w:numId w:val="23"/>
        </w:numPr>
        <w:spacing w:after="120" w:line="240" w:lineRule="auto"/>
        <w:jc w:val="both"/>
        <w:rPr>
          <w:rFonts w:ascii="Times New Roman" w:eastAsia="Times New Roman" w:hAnsi="Times New Roman" w:cs="Times New Roman"/>
          <w:sz w:val="24"/>
          <w:szCs w:val="24"/>
          <w:lang w:eastAsia="hu-HU"/>
        </w:rPr>
      </w:pPr>
      <w:r>
        <w:rPr>
          <w:rStyle w:val="Lbjegyzet-hivatkozs"/>
          <w:rFonts w:ascii="Times New Roman" w:eastAsia="Times New Roman" w:hAnsi="Times New Roman" w:cs="Times New Roman"/>
          <w:sz w:val="24"/>
          <w:szCs w:val="24"/>
          <w:lang w:eastAsia="hu-HU"/>
        </w:rPr>
        <w:footnoteReference w:id="16"/>
      </w:r>
      <w:r w:rsidR="007E5B9C" w:rsidRPr="007E5B9C">
        <w:rPr>
          <w:rFonts w:ascii="Times New Roman" w:eastAsia="Times New Roman" w:hAnsi="Times New Roman" w:cs="Times New Roman"/>
          <w:sz w:val="24"/>
          <w:szCs w:val="24"/>
          <w:lang w:eastAsia="hu-HU"/>
        </w:rPr>
        <w:t xml:space="preserve">önálló háztartásban élő öregségi nyugdíjas házaspár, élettárs, gyámszülő részére, amennyiben háztartásukban az egy főre jutó havi jövedelem a szociális vetítési alap összegének </w:t>
      </w:r>
      <w:r>
        <w:rPr>
          <w:rFonts w:ascii="Times New Roman" w:eastAsia="Times New Roman" w:hAnsi="Times New Roman" w:cs="Times New Roman"/>
          <w:sz w:val="24"/>
          <w:szCs w:val="24"/>
          <w:lang w:eastAsia="hu-HU"/>
        </w:rPr>
        <w:t>300</w:t>
      </w:r>
      <w:r w:rsidR="007E5B9C" w:rsidRPr="007E5B9C">
        <w:rPr>
          <w:rFonts w:ascii="Times New Roman" w:eastAsia="Times New Roman" w:hAnsi="Times New Roman" w:cs="Times New Roman"/>
          <w:sz w:val="24"/>
          <w:szCs w:val="24"/>
          <w:lang w:eastAsia="hu-HU"/>
        </w:rPr>
        <w:t xml:space="preserve"> %-át nem haladja meg, vagy</w:t>
      </w:r>
    </w:p>
    <w:p w14:paraId="45930C97" w14:textId="77777777" w:rsidR="007E5B9C" w:rsidRPr="007E5B9C" w:rsidRDefault="007E5B9C" w:rsidP="007E5B9C">
      <w:pPr>
        <w:numPr>
          <w:ilvl w:val="0"/>
          <w:numId w:val="23"/>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önálló háztartásban élő házaspár, illetve élettársak részére, ahol az egyik fél </w:t>
      </w:r>
    </w:p>
    <w:p w14:paraId="3556DD5D" w14:textId="77777777" w:rsidR="007E5B9C" w:rsidRPr="007E5B9C" w:rsidRDefault="007E5B9C" w:rsidP="007E5B9C">
      <w:pPr>
        <w:spacing w:after="120" w:line="240" w:lineRule="auto"/>
        <w:ind w:left="1080"/>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da) csökkent munkaképességét, vagy </w:t>
      </w:r>
    </w:p>
    <w:p w14:paraId="607710D3" w14:textId="77777777" w:rsidR="007E5B9C" w:rsidRPr="007E5B9C" w:rsidRDefault="007E5B9C" w:rsidP="007E5B9C">
      <w:pPr>
        <w:spacing w:after="120" w:line="240" w:lineRule="auto"/>
        <w:ind w:left="1418" w:hanging="338"/>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db) egészségkárosodásának mértékét több mint 50 %-ban állapították meg, a másik fél pedig öregségi nyugdíjas és családjukban az egy főre jutó havi jövedelem a szociális vetítési alap összegének a 350 %-át nem haladja meg, vagy</w:t>
      </w:r>
    </w:p>
    <w:p w14:paraId="52CD58E6" w14:textId="77777777" w:rsidR="007E5B9C" w:rsidRPr="007E5B9C" w:rsidRDefault="007E5B9C" w:rsidP="007E5B9C">
      <w:pPr>
        <w:numPr>
          <w:ilvl w:val="0"/>
          <w:numId w:val="23"/>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önálló háztartásban élő házaspár, illetve élettársak részére, ahol mindkét fél </w:t>
      </w:r>
    </w:p>
    <w:p w14:paraId="2AD85F20" w14:textId="77777777" w:rsidR="007E5B9C" w:rsidRPr="007E5B9C" w:rsidRDefault="007E5B9C" w:rsidP="007E5B9C">
      <w:pPr>
        <w:spacing w:after="120" w:line="240" w:lineRule="auto"/>
        <w:ind w:left="1080"/>
        <w:jc w:val="both"/>
        <w:rPr>
          <w:rFonts w:ascii="Times New Roman" w:eastAsia="Times New Roman" w:hAnsi="Times New Roman" w:cs="Times New Roman"/>
          <w:sz w:val="24"/>
          <w:szCs w:val="24"/>
          <w:lang w:eastAsia="hu-HU"/>
        </w:rPr>
      </w:pPr>
      <w:proofErr w:type="spellStart"/>
      <w:r w:rsidRPr="007E5B9C">
        <w:rPr>
          <w:rFonts w:ascii="Times New Roman" w:eastAsia="Times New Roman" w:hAnsi="Times New Roman" w:cs="Times New Roman"/>
          <w:sz w:val="24"/>
          <w:szCs w:val="24"/>
          <w:lang w:eastAsia="hu-HU"/>
        </w:rPr>
        <w:t>ea</w:t>
      </w:r>
      <w:proofErr w:type="spellEnd"/>
      <w:r w:rsidRPr="007E5B9C">
        <w:rPr>
          <w:rFonts w:ascii="Times New Roman" w:eastAsia="Times New Roman" w:hAnsi="Times New Roman" w:cs="Times New Roman"/>
          <w:sz w:val="24"/>
          <w:szCs w:val="24"/>
          <w:lang w:eastAsia="hu-HU"/>
        </w:rPr>
        <w:t xml:space="preserve">) csökkent munkaképességét, vagy </w:t>
      </w:r>
    </w:p>
    <w:p w14:paraId="49C613DC" w14:textId="77777777" w:rsidR="007E5B9C" w:rsidRPr="007E5B9C" w:rsidRDefault="007E5B9C" w:rsidP="007E5B9C">
      <w:pPr>
        <w:spacing w:after="120" w:line="240" w:lineRule="auto"/>
        <w:ind w:left="1418" w:hanging="338"/>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eb) egészségkárosodásának mértékét több mint 50 %-ban állapították meg, és háztartásukban az egy főre jutó havi jövedelem a szociális vetítési alap összegének a 350 %-át nem haladja meg, vagy</w:t>
      </w:r>
    </w:p>
    <w:p w14:paraId="4EF4B277" w14:textId="77777777" w:rsidR="007E5B9C" w:rsidRPr="007E5B9C" w:rsidRDefault="003532FC" w:rsidP="007E5B9C">
      <w:pPr>
        <w:numPr>
          <w:ilvl w:val="0"/>
          <w:numId w:val="23"/>
        </w:numPr>
        <w:spacing w:after="120" w:line="240" w:lineRule="auto"/>
        <w:jc w:val="both"/>
        <w:rPr>
          <w:rFonts w:ascii="Times New Roman" w:eastAsia="Times New Roman" w:hAnsi="Times New Roman" w:cs="Times New Roman"/>
          <w:sz w:val="24"/>
          <w:szCs w:val="24"/>
          <w:lang w:eastAsia="hu-HU"/>
        </w:rPr>
      </w:pPr>
      <w:r>
        <w:rPr>
          <w:rStyle w:val="Lbjegyzet-hivatkozs"/>
          <w:rFonts w:ascii="Times New Roman" w:eastAsia="Times New Roman" w:hAnsi="Times New Roman" w:cs="Times New Roman"/>
          <w:sz w:val="24"/>
          <w:szCs w:val="24"/>
          <w:lang w:eastAsia="hu-HU"/>
        </w:rPr>
        <w:footnoteReference w:id="17"/>
      </w:r>
      <w:r w:rsidR="007E5B9C" w:rsidRPr="007E5B9C">
        <w:rPr>
          <w:rFonts w:ascii="Times New Roman" w:eastAsia="Times New Roman" w:hAnsi="Times New Roman" w:cs="Times New Roman"/>
          <w:sz w:val="24"/>
          <w:szCs w:val="24"/>
          <w:lang w:eastAsia="hu-HU"/>
        </w:rPr>
        <w:t xml:space="preserve">önálló háztartásban élő öregségi nyugdíjas, vagy öregségi nyugdíjas házaspár, élettárs részére, ha fogyatékos gyermeket nevelnek és háztartásukban az egy főre jutó havi jövedelem a szociális vetítési alap összegének </w:t>
      </w:r>
      <w:r>
        <w:rPr>
          <w:rFonts w:ascii="Times New Roman" w:eastAsia="Times New Roman" w:hAnsi="Times New Roman" w:cs="Times New Roman"/>
          <w:sz w:val="24"/>
          <w:szCs w:val="24"/>
          <w:lang w:eastAsia="hu-HU"/>
        </w:rPr>
        <w:t>300</w:t>
      </w:r>
      <w:r w:rsidR="007E5B9C" w:rsidRPr="007E5B9C">
        <w:rPr>
          <w:rFonts w:ascii="Times New Roman" w:eastAsia="Times New Roman" w:hAnsi="Times New Roman" w:cs="Times New Roman"/>
          <w:sz w:val="24"/>
          <w:szCs w:val="24"/>
          <w:lang w:eastAsia="hu-HU"/>
        </w:rPr>
        <w:t xml:space="preserve"> %-át nem haladja meg.</w:t>
      </w:r>
    </w:p>
    <w:p w14:paraId="1C6F6D61" w14:textId="77777777" w:rsidR="007E5B9C" w:rsidRPr="007E5B9C" w:rsidRDefault="007E5B9C" w:rsidP="007E5B9C">
      <w:p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sz w:val="24"/>
          <w:szCs w:val="24"/>
          <w:lang w:eastAsia="hu-HU"/>
        </w:rPr>
        <w:t xml:space="preserve">(2) A támogatás megállapításának feltétele, hogy kérelmező az (1) bekezdésben foglalt feltételek mellett a közszolgáltatási szerződésben megjelölt ingatlanra vonatkozó tulajdonjogát tulajdoni lappal igazolja, vagy amennyiben nem a saját tulajdonában álló ingatlanra igényli a támogatást, a tulajdoni lap mellett a kérelmező </w:t>
      </w:r>
      <w:r w:rsidRPr="007E5B9C">
        <w:rPr>
          <w:rFonts w:ascii="Times New Roman" w:eastAsia="Times New Roman" w:hAnsi="Times New Roman" w:cs="Times New Roman"/>
          <w:color w:val="000000"/>
          <w:sz w:val="24"/>
          <w:szCs w:val="24"/>
          <w:lang w:eastAsia="hu-HU"/>
        </w:rPr>
        <w:t>az ingatlan használatára vonatkozó jogosultságot igazoló okiratot mutat be eredetiben, mely lehet - különösen - bérleti, tartási, életjáradéki szerződés, haszonélvezeti jog igazolása vagy hagyatékátadó végzés.</w:t>
      </w:r>
    </w:p>
    <w:p w14:paraId="79C3D629"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(3) A támogatási kérelem benyújtásakor az alábbi dokumentumok eredeti példányának bemutatása szükséges:</w:t>
      </w:r>
    </w:p>
    <w:p w14:paraId="68FBDE60" w14:textId="77777777" w:rsidR="007E5B9C" w:rsidRPr="007E5B9C" w:rsidRDefault="007E5B9C" w:rsidP="007E5B9C">
      <w:pPr>
        <w:numPr>
          <w:ilvl w:val="0"/>
          <w:numId w:val="24"/>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(1) bekezdés b), d) és e) pontjában foglalt jogosultsági feltétel igazolásához Rehabilitációs Hatósági és Orvosszakértői Főosztály szakvélemény és</w:t>
      </w:r>
    </w:p>
    <w:p w14:paraId="218EEFE7" w14:textId="77777777" w:rsidR="007E5B9C" w:rsidRPr="007E5B9C" w:rsidRDefault="007E5B9C" w:rsidP="007E5B9C">
      <w:pPr>
        <w:numPr>
          <w:ilvl w:val="0"/>
          <w:numId w:val="24"/>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(1) bekezdés c) pontban foglalt jogosultsági feltétel igazolásához gyámhatósági határozat és</w:t>
      </w:r>
    </w:p>
    <w:p w14:paraId="03964165" w14:textId="77777777" w:rsidR="007E5B9C" w:rsidRPr="007E5B9C" w:rsidRDefault="007E5B9C" w:rsidP="007E5B9C">
      <w:pPr>
        <w:numPr>
          <w:ilvl w:val="0"/>
          <w:numId w:val="24"/>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(1) bekezdés f) pontban foglalt jogosultsági feltétel igazolásához fogyatékosságot megállapító határozat és</w:t>
      </w:r>
    </w:p>
    <w:p w14:paraId="36577651" w14:textId="77777777" w:rsidR="007E5B9C" w:rsidRPr="007E5B9C" w:rsidRDefault="007E5B9C" w:rsidP="007E5B9C">
      <w:pPr>
        <w:numPr>
          <w:ilvl w:val="0"/>
          <w:numId w:val="24"/>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jövedelemigazolás és</w:t>
      </w:r>
    </w:p>
    <w:p w14:paraId="5462C4DC" w14:textId="77777777" w:rsidR="007E5B9C" w:rsidRPr="007E5B9C" w:rsidRDefault="007E5B9C" w:rsidP="007E5B9C">
      <w:pPr>
        <w:numPr>
          <w:ilvl w:val="0"/>
          <w:numId w:val="24"/>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lastRenderedPageBreak/>
        <w:t xml:space="preserve">az utolsó, kiegyenlített, kérelmező nevére szóló hulladékgazdálkodási közszolgáltatásról kiállított számla, vagy olyan számla, melyen a kérelmező díjfizetőként van feltűntetve. </w:t>
      </w:r>
    </w:p>
    <w:p w14:paraId="6C27180B"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A támogatás a 6. melléklet</w:t>
      </w:r>
      <w:r w:rsidRPr="007E5B9C">
        <w:rPr>
          <w:rFonts w:ascii="Times New Roman" w:eastAsia="Times New Roman" w:hAnsi="Times New Roman" w:cs="Times New Roman"/>
          <w:sz w:val="28"/>
          <w:szCs w:val="28"/>
          <w:lang w:eastAsia="hu-HU"/>
        </w:rPr>
        <w:t xml:space="preserve"> </w:t>
      </w:r>
      <w:r w:rsidRPr="007E5B9C">
        <w:rPr>
          <w:rFonts w:ascii="Times New Roman" w:eastAsia="Times New Roman" w:hAnsi="Times New Roman" w:cs="Times New Roman"/>
          <w:sz w:val="24"/>
          <w:szCs w:val="24"/>
          <w:lang w:eastAsia="hu-HU"/>
        </w:rPr>
        <w:t>szerinti kérelem elbírálását követő hónap első napjától számított 1 év időtartamra szól.</w:t>
      </w:r>
    </w:p>
    <w:p w14:paraId="32D23BF5"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 Amennyiben házaspár, élettárs esetén egyik vagy mindkét fél 70 éven felüli és más felnőtt nincs a háztartásukban, vagy a nyugdíjas </w:t>
      </w:r>
      <w:proofErr w:type="spellStart"/>
      <w:r w:rsidRPr="007E5B9C">
        <w:rPr>
          <w:rFonts w:ascii="Times New Roman" w:eastAsia="Times New Roman" w:hAnsi="Times New Roman" w:cs="Times New Roman"/>
          <w:sz w:val="24"/>
          <w:szCs w:val="24"/>
          <w:lang w:eastAsia="hu-HU"/>
        </w:rPr>
        <w:t>egyedülélő</w:t>
      </w:r>
      <w:proofErr w:type="spellEnd"/>
      <w:r w:rsidRPr="007E5B9C">
        <w:rPr>
          <w:rFonts w:ascii="Times New Roman" w:eastAsia="Times New Roman" w:hAnsi="Times New Roman" w:cs="Times New Roman"/>
          <w:sz w:val="24"/>
          <w:szCs w:val="24"/>
          <w:lang w:eastAsia="hu-HU"/>
        </w:rPr>
        <w:t xml:space="preserve"> 70 éven felüli, úgy a hulladékgazdálkodási szolgáltatási díj 50 %-</w:t>
      </w:r>
      <w:proofErr w:type="spellStart"/>
      <w:r w:rsidRPr="007E5B9C">
        <w:rPr>
          <w:rFonts w:ascii="Times New Roman" w:eastAsia="Times New Roman" w:hAnsi="Times New Roman" w:cs="Times New Roman"/>
          <w:sz w:val="24"/>
          <w:szCs w:val="24"/>
          <w:lang w:eastAsia="hu-HU"/>
        </w:rPr>
        <w:t>ának</w:t>
      </w:r>
      <w:proofErr w:type="spellEnd"/>
      <w:r w:rsidRPr="007E5B9C">
        <w:rPr>
          <w:rFonts w:ascii="Times New Roman" w:eastAsia="Times New Roman" w:hAnsi="Times New Roman" w:cs="Times New Roman"/>
          <w:sz w:val="24"/>
          <w:szCs w:val="24"/>
          <w:lang w:eastAsia="hu-HU"/>
        </w:rPr>
        <w:t xml:space="preserve"> megfizetése alól, jóléti támogatásként, jövedelmének vizsgálata nélkül mentesül.</w:t>
      </w:r>
    </w:p>
    <w:p w14:paraId="4652F773" w14:textId="77777777" w:rsidR="00F6367E"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F6367E">
        <w:rPr>
          <w:rFonts w:ascii="Times New Roman" w:eastAsia="Times New Roman" w:hAnsi="Times New Roman" w:cs="Times New Roman"/>
          <w:sz w:val="24"/>
          <w:szCs w:val="24"/>
          <w:lang w:eastAsia="hu-HU"/>
        </w:rPr>
        <w:t>§</w:t>
      </w:r>
      <w:r w:rsidR="00F6367E">
        <w:rPr>
          <w:rStyle w:val="Lbjegyzet-hivatkozs"/>
          <w:rFonts w:ascii="Times New Roman" w:eastAsia="Times New Roman" w:hAnsi="Times New Roman" w:cs="Times New Roman"/>
          <w:sz w:val="24"/>
          <w:szCs w:val="24"/>
          <w:lang w:eastAsia="hu-HU"/>
        </w:rPr>
        <w:footnoteReference w:id="18"/>
      </w:r>
      <w:r w:rsidRPr="00F6367E">
        <w:rPr>
          <w:rFonts w:ascii="Times New Roman" w:eastAsia="Times New Roman" w:hAnsi="Times New Roman" w:cs="Times New Roman"/>
          <w:sz w:val="24"/>
          <w:szCs w:val="24"/>
          <w:lang w:eastAsia="hu-HU"/>
        </w:rPr>
        <w:t xml:space="preserve"> </w:t>
      </w:r>
    </w:p>
    <w:p w14:paraId="77EBE19F" w14:textId="77777777" w:rsidR="007E5B9C" w:rsidRPr="00F6367E"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F6367E">
        <w:rPr>
          <w:rFonts w:ascii="Times New Roman" w:eastAsia="Times New Roman" w:hAnsi="Times New Roman" w:cs="Times New Roman"/>
          <w:sz w:val="24"/>
          <w:szCs w:val="24"/>
          <w:lang w:eastAsia="hu-HU"/>
        </w:rPr>
        <w:t>§</w:t>
      </w:r>
      <w:r w:rsidR="003532FC">
        <w:rPr>
          <w:rStyle w:val="Lbjegyzet-hivatkozs"/>
          <w:rFonts w:ascii="Times New Roman" w:eastAsia="Times New Roman" w:hAnsi="Times New Roman" w:cs="Times New Roman"/>
          <w:sz w:val="24"/>
          <w:szCs w:val="24"/>
          <w:lang w:eastAsia="hu-HU"/>
        </w:rPr>
        <w:footnoteReference w:id="19"/>
      </w:r>
      <w:r w:rsidRPr="00F6367E">
        <w:rPr>
          <w:rFonts w:ascii="Times New Roman" w:eastAsia="Times New Roman" w:hAnsi="Times New Roman" w:cs="Times New Roman"/>
          <w:sz w:val="24"/>
          <w:szCs w:val="24"/>
          <w:lang w:eastAsia="hu-HU"/>
        </w:rPr>
        <w:t xml:space="preserve"> A Képviselő-testület a szemétszállítási díj-kedvezmény támogatás megállapítását a </w:t>
      </w:r>
      <w:r w:rsidR="003532FC">
        <w:rPr>
          <w:rFonts w:ascii="Times New Roman" w:eastAsia="Times New Roman" w:hAnsi="Times New Roman" w:cs="Times New Roman"/>
          <w:sz w:val="24"/>
          <w:szCs w:val="24"/>
          <w:lang w:eastAsia="hu-HU"/>
        </w:rPr>
        <w:t>Polgármester</w:t>
      </w:r>
      <w:r w:rsidRPr="00F6367E">
        <w:rPr>
          <w:rFonts w:ascii="Times New Roman" w:eastAsia="Times New Roman" w:hAnsi="Times New Roman" w:cs="Times New Roman"/>
          <w:sz w:val="24"/>
          <w:szCs w:val="24"/>
          <w:lang w:eastAsia="hu-HU"/>
        </w:rPr>
        <w:t xml:space="preserve"> hatáskörébe utalja. </w:t>
      </w:r>
    </w:p>
    <w:p w14:paraId="2F3B91B7" w14:textId="77777777" w:rsidR="007E5B9C" w:rsidRPr="007E5B9C" w:rsidRDefault="007E5B9C" w:rsidP="007E5B9C">
      <w:pPr>
        <w:keepNext/>
        <w:spacing w:before="240" w:after="240" w:line="240" w:lineRule="auto"/>
        <w:ind w:left="357"/>
        <w:jc w:val="center"/>
        <w:outlineLvl w:val="1"/>
        <w:rPr>
          <w:rFonts w:ascii="Times New Roman" w:eastAsia="Times New Roman" w:hAnsi="Times New Roman" w:cs="Times New Roman"/>
          <w:b/>
          <w:color w:val="000000"/>
          <w:sz w:val="24"/>
          <w:szCs w:val="24"/>
          <w:lang w:eastAsia="hu-HU"/>
        </w:rPr>
      </w:pPr>
      <w:r w:rsidRPr="007E5B9C">
        <w:rPr>
          <w:rFonts w:ascii="Times New Roman" w:eastAsia="Times New Roman" w:hAnsi="Times New Roman" w:cs="Times New Roman"/>
          <w:b/>
          <w:color w:val="000000"/>
          <w:sz w:val="24"/>
          <w:szCs w:val="24"/>
          <w:lang w:eastAsia="hu-HU"/>
        </w:rPr>
        <w:t>13. Rendkívüli települési támogatás</w:t>
      </w:r>
    </w:p>
    <w:p w14:paraId="1B51E430"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w:t>
      </w:r>
      <w:r w:rsidR="00F6367E">
        <w:rPr>
          <w:rStyle w:val="Lbjegyzet-hivatkozs"/>
          <w:rFonts w:ascii="Times New Roman" w:eastAsia="Times New Roman" w:hAnsi="Times New Roman" w:cs="Times New Roman"/>
          <w:color w:val="000000"/>
          <w:sz w:val="24"/>
          <w:szCs w:val="24"/>
          <w:lang w:eastAsia="hu-HU"/>
        </w:rPr>
        <w:footnoteReference w:id="20"/>
      </w:r>
      <w:r w:rsidRPr="007E5B9C">
        <w:rPr>
          <w:rFonts w:ascii="Times New Roman" w:eastAsia="Times New Roman" w:hAnsi="Times New Roman" w:cs="Times New Roman"/>
          <w:color w:val="000000"/>
          <w:sz w:val="24"/>
          <w:szCs w:val="24"/>
          <w:lang w:eastAsia="hu-HU"/>
        </w:rPr>
        <w:t xml:space="preserve"> (1) Rendkívüli települési támogatás állapítható meg annak, </w:t>
      </w:r>
      <w:r w:rsidR="00C33A31">
        <w:rPr>
          <w:rFonts w:ascii="Times New Roman" w:eastAsia="Times New Roman" w:hAnsi="Times New Roman" w:cs="Times New Roman"/>
          <w:color w:val="000000"/>
          <w:sz w:val="24"/>
          <w:szCs w:val="24"/>
          <w:lang w:eastAsia="hu-HU"/>
        </w:rPr>
        <w:t xml:space="preserve">aki létfenntartást veszélyeztető rendkívüli élethelyzetbe, időszakos vagy tartós létfenntartás veszélyeztető élethelyzetbe kerül </w:t>
      </w:r>
      <w:r w:rsidRPr="007E5B9C">
        <w:rPr>
          <w:rFonts w:ascii="Times New Roman" w:eastAsia="Times New Roman" w:hAnsi="Times New Roman" w:cs="Times New Roman"/>
          <w:color w:val="000000"/>
          <w:sz w:val="24"/>
          <w:szCs w:val="24"/>
          <w:lang w:eastAsia="hu-HU"/>
        </w:rPr>
        <w:t>és önmaga, illetve családja létfenntartásáról más módon nem tud gondoskodni, továbbá igazolja a létfenntartást veszélyeztető élethelyzet fennállását.</w:t>
      </w:r>
    </w:p>
    <w:p w14:paraId="2FABBC96" w14:textId="77777777" w:rsidR="007E5B9C" w:rsidRPr="007E5B9C" w:rsidRDefault="007E5B9C" w:rsidP="007E5B9C">
      <w:p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 xml:space="preserve">(2) </w:t>
      </w:r>
      <w:r w:rsidRPr="007E5B9C">
        <w:rPr>
          <w:rFonts w:ascii="Times New Roman" w:eastAsia="Times New Roman" w:hAnsi="Times New Roman" w:cs="Times New Roman"/>
          <w:sz w:val="24"/>
          <w:szCs w:val="24"/>
          <w:lang w:eastAsia="hu-HU"/>
        </w:rPr>
        <w:t>A rendkívüli települési támogatás a 7. melléklet szerinti kérelem benyújtásával igényelhető.</w:t>
      </w:r>
    </w:p>
    <w:p w14:paraId="6A6E9457"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 Létfenntartást veszélyeztető rendkívüli </w:t>
      </w:r>
      <w:r w:rsidRPr="007E5B9C">
        <w:rPr>
          <w:rFonts w:ascii="Times New Roman" w:eastAsia="Times New Roman" w:hAnsi="Times New Roman" w:cs="Times New Roman"/>
          <w:bCs/>
          <w:sz w:val="24"/>
          <w:szCs w:val="24"/>
          <w:lang w:eastAsia="hu-HU"/>
        </w:rPr>
        <w:t>élethelyzet alapján igényelt támogatás</w:t>
      </w:r>
    </w:p>
    <w:p w14:paraId="2F3DC33F"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(1)</w:t>
      </w:r>
      <w:r w:rsidR="003532FC">
        <w:rPr>
          <w:rStyle w:val="Lbjegyzet-hivatkozs"/>
          <w:rFonts w:ascii="Times New Roman" w:eastAsia="Times New Roman" w:hAnsi="Times New Roman" w:cs="Times New Roman"/>
          <w:sz w:val="24"/>
          <w:szCs w:val="24"/>
          <w:lang w:eastAsia="hu-HU"/>
        </w:rPr>
        <w:footnoteReference w:id="21"/>
      </w:r>
      <w:r w:rsidRPr="007E5B9C">
        <w:rPr>
          <w:rFonts w:ascii="Times New Roman" w:eastAsia="Times New Roman" w:hAnsi="Times New Roman" w:cs="Times New Roman"/>
          <w:sz w:val="24"/>
          <w:szCs w:val="24"/>
          <w:lang w:eastAsia="hu-HU"/>
        </w:rPr>
        <w:t xml:space="preserve"> Létfenntartást veszélyeztető rendkívüli </w:t>
      </w:r>
      <w:r w:rsidRPr="007E5B9C">
        <w:rPr>
          <w:rFonts w:ascii="Times New Roman" w:eastAsia="Times New Roman" w:hAnsi="Times New Roman" w:cs="Times New Roman"/>
          <w:bCs/>
          <w:sz w:val="24"/>
          <w:szCs w:val="24"/>
          <w:lang w:eastAsia="hu-HU"/>
        </w:rPr>
        <w:t>élethelyzetben van kérelmező és számára rendkívüli települési támogatás állapítható meg, amennyiben</w:t>
      </w:r>
      <w:r w:rsidRPr="007E5B9C">
        <w:rPr>
          <w:rFonts w:ascii="Times New Roman" w:eastAsia="Times New Roman" w:hAnsi="Times New Roman" w:cs="Times New Roman"/>
          <w:sz w:val="24"/>
          <w:szCs w:val="24"/>
          <w:lang w:eastAsia="hu-HU"/>
        </w:rPr>
        <w:t xml:space="preserve"> a kérelem benyújtását megelőző 30 napon belül, az életben várhatóan bekövetkező mindennapi eseményeken, anyagi kiadásokon kívüli, a (2) bekezdés szerinti rendkívüli esemény következik be, mely kérelmező és családja számára olyan váratlan kiadást vagy jövedelemkiesést okoz, </w:t>
      </w:r>
      <w:r w:rsidR="003532FC">
        <w:rPr>
          <w:rFonts w:ascii="Times New Roman" w:eastAsia="Times New Roman" w:hAnsi="Times New Roman" w:cs="Times New Roman"/>
          <w:sz w:val="24"/>
          <w:szCs w:val="24"/>
          <w:lang w:eastAsia="hu-HU"/>
        </w:rPr>
        <w:t>mely meghaladja kérelmező és családja havi összjövedelmének 40 %-át, egyedül élő kérelmező havi jövedelmének 30 %-át.</w:t>
      </w:r>
    </w:p>
    <w:p w14:paraId="6F78021A"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(2) Létfenntartást veszélyeztető rendkívüli </w:t>
      </w:r>
      <w:r w:rsidRPr="007E5B9C">
        <w:rPr>
          <w:rFonts w:ascii="Times New Roman" w:eastAsia="Times New Roman" w:hAnsi="Times New Roman" w:cs="Times New Roman"/>
          <w:bCs/>
          <w:sz w:val="24"/>
          <w:szCs w:val="24"/>
          <w:lang w:eastAsia="hu-HU"/>
        </w:rPr>
        <w:t>élethelyzetet megalapozó eseménynek minősül:</w:t>
      </w:r>
    </w:p>
    <w:p w14:paraId="69F5A4D1" w14:textId="77777777" w:rsidR="007E5B9C" w:rsidRPr="007E5B9C" w:rsidRDefault="007E5B9C" w:rsidP="007E5B9C">
      <w:pPr>
        <w:numPr>
          <w:ilvl w:val="0"/>
          <w:numId w:val="34"/>
        </w:numPr>
        <w:tabs>
          <w:tab w:val="center" w:pos="709"/>
        </w:tabs>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Kérelmező eltartójának elhalálozása, amennyiben a haláleset a kérelem benyújtását megelőző 90 napon belül történt. </w:t>
      </w:r>
    </w:p>
    <w:p w14:paraId="0FC0CC0E" w14:textId="77777777" w:rsidR="007E5B9C" w:rsidRPr="007E5B9C" w:rsidRDefault="007E5B9C" w:rsidP="007E5B9C">
      <w:pPr>
        <w:numPr>
          <w:ilvl w:val="0"/>
          <w:numId w:val="34"/>
        </w:numPr>
        <w:tabs>
          <w:tab w:val="center" w:pos="709"/>
        </w:tabs>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Kérelmező otthonát ért elemi kár, amelynek következtében a kérelmező által használt lakás egy vagy több helyisége olyan károsodást szenvedett, melynek eredményeként a lakás egy vagy több helyisége nem használható </w:t>
      </w:r>
      <w:proofErr w:type="spellStart"/>
      <w:r w:rsidRPr="007E5B9C">
        <w:rPr>
          <w:rFonts w:ascii="Times New Roman" w:eastAsia="Times New Roman" w:hAnsi="Times New Roman" w:cs="Times New Roman"/>
          <w:sz w:val="24"/>
          <w:szCs w:val="24"/>
          <w:lang w:eastAsia="hu-HU"/>
        </w:rPr>
        <w:t>rendeltetésszerűen</w:t>
      </w:r>
      <w:proofErr w:type="spellEnd"/>
      <w:r w:rsidRPr="007E5B9C">
        <w:rPr>
          <w:rFonts w:ascii="Times New Roman" w:eastAsia="Times New Roman" w:hAnsi="Times New Roman" w:cs="Times New Roman"/>
          <w:sz w:val="24"/>
          <w:szCs w:val="24"/>
          <w:lang w:eastAsia="hu-HU"/>
        </w:rPr>
        <w:t xml:space="preserve">, figyelembe véve az időjárási körülményeket, továbbá a káresemény a kérelem benyújtását megelőző 60 napon belül történt. </w:t>
      </w:r>
    </w:p>
    <w:p w14:paraId="7260FEAA" w14:textId="77777777" w:rsidR="007E5B9C" w:rsidRPr="007E5B9C" w:rsidRDefault="007E5B9C" w:rsidP="007E5B9C">
      <w:pPr>
        <w:numPr>
          <w:ilvl w:val="0"/>
          <w:numId w:val="34"/>
        </w:numPr>
        <w:tabs>
          <w:tab w:val="center" w:pos="709"/>
        </w:tabs>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lastRenderedPageBreak/>
        <w:t>Kérelmezőt vagy családtagját ért baleset, amely következtében a kérelmező keresőképtelen állapotba kerül, és a baleset a kérelem benyújtását megelőző 60 napon belül történt.</w:t>
      </w:r>
    </w:p>
    <w:p w14:paraId="0E16A7D6" w14:textId="77777777" w:rsidR="007E5B9C" w:rsidRPr="007E5B9C" w:rsidRDefault="008656DE" w:rsidP="007E5B9C">
      <w:pPr>
        <w:numPr>
          <w:ilvl w:val="0"/>
          <w:numId w:val="34"/>
        </w:numPr>
        <w:tabs>
          <w:tab w:val="center" w:pos="709"/>
        </w:tabs>
        <w:spacing w:after="120" w:line="240" w:lineRule="auto"/>
        <w:jc w:val="both"/>
        <w:rPr>
          <w:rFonts w:ascii="Times New Roman" w:eastAsia="Times New Roman" w:hAnsi="Times New Roman" w:cs="Times New Roman"/>
          <w:sz w:val="24"/>
          <w:szCs w:val="24"/>
          <w:lang w:eastAsia="hu-HU"/>
        </w:rPr>
      </w:pPr>
      <w:r>
        <w:rPr>
          <w:rStyle w:val="Lbjegyzet-hivatkozs"/>
          <w:rFonts w:ascii="Times New Roman" w:eastAsia="Times New Roman" w:hAnsi="Times New Roman" w:cs="Times New Roman"/>
          <w:sz w:val="24"/>
          <w:szCs w:val="24"/>
          <w:lang w:eastAsia="hu-HU"/>
        </w:rPr>
        <w:footnoteReference w:id="22"/>
      </w:r>
      <w:r w:rsidR="007E5B9C" w:rsidRPr="007E5B9C">
        <w:rPr>
          <w:rFonts w:ascii="Times New Roman" w:eastAsia="Times New Roman" w:hAnsi="Times New Roman" w:cs="Times New Roman"/>
          <w:sz w:val="24"/>
          <w:szCs w:val="24"/>
          <w:lang w:eastAsia="hu-HU"/>
        </w:rPr>
        <w:t xml:space="preserve">Kérelmező legalább 5 napig tartó, fekvőbeteg ellátásban történő kezelése, amennyiben a kérelmet a kórházi elbocsátástól számított </w:t>
      </w:r>
      <w:r>
        <w:rPr>
          <w:rFonts w:ascii="Times New Roman" w:eastAsia="Times New Roman" w:hAnsi="Times New Roman" w:cs="Times New Roman"/>
          <w:sz w:val="24"/>
          <w:szCs w:val="24"/>
          <w:lang w:eastAsia="hu-HU"/>
        </w:rPr>
        <w:t>9</w:t>
      </w:r>
      <w:r w:rsidR="007E5B9C" w:rsidRPr="007E5B9C">
        <w:rPr>
          <w:rFonts w:ascii="Times New Roman" w:eastAsia="Times New Roman" w:hAnsi="Times New Roman" w:cs="Times New Roman"/>
          <w:sz w:val="24"/>
          <w:szCs w:val="24"/>
          <w:lang w:eastAsia="hu-HU"/>
        </w:rPr>
        <w:t>0 napon belül terjesztik elő.</w:t>
      </w:r>
    </w:p>
    <w:p w14:paraId="16317BC2" w14:textId="77777777" w:rsidR="007E5B9C" w:rsidRPr="007E5B9C" w:rsidRDefault="003532FC" w:rsidP="007E5B9C">
      <w:pPr>
        <w:numPr>
          <w:ilvl w:val="0"/>
          <w:numId w:val="34"/>
        </w:numPr>
        <w:tabs>
          <w:tab w:val="center" w:pos="709"/>
        </w:tabs>
        <w:spacing w:after="120" w:line="240" w:lineRule="auto"/>
        <w:jc w:val="both"/>
        <w:rPr>
          <w:rFonts w:ascii="Times New Roman" w:eastAsia="Times New Roman" w:hAnsi="Times New Roman" w:cs="Times New Roman"/>
          <w:sz w:val="24"/>
          <w:szCs w:val="24"/>
          <w:lang w:eastAsia="hu-HU"/>
        </w:rPr>
      </w:pPr>
      <w:r>
        <w:rPr>
          <w:rStyle w:val="Lbjegyzet-hivatkozs"/>
          <w:rFonts w:ascii="Times New Roman" w:eastAsia="Times New Roman" w:hAnsi="Times New Roman" w:cs="Times New Roman"/>
          <w:sz w:val="24"/>
          <w:szCs w:val="24"/>
          <w:lang w:eastAsia="hu-HU"/>
        </w:rPr>
        <w:footnoteReference w:id="23"/>
      </w:r>
      <w:r w:rsidR="007E5B9C" w:rsidRPr="007E5B9C">
        <w:rPr>
          <w:rFonts w:ascii="Times New Roman" w:eastAsia="Times New Roman" w:hAnsi="Times New Roman" w:cs="Times New Roman"/>
          <w:sz w:val="24"/>
          <w:szCs w:val="24"/>
          <w:lang w:eastAsia="hu-HU"/>
        </w:rPr>
        <w:t>Kérelmező számára látást javító szemüveg, hallókészülék, egyéb gyógyászati segédeszköz használata kerül előírásra szakorvos által a kérelem előterje</w:t>
      </w:r>
      <w:r>
        <w:rPr>
          <w:rFonts w:ascii="Times New Roman" w:eastAsia="Times New Roman" w:hAnsi="Times New Roman" w:cs="Times New Roman"/>
          <w:sz w:val="24"/>
          <w:szCs w:val="24"/>
          <w:lang w:eastAsia="hu-HU"/>
        </w:rPr>
        <w:t>sztését megelőző 60 napon belül, és kérelmező nevére kiállított előlegszámlát mutat be az előírt eszközről.</w:t>
      </w:r>
    </w:p>
    <w:p w14:paraId="0365921A"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 </w:t>
      </w:r>
      <w:r w:rsidRPr="007E5B9C">
        <w:rPr>
          <w:rFonts w:ascii="Times New Roman" w:eastAsia="Times New Roman" w:hAnsi="Times New Roman" w:cs="Times New Roman"/>
          <w:bCs/>
          <w:sz w:val="24"/>
          <w:szCs w:val="24"/>
          <w:lang w:eastAsia="hu-HU"/>
        </w:rPr>
        <w:t>Időszakos létfenntartást veszélyeztető élethelyzet alapján igényelt támogatás</w:t>
      </w:r>
    </w:p>
    <w:p w14:paraId="6AA2B401"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(1)</w:t>
      </w:r>
      <w:r w:rsidR="003532FC">
        <w:rPr>
          <w:rStyle w:val="Lbjegyzet-hivatkozs"/>
          <w:rFonts w:ascii="Times New Roman" w:eastAsia="Times New Roman" w:hAnsi="Times New Roman" w:cs="Times New Roman"/>
          <w:sz w:val="24"/>
          <w:szCs w:val="24"/>
          <w:lang w:eastAsia="hu-HU"/>
        </w:rPr>
        <w:footnoteReference w:id="24"/>
      </w:r>
      <w:r w:rsidRPr="007E5B9C">
        <w:rPr>
          <w:rFonts w:ascii="Times New Roman" w:eastAsia="Times New Roman" w:hAnsi="Times New Roman" w:cs="Times New Roman"/>
          <w:sz w:val="24"/>
          <w:szCs w:val="24"/>
          <w:lang w:eastAsia="hu-HU"/>
        </w:rPr>
        <w:t xml:space="preserve"> </w:t>
      </w:r>
      <w:r w:rsidRPr="007E5B9C">
        <w:rPr>
          <w:rFonts w:ascii="Times New Roman" w:eastAsia="Times New Roman" w:hAnsi="Times New Roman" w:cs="Times New Roman"/>
          <w:bCs/>
          <w:sz w:val="24"/>
          <w:szCs w:val="24"/>
          <w:lang w:eastAsia="hu-HU"/>
        </w:rPr>
        <w:t>Időszakos létfenntartást veszélyeztető élethelyzetben van kérelmező és számára rendkívüli települési támogatás állapítható meg, amennyiben</w:t>
      </w:r>
      <w:r w:rsidRPr="007E5B9C">
        <w:rPr>
          <w:rFonts w:ascii="Times New Roman" w:eastAsia="Times New Roman" w:hAnsi="Times New Roman" w:cs="Times New Roman"/>
          <w:sz w:val="24"/>
          <w:szCs w:val="24"/>
          <w:lang w:eastAsia="hu-HU"/>
        </w:rPr>
        <w:t xml:space="preserve"> kérelmező életvitelére, jövedelmi viszonyaira a (2) bekezdés szerinti létfenntartást veszélyeztető esemény következik be, illetve kiadás merül fel, mely átmenetileg zavart okoz kérelmező és családja, illetve születendő gyermeke alapvető szükségleteinek - különösen lakhatás, közműszámlák kiegyenlítése, szakorvos által igazolt speciális étkezési igény, gyermekneveléshez kapcsolódó kiadások - kielégítésében, továbbá kérelmező és családja egy főre jutó havi jövedelme a kérelem benyújtását megelőző egy hónapban nem haladja meg a szociális vetítési alap összegének a </w:t>
      </w:r>
      <w:r w:rsidR="003532FC">
        <w:rPr>
          <w:rFonts w:ascii="Times New Roman" w:eastAsia="Times New Roman" w:hAnsi="Times New Roman" w:cs="Times New Roman"/>
          <w:sz w:val="24"/>
          <w:szCs w:val="24"/>
          <w:lang w:eastAsia="hu-HU"/>
        </w:rPr>
        <w:t xml:space="preserve">300 </w:t>
      </w:r>
      <w:r w:rsidRPr="007E5B9C">
        <w:rPr>
          <w:rFonts w:ascii="Times New Roman" w:eastAsia="Times New Roman" w:hAnsi="Times New Roman" w:cs="Times New Roman"/>
          <w:sz w:val="24"/>
          <w:szCs w:val="24"/>
          <w:lang w:eastAsia="hu-HU"/>
        </w:rPr>
        <w:t xml:space="preserve">%-át, </w:t>
      </w:r>
      <w:proofErr w:type="spellStart"/>
      <w:r w:rsidRPr="007E5B9C">
        <w:rPr>
          <w:rFonts w:ascii="Times New Roman" w:eastAsia="Times New Roman" w:hAnsi="Times New Roman" w:cs="Times New Roman"/>
          <w:sz w:val="24"/>
          <w:szCs w:val="24"/>
          <w:lang w:eastAsia="hu-HU"/>
        </w:rPr>
        <w:t>egyedülélő</w:t>
      </w:r>
      <w:proofErr w:type="spellEnd"/>
      <w:r w:rsidRPr="007E5B9C">
        <w:rPr>
          <w:rFonts w:ascii="Times New Roman" w:eastAsia="Times New Roman" w:hAnsi="Times New Roman" w:cs="Times New Roman"/>
          <w:sz w:val="24"/>
          <w:szCs w:val="24"/>
          <w:lang w:eastAsia="hu-HU"/>
        </w:rPr>
        <w:t xml:space="preserve"> kérelmező esetén a </w:t>
      </w:r>
      <w:r w:rsidR="00C86B4F">
        <w:rPr>
          <w:rFonts w:ascii="Times New Roman" w:eastAsia="Times New Roman" w:hAnsi="Times New Roman" w:cs="Times New Roman"/>
          <w:sz w:val="24"/>
          <w:szCs w:val="24"/>
          <w:lang w:eastAsia="hu-HU"/>
        </w:rPr>
        <w:t xml:space="preserve">350 </w:t>
      </w:r>
      <w:r w:rsidRPr="007E5B9C">
        <w:rPr>
          <w:rFonts w:ascii="Times New Roman" w:eastAsia="Times New Roman" w:hAnsi="Times New Roman" w:cs="Times New Roman"/>
          <w:sz w:val="24"/>
          <w:szCs w:val="24"/>
          <w:lang w:eastAsia="hu-HU"/>
        </w:rPr>
        <w:t>%-át.</w:t>
      </w:r>
    </w:p>
    <w:p w14:paraId="7EE06BEB" w14:textId="77777777" w:rsidR="007E5B9C" w:rsidRPr="007E5B9C" w:rsidRDefault="007E5B9C" w:rsidP="007E5B9C">
      <w:pPr>
        <w:tabs>
          <w:tab w:val="center" w:pos="3686"/>
          <w:tab w:val="center" w:pos="6237"/>
        </w:tabs>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(2) </w:t>
      </w:r>
      <w:r w:rsidRPr="007E5B9C">
        <w:rPr>
          <w:rFonts w:ascii="Times New Roman" w:eastAsia="Times New Roman" w:hAnsi="Times New Roman" w:cs="Times New Roman"/>
          <w:bCs/>
          <w:sz w:val="24"/>
          <w:szCs w:val="24"/>
          <w:lang w:eastAsia="hu-HU"/>
        </w:rPr>
        <w:t>Időszakos létfenntartást veszélyeztető élethelyzetet megalapozó eseménynek, kiadásnak minősül:</w:t>
      </w:r>
    </w:p>
    <w:p w14:paraId="0299033F" w14:textId="77777777" w:rsidR="007E5B9C" w:rsidRPr="007E5B9C" w:rsidRDefault="007E5B9C" w:rsidP="007E5B9C">
      <w:pPr>
        <w:numPr>
          <w:ilvl w:val="0"/>
          <w:numId w:val="33"/>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 várandós anya válsághelyzete,</w:t>
      </w:r>
    </w:p>
    <w:p w14:paraId="431E3884" w14:textId="77777777" w:rsidR="007E5B9C" w:rsidRPr="007E5B9C" w:rsidRDefault="007E5B9C" w:rsidP="007E5B9C">
      <w:pPr>
        <w:numPr>
          <w:ilvl w:val="0"/>
          <w:numId w:val="33"/>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kérelmező oktatási, nevelési év kezdetét megelőző és azt követő 30 napban a rendszeres gyermekvédelmi kedvezményben részesülő gyermeke iskoláztatásához igényli a támogatást, </w:t>
      </w:r>
    </w:p>
    <w:p w14:paraId="796AF55F" w14:textId="77777777" w:rsidR="007E5B9C" w:rsidRPr="007E5B9C" w:rsidRDefault="007E5B9C" w:rsidP="007E5B9C">
      <w:pPr>
        <w:numPr>
          <w:ilvl w:val="0"/>
          <w:numId w:val="33"/>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kérelmező születendő gyermeke fogadása,</w:t>
      </w:r>
    </w:p>
    <w:p w14:paraId="1754310E" w14:textId="77777777" w:rsidR="007E5B9C" w:rsidRPr="007E5B9C" w:rsidRDefault="003176F9" w:rsidP="007E5B9C">
      <w:pPr>
        <w:numPr>
          <w:ilvl w:val="0"/>
          <w:numId w:val="33"/>
        </w:numPr>
        <w:spacing w:after="120" w:line="240" w:lineRule="auto"/>
        <w:jc w:val="both"/>
        <w:rPr>
          <w:rFonts w:ascii="Times New Roman" w:eastAsia="Times New Roman" w:hAnsi="Times New Roman" w:cs="Times New Roman"/>
          <w:sz w:val="24"/>
          <w:szCs w:val="24"/>
          <w:lang w:eastAsia="hu-HU"/>
        </w:rPr>
      </w:pPr>
      <w:r>
        <w:rPr>
          <w:rStyle w:val="Lbjegyzet-hivatkozs"/>
          <w:rFonts w:ascii="Times New Roman" w:eastAsia="Times New Roman" w:hAnsi="Times New Roman" w:cs="Times New Roman"/>
          <w:sz w:val="24"/>
          <w:szCs w:val="24"/>
          <w:lang w:eastAsia="hu-HU"/>
        </w:rPr>
        <w:footnoteReference w:id="25"/>
      </w:r>
      <w:r w:rsidR="007E5B9C" w:rsidRPr="007E5B9C">
        <w:rPr>
          <w:rFonts w:ascii="Times New Roman" w:eastAsia="Times New Roman" w:hAnsi="Times New Roman" w:cs="Times New Roman"/>
          <w:sz w:val="24"/>
          <w:szCs w:val="24"/>
          <w:lang w:eastAsia="hu-HU"/>
        </w:rPr>
        <w:t>kérelmező nevelésbe vett gyermekének a családba való visszakerülésével kapcsolatosan felmerült anyagi kiadások,</w:t>
      </w:r>
    </w:p>
    <w:p w14:paraId="13EA9D29" w14:textId="77777777" w:rsidR="007E5B9C" w:rsidRPr="007E5B9C" w:rsidRDefault="003176F9" w:rsidP="007E5B9C">
      <w:pPr>
        <w:numPr>
          <w:ilvl w:val="0"/>
          <w:numId w:val="33"/>
        </w:numPr>
        <w:spacing w:after="120" w:line="240" w:lineRule="auto"/>
        <w:jc w:val="both"/>
        <w:rPr>
          <w:rFonts w:ascii="Times New Roman" w:eastAsia="Times New Roman" w:hAnsi="Times New Roman" w:cs="Times New Roman"/>
          <w:sz w:val="24"/>
          <w:szCs w:val="24"/>
          <w:lang w:eastAsia="hu-HU"/>
        </w:rPr>
      </w:pPr>
      <w:r>
        <w:rPr>
          <w:rStyle w:val="Lbjegyzet-hivatkozs"/>
          <w:rFonts w:ascii="Times New Roman" w:eastAsia="Times New Roman" w:hAnsi="Times New Roman" w:cs="Times New Roman"/>
          <w:sz w:val="24"/>
          <w:szCs w:val="24"/>
          <w:lang w:eastAsia="hu-HU"/>
        </w:rPr>
        <w:footnoteReference w:id="26"/>
      </w:r>
      <w:r w:rsidR="007E5B9C" w:rsidRPr="007E5B9C">
        <w:rPr>
          <w:rFonts w:ascii="Times New Roman" w:eastAsia="Times New Roman" w:hAnsi="Times New Roman" w:cs="Times New Roman"/>
          <w:sz w:val="24"/>
          <w:szCs w:val="24"/>
          <w:lang w:eastAsia="hu-HU"/>
        </w:rPr>
        <w:t xml:space="preserve">nevelésbe vett gyermek </w:t>
      </w:r>
      <w:r>
        <w:rPr>
          <w:rFonts w:ascii="Times New Roman" w:eastAsia="Times New Roman" w:hAnsi="Times New Roman" w:cs="Times New Roman"/>
          <w:sz w:val="24"/>
          <w:szCs w:val="24"/>
          <w:lang w:eastAsia="hu-HU"/>
        </w:rPr>
        <w:t>és családja közötti kapcsolattartással járó anyagi kiadások, ha a szülői jogok fenntartásához szükséges követelmények teljesítéséhez a szülő nem tudja biztosítani az anyagi fedezetet</w:t>
      </w:r>
      <w:r w:rsidR="007E5B9C" w:rsidRPr="007E5B9C">
        <w:rPr>
          <w:rFonts w:ascii="Times New Roman" w:eastAsia="Times New Roman" w:hAnsi="Times New Roman" w:cs="Times New Roman"/>
          <w:sz w:val="24"/>
          <w:szCs w:val="24"/>
          <w:lang w:eastAsia="hu-HU"/>
        </w:rPr>
        <w:t>,</w:t>
      </w:r>
    </w:p>
    <w:p w14:paraId="2A9BF4C7" w14:textId="77777777" w:rsidR="007E5B9C" w:rsidRPr="007E5B9C" w:rsidRDefault="003176F9" w:rsidP="007E5B9C">
      <w:pPr>
        <w:numPr>
          <w:ilvl w:val="0"/>
          <w:numId w:val="33"/>
        </w:numPr>
        <w:spacing w:after="120" w:line="240" w:lineRule="auto"/>
        <w:jc w:val="both"/>
        <w:rPr>
          <w:rFonts w:ascii="Times New Roman" w:eastAsia="Times New Roman" w:hAnsi="Times New Roman" w:cs="Times New Roman"/>
          <w:sz w:val="24"/>
          <w:szCs w:val="24"/>
          <w:lang w:eastAsia="hu-HU"/>
        </w:rPr>
      </w:pPr>
      <w:r>
        <w:rPr>
          <w:rStyle w:val="Lbjegyzet-hivatkozs"/>
          <w:rFonts w:ascii="Times New Roman" w:eastAsia="Times New Roman" w:hAnsi="Times New Roman" w:cs="Times New Roman"/>
          <w:sz w:val="24"/>
          <w:szCs w:val="24"/>
          <w:lang w:eastAsia="hu-HU"/>
        </w:rPr>
        <w:footnoteReference w:id="27"/>
      </w:r>
      <w:r w:rsidR="007E5B9C" w:rsidRPr="007E5B9C">
        <w:rPr>
          <w:rFonts w:ascii="Times New Roman" w:eastAsia="Times New Roman" w:hAnsi="Times New Roman" w:cs="Times New Roman"/>
          <w:sz w:val="24"/>
          <w:szCs w:val="24"/>
          <w:lang w:eastAsia="hu-HU"/>
        </w:rPr>
        <w:t>kérelmező kórházi ellátást nem igénylő tartós betegség</w:t>
      </w:r>
      <w:r>
        <w:rPr>
          <w:rFonts w:ascii="Times New Roman" w:eastAsia="Times New Roman" w:hAnsi="Times New Roman" w:cs="Times New Roman"/>
          <w:sz w:val="24"/>
          <w:szCs w:val="24"/>
          <w:lang w:eastAsia="hu-HU"/>
        </w:rPr>
        <w:t>ben szenved, illetve</w:t>
      </w:r>
      <w:r w:rsidR="007E5B9C" w:rsidRPr="007E5B9C">
        <w:rPr>
          <w:rFonts w:ascii="Times New Roman" w:eastAsia="Times New Roman" w:hAnsi="Times New Roman" w:cs="Times New Roman"/>
          <w:sz w:val="24"/>
          <w:szCs w:val="24"/>
          <w:lang w:eastAsia="hu-HU"/>
        </w:rPr>
        <w:t xml:space="preserve"> orvosi gyógykezelés alatt áll, és a gyógykezelés költsége</w:t>
      </w:r>
      <w:r>
        <w:rPr>
          <w:rFonts w:ascii="Times New Roman" w:eastAsia="Times New Roman" w:hAnsi="Times New Roman" w:cs="Times New Roman"/>
          <w:sz w:val="24"/>
          <w:szCs w:val="24"/>
          <w:lang w:eastAsia="hu-HU"/>
        </w:rPr>
        <w:t xml:space="preserve">ire – </w:t>
      </w:r>
      <w:proofErr w:type="gramStart"/>
      <w:r>
        <w:rPr>
          <w:rFonts w:ascii="Times New Roman" w:eastAsia="Times New Roman" w:hAnsi="Times New Roman" w:cs="Times New Roman"/>
          <w:sz w:val="24"/>
          <w:szCs w:val="24"/>
          <w:lang w:eastAsia="hu-HU"/>
        </w:rPr>
        <w:t>ide értve</w:t>
      </w:r>
      <w:proofErr w:type="gramEnd"/>
      <w:r>
        <w:rPr>
          <w:rFonts w:ascii="Times New Roman" w:eastAsia="Times New Roman" w:hAnsi="Times New Roman" w:cs="Times New Roman"/>
          <w:sz w:val="24"/>
          <w:szCs w:val="24"/>
          <w:lang w:eastAsia="hu-HU"/>
        </w:rPr>
        <w:t xml:space="preserve"> a gyógykezeléssel kapcsolatban felmerült utazási költségeit –</w:t>
      </w:r>
      <w:r w:rsidR="007E5B9C" w:rsidRPr="007E5B9C">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az anyagi fedezetet nem tudja biztosítani</w:t>
      </w:r>
      <w:r w:rsidR="007E5B9C" w:rsidRPr="007E5B9C">
        <w:rPr>
          <w:rFonts w:ascii="Times New Roman" w:eastAsia="Times New Roman" w:hAnsi="Times New Roman" w:cs="Times New Roman"/>
          <w:sz w:val="24"/>
          <w:szCs w:val="24"/>
          <w:lang w:eastAsia="hu-HU"/>
        </w:rPr>
        <w:t>,</w:t>
      </w:r>
    </w:p>
    <w:p w14:paraId="3C0A49B0" w14:textId="77777777" w:rsidR="007E5B9C" w:rsidRPr="007E5B9C" w:rsidRDefault="003176F9" w:rsidP="007E5B9C">
      <w:pPr>
        <w:numPr>
          <w:ilvl w:val="0"/>
          <w:numId w:val="33"/>
        </w:numPr>
        <w:spacing w:after="120" w:line="240" w:lineRule="auto"/>
        <w:jc w:val="both"/>
        <w:rPr>
          <w:rFonts w:ascii="Times New Roman" w:eastAsia="Times New Roman" w:hAnsi="Times New Roman" w:cs="Times New Roman"/>
          <w:sz w:val="24"/>
          <w:szCs w:val="24"/>
          <w:lang w:eastAsia="hu-HU"/>
        </w:rPr>
      </w:pPr>
      <w:r>
        <w:rPr>
          <w:rStyle w:val="Lbjegyzet-hivatkozs"/>
          <w:rFonts w:ascii="Times New Roman" w:eastAsia="Times New Roman" w:hAnsi="Times New Roman" w:cs="Times New Roman"/>
          <w:sz w:val="24"/>
          <w:szCs w:val="24"/>
          <w:lang w:eastAsia="hu-HU"/>
        </w:rPr>
        <w:lastRenderedPageBreak/>
        <w:footnoteReference w:id="28"/>
      </w:r>
      <w:r w:rsidR="007E5B9C" w:rsidRPr="007E5B9C">
        <w:rPr>
          <w:rFonts w:ascii="Times New Roman" w:eastAsia="Times New Roman" w:hAnsi="Times New Roman" w:cs="Times New Roman"/>
          <w:sz w:val="24"/>
          <w:szCs w:val="24"/>
          <w:lang w:eastAsia="hu-HU"/>
        </w:rPr>
        <w:t xml:space="preserve">kérelmező rokkanttá, keresőképtelenné vált a kérelem benyújtását megelőző 60 napon belül, és a rokkanttá, keresőképtelenné válás miatt </w:t>
      </w:r>
      <w:r>
        <w:rPr>
          <w:rFonts w:ascii="Times New Roman" w:eastAsia="Times New Roman" w:hAnsi="Times New Roman" w:cs="Times New Roman"/>
          <w:sz w:val="24"/>
          <w:szCs w:val="24"/>
          <w:lang w:eastAsia="hu-HU"/>
        </w:rPr>
        <w:t xml:space="preserve">kérelmező </w:t>
      </w:r>
      <w:r w:rsidR="007E5B9C" w:rsidRPr="007E5B9C">
        <w:rPr>
          <w:rFonts w:ascii="Times New Roman" w:eastAsia="Times New Roman" w:hAnsi="Times New Roman" w:cs="Times New Roman"/>
          <w:sz w:val="24"/>
          <w:szCs w:val="24"/>
          <w:lang w:eastAsia="hu-HU"/>
        </w:rPr>
        <w:t>jövedelemkiesés</w:t>
      </w:r>
      <w:r>
        <w:rPr>
          <w:rFonts w:ascii="Times New Roman" w:eastAsia="Times New Roman" w:hAnsi="Times New Roman" w:cs="Times New Roman"/>
          <w:sz w:val="24"/>
          <w:szCs w:val="24"/>
          <w:lang w:eastAsia="hu-HU"/>
        </w:rPr>
        <w:t xml:space="preserve">e meghaladja kérelmező előző havi jövedelmének </w:t>
      </w:r>
      <w:r w:rsidR="007E5B9C" w:rsidRPr="007E5B9C">
        <w:rPr>
          <w:rFonts w:ascii="Times New Roman" w:eastAsia="Times New Roman" w:hAnsi="Times New Roman" w:cs="Times New Roman"/>
          <w:sz w:val="24"/>
          <w:szCs w:val="24"/>
          <w:lang w:eastAsia="hu-HU"/>
        </w:rPr>
        <w:t>30%-át, és kérelmező rokkantsági ellátásban, táppénzben nem részesül,</w:t>
      </w:r>
    </w:p>
    <w:p w14:paraId="71B9C525" w14:textId="77777777" w:rsidR="007E5B9C" w:rsidRPr="007E5B9C" w:rsidRDefault="007E5B9C" w:rsidP="007E5B9C">
      <w:pPr>
        <w:numPr>
          <w:ilvl w:val="0"/>
          <w:numId w:val="33"/>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kérelmező legalább 3 hónapja fennálló munkaviszonya a kérelem benyújtását megelőző 60 napon belül megszűnt, és kérelmező a munkaviszony megszűnését okirattal igazolta,</w:t>
      </w:r>
    </w:p>
    <w:p w14:paraId="7ECCFEF8" w14:textId="77777777" w:rsidR="007E5B9C" w:rsidRPr="007E5B9C" w:rsidRDefault="007E5B9C" w:rsidP="007E5B9C">
      <w:pPr>
        <w:numPr>
          <w:ilvl w:val="0"/>
          <w:numId w:val="33"/>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kérelmezőnek éves közműdíj elszámolásból adódó olyan többletkiadása keletkezett, mely mértéke meghaladja a kérelmező és családja egy főre eső jövedelmének 100%-át,</w:t>
      </w:r>
    </w:p>
    <w:p w14:paraId="195E6AE7" w14:textId="77777777" w:rsidR="007E5B9C" w:rsidRPr="007E5B9C" w:rsidRDefault="007E5B9C" w:rsidP="007E5B9C">
      <w:pPr>
        <w:numPr>
          <w:ilvl w:val="0"/>
          <w:numId w:val="33"/>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bűncselekmény sértettjeként anyagi kár elszenvedése miatt kérelmező anyagi segítségre szorul, és a támogatás iránti kérelem benyújtása a bűncselekmény elkövetésétől számított 60 napon belül megtörtént.</w:t>
      </w:r>
    </w:p>
    <w:p w14:paraId="5637EEAB"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Tartós létfenntartást veszélyeztető élethelyzet alapján igényelt támogatás</w:t>
      </w:r>
    </w:p>
    <w:p w14:paraId="3ACBEC4A"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(1)</w:t>
      </w:r>
      <w:r w:rsidR="008656DE">
        <w:rPr>
          <w:rStyle w:val="Lbjegyzet-hivatkozs"/>
          <w:rFonts w:ascii="Times New Roman" w:eastAsia="Times New Roman" w:hAnsi="Times New Roman" w:cs="Times New Roman"/>
          <w:sz w:val="24"/>
          <w:szCs w:val="24"/>
          <w:lang w:eastAsia="hu-HU"/>
        </w:rPr>
        <w:footnoteReference w:id="29"/>
      </w:r>
      <w:r w:rsidRPr="007E5B9C">
        <w:rPr>
          <w:rFonts w:ascii="Times New Roman" w:eastAsia="Times New Roman" w:hAnsi="Times New Roman" w:cs="Times New Roman"/>
          <w:sz w:val="24"/>
          <w:szCs w:val="24"/>
          <w:lang w:eastAsia="hu-HU"/>
        </w:rPr>
        <w:t xml:space="preserve"> Tartós létfenntartást veszélyeztető élethelyzetben van a kérelmező </w:t>
      </w:r>
      <w:r w:rsidRPr="007E5B9C">
        <w:rPr>
          <w:rFonts w:ascii="Times New Roman" w:eastAsia="Times New Roman" w:hAnsi="Times New Roman" w:cs="Times New Roman"/>
          <w:bCs/>
          <w:sz w:val="24"/>
          <w:szCs w:val="24"/>
          <w:lang w:eastAsia="hu-HU"/>
        </w:rPr>
        <w:t>és számára rendkívüli települési támogatás állapítható meg, amennyiben</w:t>
      </w:r>
      <w:r w:rsidRPr="007E5B9C">
        <w:rPr>
          <w:rFonts w:ascii="Times New Roman" w:eastAsia="Times New Roman" w:hAnsi="Times New Roman" w:cs="Times New Roman"/>
          <w:sz w:val="24"/>
          <w:szCs w:val="24"/>
          <w:lang w:eastAsia="hu-HU"/>
        </w:rPr>
        <w:t xml:space="preserve"> az állandósult jövedelmi viszonyai miatt önmaga, illetve eltartottjai létfenntartásáról nem tud gondoskodni, továbbá kérelmező és családja egy főre jutó havi jövedelme a kérelem benyújtását megelőző három hónapban nem haladja meg a szociális vetítési alap összegének a </w:t>
      </w:r>
      <w:r w:rsidR="00F63D55">
        <w:rPr>
          <w:rFonts w:ascii="Times New Roman" w:eastAsia="Times New Roman" w:hAnsi="Times New Roman" w:cs="Times New Roman"/>
          <w:sz w:val="24"/>
          <w:szCs w:val="24"/>
          <w:lang w:eastAsia="hu-HU"/>
        </w:rPr>
        <w:t xml:space="preserve">300 </w:t>
      </w:r>
      <w:r w:rsidRPr="007E5B9C">
        <w:rPr>
          <w:rFonts w:ascii="Times New Roman" w:eastAsia="Times New Roman" w:hAnsi="Times New Roman" w:cs="Times New Roman"/>
          <w:sz w:val="24"/>
          <w:szCs w:val="24"/>
          <w:lang w:eastAsia="hu-HU"/>
        </w:rPr>
        <w:t xml:space="preserve">%-át, </w:t>
      </w:r>
      <w:proofErr w:type="spellStart"/>
      <w:r w:rsidRPr="007E5B9C">
        <w:rPr>
          <w:rFonts w:ascii="Times New Roman" w:eastAsia="Times New Roman" w:hAnsi="Times New Roman" w:cs="Times New Roman"/>
          <w:sz w:val="24"/>
          <w:szCs w:val="24"/>
          <w:lang w:eastAsia="hu-HU"/>
        </w:rPr>
        <w:t>egyedülélő</w:t>
      </w:r>
      <w:proofErr w:type="spellEnd"/>
      <w:r w:rsidRPr="007E5B9C">
        <w:rPr>
          <w:rFonts w:ascii="Times New Roman" w:eastAsia="Times New Roman" w:hAnsi="Times New Roman" w:cs="Times New Roman"/>
          <w:sz w:val="24"/>
          <w:szCs w:val="24"/>
          <w:lang w:eastAsia="hu-HU"/>
        </w:rPr>
        <w:t xml:space="preserve"> kérelmező esetén a </w:t>
      </w:r>
      <w:r w:rsidR="00F63D55">
        <w:rPr>
          <w:rFonts w:ascii="Times New Roman" w:eastAsia="Times New Roman" w:hAnsi="Times New Roman" w:cs="Times New Roman"/>
          <w:sz w:val="24"/>
          <w:szCs w:val="24"/>
          <w:lang w:eastAsia="hu-HU"/>
        </w:rPr>
        <w:t xml:space="preserve">350 </w:t>
      </w:r>
      <w:r w:rsidRPr="007E5B9C">
        <w:rPr>
          <w:rFonts w:ascii="Times New Roman" w:eastAsia="Times New Roman" w:hAnsi="Times New Roman" w:cs="Times New Roman"/>
          <w:sz w:val="24"/>
          <w:szCs w:val="24"/>
          <w:lang w:eastAsia="hu-HU"/>
        </w:rPr>
        <w:t>%-át.</w:t>
      </w:r>
    </w:p>
    <w:p w14:paraId="3C34A860"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(2) Tartós létfenntartást veszélyeztető helyzet fennállására alapozott támogatási igény esetében a rendkívüli települési támogatás megállapításának feltétele</w:t>
      </w:r>
    </w:p>
    <w:p w14:paraId="4B2C4E61" w14:textId="4C0C24C2" w:rsidR="007E5B9C" w:rsidRPr="007E5B9C" w:rsidRDefault="00F63D55" w:rsidP="007E5B9C">
      <w:pPr>
        <w:numPr>
          <w:ilvl w:val="0"/>
          <w:numId w:val="32"/>
        </w:numPr>
        <w:spacing w:after="120" w:line="240" w:lineRule="auto"/>
        <w:jc w:val="both"/>
        <w:rPr>
          <w:rFonts w:ascii="Times New Roman" w:eastAsia="Times New Roman" w:hAnsi="Times New Roman" w:cs="Times New Roman"/>
          <w:sz w:val="24"/>
          <w:szCs w:val="24"/>
          <w:lang w:eastAsia="hu-HU"/>
        </w:rPr>
      </w:pPr>
      <w:r>
        <w:rPr>
          <w:rStyle w:val="Lbjegyzet-hivatkozs"/>
          <w:rFonts w:ascii="Times New Roman" w:eastAsia="Times New Roman" w:hAnsi="Times New Roman" w:cs="Times New Roman"/>
          <w:sz w:val="24"/>
          <w:szCs w:val="24"/>
          <w:lang w:eastAsia="hu-HU"/>
        </w:rPr>
        <w:footnoteReference w:id="30"/>
      </w:r>
      <w:r w:rsidR="007E5B9C" w:rsidRPr="007E5B9C">
        <w:rPr>
          <w:rFonts w:ascii="Times New Roman" w:eastAsia="Times New Roman" w:hAnsi="Times New Roman" w:cs="Times New Roman"/>
          <w:sz w:val="24"/>
          <w:szCs w:val="24"/>
          <w:lang w:eastAsia="hu-HU"/>
        </w:rPr>
        <w:t xml:space="preserve">aktív korú kérelmező esetén </w:t>
      </w:r>
      <w:del w:id="30" w:author="takacs.lajos@szigethalom.hu" w:date="2025-10-30T10:47:00Z" w16du:dateUtc="2025-10-30T09:47:00Z">
        <w:r w:rsidR="007E5B9C" w:rsidRPr="007E5B9C" w:rsidDel="008A2080">
          <w:rPr>
            <w:rFonts w:ascii="Times New Roman" w:eastAsia="Times New Roman" w:hAnsi="Times New Roman" w:cs="Times New Roman"/>
            <w:sz w:val="24"/>
            <w:szCs w:val="24"/>
            <w:lang w:eastAsia="hu-HU"/>
          </w:rPr>
          <w:delText xml:space="preserve">legalább </w:delText>
        </w:r>
        <w:r w:rsidDel="008A2080">
          <w:rPr>
            <w:rFonts w:ascii="Times New Roman" w:eastAsia="Times New Roman" w:hAnsi="Times New Roman" w:cs="Times New Roman"/>
            <w:sz w:val="24"/>
            <w:szCs w:val="24"/>
            <w:lang w:eastAsia="hu-HU"/>
          </w:rPr>
          <w:delText xml:space="preserve">30 </w:delText>
        </w:r>
        <w:r w:rsidR="007E5B9C" w:rsidRPr="007E5B9C" w:rsidDel="008A2080">
          <w:rPr>
            <w:rFonts w:ascii="Times New Roman" w:eastAsia="Times New Roman" w:hAnsi="Times New Roman" w:cs="Times New Roman"/>
            <w:sz w:val="24"/>
            <w:szCs w:val="24"/>
            <w:lang w:eastAsia="hu-HU"/>
          </w:rPr>
          <w:delText xml:space="preserve">napja folyamatosan fennálló </w:delText>
        </w:r>
      </w:del>
      <w:r w:rsidR="007E5B9C" w:rsidRPr="007E5B9C">
        <w:rPr>
          <w:rFonts w:ascii="Times New Roman" w:eastAsia="Times New Roman" w:hAnsi="Times New Roman" w:cs="Times New Roman"/>
          <w:sz w:val="24"/>
          <w:szCs w:val="24"/>
          <w:lang w:eastAsia="hu-HU"/>
        </w:rPr>
        <w:t>regisztrált munkanélküli státusz igazolása a munkaügyi kirendeltség által,</w:t>
      </w:r>
    </w:p>
    <w:p w14:paraId="7DC7C177" w14:textId="3E5D1B94" w:rsidR="007E5B9C" w:rsidRPr="007E5B9C" w:rsidRDefault="00F63D55" w:rsidP="007E5B9C">
      <w:pPr>
        <w:numPr>
          <w:ilvl w:val="0"/>
          <w:numId w:val="32"/>
        </w:numPr>
        <w:spacing w:after="120" w:line="240" w:lineRule="auto"/>
        <w:jc w:val="both"/>
        <w:rPr>
          <w:rFonts w:ascii="Times New Roman" w:eastAsia="Times New Roman" w:hAnsi="Times New Roman" w:cs="Times New Roman"/>
          <w:sz w:val="24"/>
          <w:szCs w:val="24"/>
          <w:lang w:eastAsia="hu-HU"/>
        </w:rPr>
      </w:pPr>
      <w:r>
        <w:rPr>
          <w:rStyle w:val="Lbjegyzet-hivatkozs"/>
          <w:rFonts w:ascii="Times New Roman" w:eastAsia="Times New Roman" w:hAnsi="Times New Roman" w:cs="Times New Roman"/>
          <w:sz w:val="24"/>
          <w:szCs w:val="24"/>
          <w:lang w:eastAsia="hu-HU"/>
        </w:rPr>
        <w:footnoteReference w:id="31"/>
      </w:r>
      <w:r w:rsidR="007E5B9C" w:rsidRPr="007E5B9C">
        <w:rPr>
          <w:rFonts w:ascii="Times New Roman" w:eastAsia="Times New Roman" w:hAnsi="Times New Roman" w:cs="Times New Roman"/>
          <w:sz w:val="24"/>
          <w:szCs w:val="24"/>
          <w:lang w:eastAsia="hu-HU"/>
        </w:rPr>
        <w:t>aktív korú családtagjaival egy háztartásban élő aktív korú kérelmező esetén a munkaügyi kirendeltség által kiadott</w:t>
      </w:r>
      <w:ins w:id="31" w:author="takacs.lajos@szigethalom.hu" w:date="2025-10-30T10:47:00Z" w16du:dateUtc="2025-10-30T09:47:00Z">
        <w:r w:rsidR="008A2080">
          <w:rPr>
            <w:rFonts w:ascii="Times New Roman" w:eastAsia="Times New Roman" w:hAnsi="Times New Roman" w:cs="Times New Roman"/>
            <w:sz w:val="24"/>
            <w:szCs w:val="24"/>
            <w:lang w:eastAsia="hu-HU"/>
          </w:rPr>
          <w:t xml:space="preserve"> </w:t>
        </w:r>
      </w:ins>
      <w:del w:id="32" w:author="takacs.lajos@szigethalom.hu" w:date="2025-10-30T10:47:00Z" w16du:dateUtc="2025-10-30T09:47:00Z">
        <w:r w:rsidR="007E5B9C" w:rsidRPr="007E5B9C" w:rsidDel="008A2080">
          <w:rPr>
            <w:rFonts w:ascii="Times New Roman" w:eastAsia="Times New Roman" w:hAnsi="Times New Roman" w:cs="Times New Roman"/>
            <w:sz w:val="24"/>
            <w:szCs w:val="24"/>
            <w:lang w:eastAsia="hu-HU"/>
          </w:rPr>
          <w:delText xml:space="preserve">, legalább </w:delText>
        </w:r>
        <w:bookmarkStart w:id="33" w:name="_Hlk115899587"/>
        <w:r w:rsidDel="008A2080">
          <w:rPr>
            <w:rFonts w:ascii="Times New Roman" w:eastAsia="Times New Roman" w:hAnsi="Times New Roman" w:cs="Times New Roman"/>
            <w:sz w:val="24"/>
            <w:szCs w:val="24"/>
            <w:lang w:eastAsia="hu-HU"/>
          </w:rPr>
          <w:delText>30 n</w:delText>
        </w:r>
        <w:r w:rsidR="007E5B9C" w:rsidRPr="007E5B9C" w:rsidDel="008A2080">
          <w:rPr>
            <w:rFonts w:ascii="Times New Roman" w:eastAsia="Times New Roman" w:hAnsi="Times New Roman" w:cs="Times New Roman"/>
            <w:sz w:val="24"/>
            <w:szCs w:val="24"/>
            <w:lang w:eastAsia="hu-HU"/>
          </w:rPr>
          <w:delText xml:space="preserve">apja folyamatosan fennálló </w:delText>
        </w:r>
      </w:del>
      <w:r w:rsidR="007E5B9C" w:rsidRPr="007E5B9C">
        <w:rPr>
          <w:rFonts w:ascii="Times New Roman" w:eastAsia="Times New Roman" w:hAnsi="Times New Roman" w:cs="Times New Roman"/>
          <w:sz w:val="24"/>
          <w:szCs w:val="24"/>
          <w:lang w:eastAsia="hu-HU"/>
        </w:rPr>
        <w:t>regisztrált munkanélküli státusz</w:t>
      </w:r>
      <w:bookmarkEnd w:id="33"/>
      <w:r w:rsidR="007E5B9C" w:rsidRPr="007E5B9C">
        <w:rPr>
          <w:rFonts w:ascii="Times New Roman" w:eastAsia="Times New Roman" w:hAnsi="Times New Roman" w:cs="Times New Roman"/>
          <w:sz w:val="24"/>
          <w:szCs w:val="24"/>
          <w:lang w:eastAsia="hu-HU"/>
        </w:rPr>
        <w:t xml:space="preserve"> igazolása kérelmezőre és valamennyi aktív korú családtagra vonatkozóan, </w:t>
      </w:r>
    </w:p>
    <w:p w14:paraId="7355F773" w14:textId="77777777" w:rsidR="007E5B9C" w:rsidRPr="007E5B9C" w:rsidRDefault="007E5B9C" w:rsidP="007E5B9C">
      <w:pPr>
        <w:numPr>
          <w:ilvl w:val="0"/>
          <w:numId w:val="32"/>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iskolalátogatási igazolás, illetve tanulmányi jogviszony fennállásának igazolása </w:t>
      </w:r>
    </w:p>
    <w:p w14:paraId="4402F57B" w14:textId="77777777" w:rsidR="007E5B9C" w:rsidRPr="007E5B9C" w:rsidRDefault="007E5B9C" w:rsidP="007E5B9C">
      <w:pPr>
        <w:spacing w:after="120" w:line="240" w:lineRule="auto"/>
        <w:ind w:left="709"/>
        <w:jc w:val="both"/>
        <w:rPr>
          <w:rFonts w:ascii="Times New Roman" w:eastAsia="Times New Roman" w:hAnsi="Times New Roman" w:cs="Times New Roman"/>
          <w:sz w:val="24"/>
          <w:szCs w:val="24"/>
          <w:lang w:eastAsia="hu-HU"/>
        </w:rPr>
      </w:pPr>
      <w:proofErr w:type="spellStart"/>
      <w:r w:rsidRPr="007E5B9C">
        <w:rPr>
          <w:rFonts w:ascii="Times New Roman" w:eastAsia="Times New Roman" w:hAnsi="Times New Roman" w:cs="Times New Roman"/>
          <w:sz w:val="24"/>
          <w:szCs w:val="24"/>
          <w:lang w:eastAsia="hu-HU"/>
        </w:rPr>
        <w:t>ca</w:t>
      </w:r>
      <w:proofErr w:type="spellEnd"/>
      <w:r w:rsidRPr="007E5B9C">
        <w:rPr>
          <w:rFonts w:ascii="Times New Roman" w:eastAsia="Times New Roman" w:hAnsi="Times New Roman" w:cs="Times New Roman"/>
          <w:sz w:val="24"/>
          <w:szCs w:val="24"/>
          <w:lang w:eastAsia="hu-HU"/>
        </w:rPr>
        <w:t xml:space="preserve">) a húszévesnél fiatalabb, önálló keresettel nem rendelkező; </w:t>
      </w:r>
    </w:p>
    <w:p w14:paraId="40904F84" w14:textId="77777777" w:rsidR="007E5B9C" w:rsidRPr="007E5B9C" w:rsidRDefault="007E5B9C" w:rsidP="007E5B9C">
      <w:pPr>
        <w:spacing w:after="120" w:line="240" w:lineRule="auto"/>
        <w:ind w:left="709"/>
        <w:jc w:val="both"/>
        <w:rPr>
          <w:rFonts w:ascii="Times New Roman" w:eastAsia="Times New Roman" w:hAnsi="Times New Roman" w:cs="Times New Roman"/>
          <w:sz w:val="24"/>
          <w:szCs w:val="24"/>
          <w:lang w:eastAsia="hu-HU"/>
        </w:rPr>
      </w:pPr>
      <w:proofErr w:type="spellStart"/>
      <w:r w:rsidRPr="007E5B9C">
        <w:rPr>
          <w:rFonts w:ascii="Times New Roman" w:eastAsia="Times New Roman" w:hAnsi="Times New Roman" w:cs="Times New Roman"/>
          <w:sz w:val="24"/>
          <w:szCs w:val="24"/>
          <w:lang w:eastAsia="hu-HU"/>
        </w:rPr>
        <w:t>cb</w:t>
      </w:r>
      <w:proofErr w:type="spellEnd"/>
      <w:r w:rsidRPr="007E5B9C">
        <w:rPr>
          <w:rFonts w:ascii="Times New Roman" w:eastAsia="Times New Roman" w:hAnsi="Times New Roman" w:cs="Times New Roman"/>
          <w:sz w:val="24"/>
          <w:szCs w:val="24"/>
          <w:lang w:eastAsia="hu-HU"/>
        </w:rPr>
        <w:t xml:space="preserve">) a huszonhárom évesnél fiatalabb, önálló keresettel nem rendelkező, nappali oktatás munkarendje szerint tanulmányokat folytató; </w:t>
      </w:r>
    </w:p>
    <w:p w14:paraId="7B476101" w14:textId="77777777" w:rsidR="007E5B9C" w:rsidRPr="007E5B9C" w:rsidRDefault="007E5B9C" w:rsidP="007E5B9C">
      <w:pPr>
        <w:spacing w:after="120" w:line="240" w:lineRule="auto"/>
        <w:ind w:left="709"/>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cc) a huszonöt évesnél fiatalabb, önálló keresettel nem rendelkező, felsőoktatási intézmény nappali tagozatán tanulmányokat folytató </w:t>
      </w:r>
    </w:p>
    <w:p w14:paraId="7C614C56" w14:textId="77777777" w:rsidR="007E5B9C" w:rsidRPr="007E5B9C" w:rsidRDefault="007E5B9C" w:rsidP="007E5B9C">
      <w:pPr>
        <w:spacing w:after="120" w:line="240" w:lineRule="auto"/>
        <w:ind w:left="709"/>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vér szerinti gyermek, örökbe fogadott gyermek, mostohagyermek és a Polgári Törvénykönyv szerinti gyermekvédelmi nevelőszülő által e jogviszonya keretében nevelt gyermek kivételével a nevelt gyermek esetén;</w:t>
      </w:r>
    </w:p>
    <w:p w14:paraId="3BBA6B84" w14:textId="77777777" w:rsidR="007E5B9C" w:rsidRPr="007E5B9C" w:rsidRDefault="007E5B9C" w:rsidP="007E5B9C">
      <w:pPr>
        <w:numPr>
          <w:ilvl w:val="0"/>
          <w:numId w:val="32"/>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lastRenderedPageBreak/>
        <w:t>annak igazolása, hogy aktív korú kérelmezőt, illetve aktív korú családtagjait a munkaügyi kirendeltség egyéb jogszabályban foglalt okból kifolyólag nem veszi nyilvántartásba.</w:t>
      </w:r>
    </w:p>
    <w:p w14:paraId="79BB6C8F"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Rendkívüli települési támogatás megállapításának közös szabályai</w:t>
      </w:r>
    </w:p>
    <w:p w14:paraId="2640A056"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bCs/>
          <w:sz w:val="24"/>
          <w:szCs w:val="24"/>
          <w:lang w:eastAsia="hu-HU"/>
        </w:rPr>
        <w:t>(1) A rendkívüli települési támogatás megállapításának feltétele, hogy kérelmező az adott rendkívüli élethelyzet fennállását hitelt érdemlően – okirattal igazolhatóság esetén okirattal -igazolja.</w:t>
      </w:r>
    </w:p>
    <w:p w14:paraId="1853DCC9"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(2) Egy kérelemre egyszeri és rendszeres támogatás együttesen is megállapítható.</w:t>
      </w:r>
    </w:p>
    <w:p w14:paraId="6449C0D1"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(3) Rendszeres támogatás időszakos létfenntartást veszélyeztető élethelyzet esetén legfeljebb 3 hónap, tartós létfenntartást veszélyeztető élethelyzet esetén legfeljebb 6 hónap időtartamra állapítható meg.</w:t>
      </w:r>
    </w:p>
    <w:p w14:paraId="7C76FBCC"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(4) Egyszeri támogatás esetén a támogatás folyósítása a döntést követő naptól számított nyolc napon belül </w:t>
      </w:r>
      <w:r w:rsidRPr="007E5B9C">
        <w:rPr>
          <w:rFonts w:ascii="Times New Roman" w:eastAsia="Times New Roman" w:hAnsi="Times New Roman" w:cs="Times New Roman"/>
          <w:color w:val="000000"/>
          <w:sz w:val="24"/>
          <w:szCs w:val="24"/>
          <w:lang w:eastAsia="hu-HU"/>
        </w:rPr>
        <w:t>folyószámlára utalással,</w:t>
      </w:r>
      <w:r w:rsidRPr="007E5B9C">
        <w:rPr>
          <w:rFonts w:ascii="Times New Roman" w:eastAsia="Times New Roman" w:hAnsi="Times New Roman" w:cs="Times New Roman"/>
          <w:sz w:val="24"/>
          <w:szCs w:val="24"/>
          <w:lang w:eastAsia="hu-HU"/>
        </w:rPr>
        <w:t xml:space="preserve"> </w:t>
      </w:r>
      <w:r w:rsidRPr="007E5B9C">
        <w:rPr>
          <w:rFonts w:ascii="Times New Roman" w:eastAsia="Times New Roman" w:hAnsi="Times New Roman" w:cs="Times New Roman"/>
          <w:color w:val="000000"/>
          <w:sz w:val="24"/>
          <w:szCs w:val="24"/>
          <w:lang w:eastAsia="hu-HU"/>
        </w:rPr>
        <w:t xml:space="preserve">lakcímre utalással vagy a házipénztárból </w:t>
      </w:r>
      <w:r w:rsidRPr="007E5B9C">
        <w:rPr>
          <w:rFonts w:ascii="Times New Roman" w:eastAsia="Times New Roman" w:hAnsi="Times New Roman" w:cs="Times New Roman"/>
          <w:sz w:val="24"/>
          <w:szCs w:val="24"/>
          <w:lang w:eastAsia="hu-HU"/>
        </w:rPr>
        <w:t>történő kifizetéssel történik.</w:t>
      </w:r>
    </w:p>
    <w:p w14:paraId="7BA6B432"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(5) Rendszeres támogatás kifizetése utólag, a támogatás megállapítását követő hónap 5. napjáig kerül kifizetésre lakcímre utalással, vagy folyószámlára utalással.</w:t>
      </w:r>
    </w:p>
    <w:p w14:paraId="455BE25E" w14:textId="77777777" w:rsidR="007E5B9C" w:rsidRPr="007E5B9C" w:rsidRDefault="007E5B9C" w:rsidP="007E5B9C">
      <w:pPr>
        <w:spacing w:after="120" w:line="240" w:lineRule="auto"/>
        <w:jc w:val="both"/>
        <w:rPr>
          <w:rFonts w:ascii="Times New Roman" w:eastAsia="Times New Roman" w:hAnsi="Times New Roman" w:cs="Times New Roman"/>
          <w:bCs/>
          <w:sz w:val="24"/>
          <w:szCs w:val="24"/>
          <w:lang w:eastAsia="hu-HU"/>
        </w:rPr>
      </w:pPr>
      <w:r w:rsidRPr="007E5B9C">
        <w:rPr>
          <w:rFonts w:ascii="Times New Roman" w:eastAsia="Times New Roman" w:hAnsi="Times New Roman" w:cs="Times New Roman"/>
          <w:bCs/>
          <w:sz w:val="24"/>
          <w:szCs w:val="24"/>
          <w:lang w:eastAsia="hu-HU"/>
        </w:rPr>
        <w:t xml:space="preserve">(6) </w:t>
      </w:r>
      <w:r w:rsidR="00FB601B">
        <w:rPr>
          <w:rStyle w:val="Lbjegyzet-hivatkozs"/>
          <w:rFonts w:ascii="Times New Roman" w:eastAsia="Times New Roman" w:hAnsi="Times New Roman" w:cs="Times New Roman"/>
          <w:bCs/>
          <w:sz w:val="24"/>
          <w:szCs w:val="24"/>
          <w:lang w:eastAsia="hu-HU"/>
        </w:rPr>
        <w:footnoteReference w:id="32"/>
      </w:r>
      <w:r w:rsidRPr="007E5B9C">
        <w:rPr>
          <w:rFonts w:ascii="Times New Roman" w:eastAsia="Times New Roman" w:hAnsi="Times New Roman" w:cs="Times New Roman"/>
          <w:bCs/>
          <w:sz w:val="24"/>
          <w:szCs w:val="24"/>
          <w:lang w:eastAsia="hu-HU"/>
        </w:rPr>
        <w:t xml:space="preserve">Nem állapítható meg támogatás, amennyiben </w:t>
      </w:r>
      <w:r w:rsidRPr="007E5B9C">
        <w:rPr>
          <w:rFonts w:ascii="Times New Roman" w:eastAsia="Times New Roman" w:hAnsi="Times New Roman" w:cs="Times New Roman"/>
          <w:sz w:val="24"/>
          <w:szCs w:val="24"/>
          <w:lang w:eastAsia="hu-HU"/>
        </w:rPr>
        <w:t xml:space="preserve">ugyanazon rendkívüli élethelyzetre, illetve létfenntartási gondot okozó élethelyzetre vonatkozóan </w:t>
      </w:r>
      <w:r w:rsidRPr="007E5B9C">
        <w:rPr>
          <w:rFonts w:ascii="Times New Roman" w:eastAsia="Times New Roman" w:hAnsi="Times New Roman" w:cs="Times New Roman"/>
          <w:bCs/>
          <w:sz w:val="24"/>
          <w:szCs w:val="24"/>
          <w:lang w:eastAsia="hu-HU"/>
        </w:rPr>
        <w:t xml:space="preserve">kérelmező vagy családja részére </w:t>
      </w:r>
      <w:r w:rsidR="00FB601B">
        <w:rPr>
          <w:rFonts w:ascii="Times New Roman" w:eastAsia="Times New Roman" w:hAnsi="Times New Roman" w:cs="Times New Roman"/>
          <w:bCs/>
          <w:sz w:val="24"/>
          <w:szCs w:val="24"/>
          <w:lang w:eastAsia="hu-HU"/>
        </w:rPr>
        <w:t>még folyósítás alatt áll egy korábban megállapításra került</w:t>
      </w:r>
      <w:r w:rsidRPr="007E5B9C">
        <w:rPr>
          <w:rFonts w:ascii="Times New Roman" w:eastAsia="Times New Roman" w:hAnsi="Times New Roman" w:cs="Times New Roman"/>
          <w:bCs/>
          <w:sz w:val="24"/>
          <w:szCs w:val="24"/>
          <w:lang w:eastAsia="hu-HU"/>
        </w:rPr>
        <w:t xml:space="preserve"> rendkívüli települési támogatás.</w:t>
      </w:r>
    </w:p>
    <w:p w14:paraId="710801E4" w14:textId="77777777" w:rsidR="007E5B9C" w:rsidRPr="007E5B9C" w:rsidRDefault="007E5B9C" w:rsidP="007E5B9C">
      <w:pPr>
        <w:spacing w:after="120" w:line="240" w:lineRule="auto"/>
        <w:jc w:val="both"/>
        <w:rPr>
          <w:rFonts w:ascii="Times New Roman" w:eastAsia="Times New Roman" w:hAnsi="Times New Roman" w:cs="Times New Roman"/>
          <w:color w:val="FF0000"/>
          <w:sz w:val="24"/>
          <w:szCs w:val="24"/>
          <w:lang w:eastAsia="hu-HU"/>
        </w:rPr>
      </w:pPr>
      <w:r w:rsidRPr="007E5B9C">
        <w:rPr>
          <w:rFonts w:ascii="Times New Roman" w:eastAsia="Times New Roman" w:hAnsi="Times New Roman" w:cs="Times New Roman"/>
          <w:sz w:val="24"/>
          <w:szCs w:val="24"/>
          <w:lang w:eastAsia="hu-HU"/>
        </w:rPr>
        <w:t>(7)</w:t>
      </w:r>
      <w:r w:rsidR="00CE162C">
        <w:rPr>
          <w:rStyle w:val="Lbjegyzet-hivatkozs"/>
          <w:rFonts w:ascii="Times New Roman" w:eastAsia="Times New Roman" w:hAnsi="Times New Roman" w:cs="Times New Roman"/>
          <w:sz w:val="24"/>
          <w:szCs w:val="24"/>
          <w:lang w:eastAsia="hu-HU"/>
        </w:rPr>
        <w:footnoteReference w:id="33"/>
      </w:r>
      <w:r w:rsidRPr="007E5B9C">
        <w:rPr>
          <w:rFonts w:ascii="Times New Roman" w:eastAsia="Times New Roman" w:hAnsi="Times New Roman" w:cs="Times New Roman"/>
          <w:sz w:val="24"/>
          <w:szCs w:val="24"/>
          <w:lang w:eastAsia="hu-HU"/>
        </w:rPr>
        <w:t xml:space="preserve"> </w:t>
      </w:r>
    </w:p>
    <w:p w14:paraId="5B3D8E8C"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A támogatás mértéke</w:t>
      </w:r>
    </w:p>
    <w:p w14:paraId="6392817A"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(1) </w:t>
      </w:r>
      <w:r w:rsidR="009B6D0B">
        <w:rPr>
          <w:rStyle w:val="Lbjegyzet-hivatkozs"/>
          <w:rFonts w:ascii="Times New Roman" w:eastAsia="Times New Roman" w:hAnsi="Times New Roman" w:cs="Times New Roman"/>
          <w:sz w:val="24"/>
          <w:szCs w:val="24"/>
          <w:lang w:eastAsia="hu-HU"/>
        </w:rPr>
        <w:footnoteReference w:id="34"/>
      </w:r>
      <w:r w:rsidRPr="007E5B9C">
        <w:rPr>
          <w:rFonts w:ascii="Times New Roman" w:eastAsia="Times New Roman" w:hAnsi="Times New Roman" w:cs="Times New Roman"/>
          <w:sz w:val="24"/>
          <w:szCs w:val="24"/>
          <w:lang w:eastAsia="hu-HU"/>
        </w:rPr>
        <w:t xml:space="preserve">Létfenntartást veszélyeztető rendkívüli élethelyzet esetén a támogatás mértéke nem haladhatja meg a rendkívüli élethelyzettel járó váratlan kiadás, illetve kieső jövedelem 70%-át, </w:t>
      </w:r>
      <w:r w:rsidR="009B6D0B">
        <w:rPr>
          <w:rFonts w:ascii="Times New Roman" w:eastAsia="Times New Roman" w:hAnsi="Times New Roman" w:cs="Times New Roman"/>
          <w:sz w:val="24"/>
          <w:szCs w:val="24"/>
          <w:lang w:eastAsia="hu-HU"/>
        </w:rPr>
        <w:t xml:space="preserve">továbbá – az elemi kár kivételével – nem haladhatja meg </w:t>
      </w:r>
      <w:r w:rsidRPr="007E5B9C">
        <w:rPr>
          <w:rFonts w:ascii="Times New Roman" w:eastAsia="Times New Roman" w:hAnsi="Times New Roman" w:cs="Times New Roman"/>
          <w:sz w:val="24"/>
          <w:szCs w:val="24"/>
          <w:lang w:eastAsia="hu-HU"/>
        </w:rPr>
        <w:t>a (4) bekezdésben megállapított mérték 60%-át.</w:t>
      </w:r>
    </w:p>
    <w:p w14:paraId="067DFF63"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(2) Időszakos létfenntartást veszélyeztető élethelyzet fennállása miatt megállapított rendkívüli települési támogatás nem haladhatja meg a létfenntartást veszélyeztető esemény következtében igazoltan felmerült kiadások, illetve kiesett jövedelem együttes összegének 50%-át, továbbá nem haladhatja meg a (4) bekezdésben megállapított mérték 60%-át.</w:t>
      </w:r>
    </w:p>
    <w:p w14:paraId="2ABB392E"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(3) Tartós létfenntartást veszélyeztető élethelyzet fennállása miatt megállapított rendkívüli települési támogatás esetén legalább a szociális vetítési alap 100%-a adható, de a támogatás mértéke nem haladhatja meg a (4) bekezdésben foglalt mérték 60%-át.</w:t>
      </w:r>
    </w:p>
    <w:p w14:paraId="6B8D66BC" w14:textId="77777777" w:rsidR="007E5B9C" w:rsidRPr="007E5B9C" w:rsidRDefault="007E5B9C" w:rsidP="007E5B9C">
      <w:pPr>
        <w:spacing w:after="120" w:line="240" w:lineRule="auto"/>
        <w:jc w:val="both"/>
        <w:rPr>
          <w:rFonts w:ascii="Times New Roman" w:eastAsia="Times New Roman" w:hAnsi="Times New Roman" w:cs="Times New Roman"/>
          <w:bCs/>
          <w:sz w:val="24"/>
          <w:szCs w:val="24"/>
          <w:lang w:eastAsia="hu-HU"/>
        </w:rPr>
      </w:pPr>
      <w:r w:rsidRPr="007E5B9C">
        <w:rPr>
          <w:rFonts w:ascii="Times New Roman" w:eastAsia="Times New Roman" w:hAnsi="Times New Roman" w:cs="Times New Roman"/>
          <w:sz w:val="24"/>
          <w:szCs w:val="24"/>
          <w:lang w:eastAsia="hu-HU"/>
        </w:rPr>
        <w:t>(4)</w:t>
      </w:r>
      <w:r w:rsidR="004768AF">
        <w:rPr>
          <w:rStyle w:val="Lbjegyzet-hivatkozs"/>
          <w:rFonts w:ascii="Times New Roman" w:eastAsia="Times New Roman" w:hAnsi="Times New Roman" w:cs="Times New Roman"/>
          <w:sz w:val="24"/>
          <w:szCs w:val="24"/>
          <w:lang w:eastAsia="hu-HU"/>
        </w:rPr>
        <w:footnoteReference w:id="35"/>
      </w:r>
      <w:r w:rsidRPr="007E5B9C">
        <w:rPr>
          <w:rFonts w:ascii="Times New Roman" w:eastAsia="Times New Roman" w:hAnsi="Times New Roman" w:cs="Times New Roman"/>
          <w:sz w:val="24"/>
          <w:szCs w:val="24"/>
          <w:lang w:eastAsia="hu-HU"/>
        </w:rPr>
        <w:t xml:space="preserve"> </w:t>
      </w:r>
      <w:r w:rsidRPr="007E5B9C">
        <w:rPr>
          <w:rFonts w:ascii="Times New Roman" w:eastAsia="Times New Roman" w:hAnsi="Times New Roman" w:cs="Times New Roman"/>
          <w:bCs/>
          <w:sz w:val="24"/>
          <w:szCs w:val="24"/>
          <w:lang w:eastAsia="hu-HU"/>
        </w:rPr>
        <w:t>Rendkívüli települési támogatás</w:t>
      </w:r>
      <w:r w:rsidR="009B6D0B">
        <w:rPr>
          <w:rFonts w:ascii="Times New Roman" w:eastAsia="Times New Roman" w:hAnsi="Times New Roman" w:cs="Times New Roman"/>
          <w:bCs/>
          <w:sz w:val="24"/>
          <w:szCs w:val="24"/>
          <w:lang w:eastAsia="hu-HU"/>
        </w:rPr>
        <w:t xml:space="preserve">ként </w:t>
      </w:r>
      <w:r w:rsidRPr="007E5B9C">
        <w:rPr>
          <w:rFonts w:ascii="Times New Roman" w:eastAsia="Times New Roman" w:hAnsi="Times New Roman" w:cs="Times New Roman"/>
          <w:bCs/>
          <w:sz w:val="24"/>
          <w:szCs w:val="24"/>
          <w:lang w:eastAsia="hu-HU"/>
        </w:rPr>
        <w:t xml:space="preserve">egy család részére egy évben összesen legfeljebb a szociális vetítési alap </w:t>
      </w:r>
      <w:r w:rsidR="004768AF">
        <w:rPr>
          <w:rFonts w:ascii="Times New Roman" w:eastAsia="Times New Roman" w:hAnsi="Times New Roman" w:cs="Times New Roman"/>
          <w:bCs/>
          <w:sz w:val="24"/>
          <w:szCs w:val="24"/>
          <w:lang w:eastAsia="hu-HU"/>
        </w:rPr>
        <w:t>8</w:t>
      </w:r>
      <w:r w:rsidR="009B6D0B">
        <w:rPr>
          <w:rFonts w:ascii="Times New Roman" w:eastAsia="Times New Roman" w:hAnsi="Times New Roman" w:cs="Times New Roman"/>
          <w:bCs/>
          <w:sz w:val="24"/>
          <w:szCs w:val="24"/>
          <w:lang w:eastAsia="hu-HU"/>
        </w:rPr>
        <w:t>00%-a adható azzal, hogy az elemi kár esetére megállapított támogatás nem számít bele ebbe az összegbe</w:t>
      </w:r>
      <w:r w:rsidRPr="007E5B9C">
        <w:rPr>
          <w:rFonts w:ascii="Times New Roman" w:eastAsia="Times New Roman" w:hAnsi="Times New Roman" w:cs="Times New Roman"/>
          <w:bCs/>
          <w:sz w:val="24"/>
          <w:szCs w:val="24"/>
          <w:lang w:eastAsia="hu-HU"/>
        </w:rPr>
        <w:t>.</w:t>
      </w:r>
    </w:p>
    <w:p w14:paraId="2AAB3003" w14:textId="77777777" w:rsidR="007E5B9C" w:rsidRDefault="007E5B9C" w:rsidP="007E5B9C">
      <w:pPr>
        <w:spacing w:after="120" w:line="240" w:lineRule="auto"/>
        <w:jc w:val="both"/>
        <w:rPr>
          <w:rFonts w:ascii="Times New Roman" w:eastAsia="Times New Roman" w:hAnsi="Times New Roman" w:cs="Times New Roman"/>
          <w:bCs/>
          <w:sz w:val="24"/>
          <w:szCs w:val="24"/>
          <w:lang w:eastAsia="hu-HU"/>
        </w:rPr>
      </w:pPr>
      <w:r w:rsidRPr="007E5B9C">
        <w:rPr>
          <w:rFonts w:ascii="Times New Roman" w:eastAsia="Times New Roman" w:hAnsi="Times New Roman" w:cs="Times New Roman"/>
          <w:bCs/>
          <w:sz w:val="24"/>
          <w:szCs w:val="24"/>
          <w:lang w:eastAsia="hu-HU"/>
        </w:rPr>
        <w:lastRenderedPageBreak/>
        <w:t>(5)</w:t>
      </w:r>
      <w:r w:rsidR="00215F06">
        <w:rPr>
          <w:rStyle w:val="Lbjegyzet-hivatkozs"/>
          <w:rFonts w:ascii="Times New Roman" w:eastAsia="Times New Roman" w:hAnsi="Times New Roman" w:cs="Times New Roman"/>
          <w:bCs/>
          <w:sz w:val="24"/>
          <w:szCs w:val="24"/>
          <w:lang w:eastAsia="hu-HU"/>
        </w:rPr>
        <w:footnoteReference w:id="36"/>
      </w:r>
      <w:r w:rsidRPr="007E5B9C">
        <w:rPr>
          <w:rFonts w:ascii="Times New Roman" w:eastAsia="Times New Roman" w:hAnsi="Times New Roman" w:cs="Times New Roman"/>
          <w:bCs/>
          <w:sz w:val="24"/>
          <w:szCs w:val="24"/>
          <w:lang w:eastAsia="hu-HU"/>
        </w:rPr>
        <w:t xml:space="preserve"> </w:t>
      </w:r>
      <w:r w:rsidR="00215F06">
        <w:rPr>
          <w:rFonts w:ascii="Times New Roman" w:eastAsia="Times New Roman" w:hAnsi="Times New Roman" w:cs="Times New Roman"/>
          <w:bCs/>
          <w:sz w:val="24"/>
          <w:szCs w:val="24"/>
          <w:lang w:eastAsia="hu-HU"/>
        </w:rPr>
        <w:t xml:space="preserve">A rendkívüli települési támogatás legkisebb összege </w:t>
      </w:r>
      <w:r w:rsidRPr="007E5B9C">
        <w:rPr>
          <w:rFonts w:ascii="Times New Roman" w:eastAsia="Times New Roman" w:hAnsi="Times New Roman" w:cs="Times New Roman"/>
          <w:bCs/>
          <w:sz w:val="24"/>
          <w:szCs w:val="24"/>
          <w:lang w:eastAsia="hu-HU"/>
        </w:rPr>
        <w:t>5 000Ft</w:t>
      </w:r>
      <w:r w:rsidR="00215F06">
        <w:rPr>
          <w:rFonts w:ascii="Times New Roman" w:eastAsia="Times New Roman" w:hAnsi="Times New Roman" w:cs="Times New Roman"/>
          <w:bCs/>
          <w:sz w:val="24"/>
          <w:szCs w:val="24"/>
          <w:lang w:eastAsia="hu-HU"/>
        </w:rPr>
        <w:t>.</w:t>
      </w:r>
    </w:p>
    <w:p w14:paraId="045DA45B" w14:textId="77777777" w:rsidR="006F1897" w:rsidRPr="007E5B9C" w:rsidRDefault="006F1897" w:rsidP="007E5B9C">
      <w:pPr>
        <w:spacing w:after="120" w:line="240" w:lineRule="auto"/>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(6)</w:t>
      </w:r>
      <w:r>
        <w:rPr>
          <w:rStyle w:val="Lbjegyzet-hivatkozs"/>
          <w:rFonts w:ascii="Times New Roman" w:eastAsia="Times New Roman" w:hAnsi="Times New Roman" w:cs="Times New Roman"/>
          <w:bCs/>
          <w:sz w:val="24"/>
          <w:szCs w:val="24"/>
          <w:lang w:eastAsia="hu-HU"/>
        </w:rPr>
        <w:footnoteReference w:id="37"/>
      </w:r>
      <w:r>
        <w:rPr>
          <w:rFonts w:ascii="Times New Roman" w:eastAsia="Times New Roman" w:hAnsi="Times New Roman" w:cs="Times New Roman"/>
          <w:bCs/>
          <w:sz w:val="24"/>
          <w:szCs w:val="24"/>
          <w:lang w:eastAsia="hu-HU"/>
        </w:rPr>
        <w:t xml:space="preserve"> </w:t>
      </w:r>
      <w:r w:rsidRPr="00961B62">
        <w:rPr>
          <w:rFonts w:ascii="Times New Roman" w:eastAsia="Times New Roman" w:hAnsi="Times New Roman" w:cs="Times New Roman"/>
          <w:color w:val="000000"/>
          <w:sz w:val="24"/>
          <w:szCs w:val="24"/>
          <w:lang w:eastAsia="hu-HU"/>
        </w:rPr>
        <w:t xml:space="preserve">Nem állapítható meg rendkívüli települési támogatás, ha a létfenntartást veszélyeztető rendkívüli élethelyzet, </w:t>
      </w:r>
      <w:r w:rsidRPr="00961B62">
        <w:rPr>
          <w:rFonts w:ascii="Times New Roman" w:eastAsia="Times New Roman" w:hAnsi="Times New Roman" w:cs="Times New Roman"/>
          <w:bCs/>
          <w:sz w:val="24"/>
          <w:szCs w:val="24"/>
          <w:lang w:eastAsia="hu-HU"/>
        </w:rPr>
        <w:t xml:space="preserve">időszakos vagy </w:t>
      </w:r>
      <w:r w:rsidRPr="00961B62">
        <w:rPr>
          <w:rFonts w:ascii="Times New Roman" w:eastAsia="Times New Roman" w:hAnsi="Times New Roman" w:cs="Times New Roman"/>
          <w:sz w:val="24"/>
          <w:szCs w:val="24"/>
          <w:lang w:eastAsia="hu-HU"/>
        </w:rPr>
        <w:t>tartós létfenntartás veszélyeztető élethelyzet következtében keletkező váratlan kiadás összege, illetve a jövedelem</w:t>
      </w:r>
      <w:r>
        <w:rPr>
          <w:rFonts w:ascii="Times New Roman" w:eastAsia="Times New Roman" w:hAnsi="Times New Roman" w:cs="Times New Roman"/>
          <w:sz w:val="24"/>
          <w:szCs w:val="24"/>
          <w:lang w:eastAsia="hu-HU"/>
        </w:rPr>
        <w:t xml:space="preserve"> </w:t>
      </w:r>
      <w:r w:rsidRPr="00961B62">
        <w:rPr>
          <w:rFonts w:ascii="Times New Roman" w:eastAsia="Times New Roman" w:hAnsi="Times New Roman" w:cs="Times New Roman"/>
          <w:sz w:val="24"/>
          <w:szCs w:val="24"/>
          <w:lang w:eastAsia="hu-HU"/>
        </w:rPr>
        <w:t>kiesés egy havi összege nem éri el az 5.000Ft-ot.</w:t>
      </w:r>
    </w:p>
    <w:p w14:paraId="1776F28E"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bCs/>
          <w:sz w:val="24"/>
          <w:szCs w:val="24"/>
          <w:lang w:eastAsia="hu-HU"/>
        </w:rPr>
      </w:pPr>
      <w:r w:rsidRPr="007E5B9C">
        <w:rPr>
          <w:rFonts w:ascii="Times New Roman" w:eastAsia="Times New Roman" w:hAnsi="Times New Roman" w:cs="Times New Roman"/>
          <w:bCs/>
          <w:sz w:val="24"/>
          <w:szCs w:val="24"/>
          <w:lang w:eastAsia="hu-HU"/>
        </w:rPr>
        <w:t xml:space="preserve">§ </w:t>
      </w:r>
      <w:r w:rsidRPr="007E5B9C">
        <w:rPr>
          <w:rFonts w:ascii="Times New Roman" w:eastAsia="Times New Roman" w:hAnsi="Times New Roman" w:cs="Times New Roman"/>
          <w:sz w:val="24"/>
          <w:szCs w:val="24"/>
          <w:lang w:eastAsia="hu-HU"/>
        </w:rPr>
        <w:t>A rendkívüli települési támogatás megállapítását a Képviselő-testület a polgármester hatáskörébe utalja.</w:t>
      </w:r>
    </w:p>
    <w:p w14:paraId="4943ED9A" w14:textId="77777777" w:rsidR="007E5B9C" w:rsidRPr="007E5B9C" w:rsidRDefault="007E5B9C" w:rsidP="007E5B9C">
      <w:pPr>
        <w:keepNext/>
        <w:spacing w:before="240" w:after="240" w:line="240" w:lineRule="auto"/>
        <w:ind w:left="357"/>
        <w:jc w:val="center"/>
        <w:outlineLvl w:val="1"/>
        <w:rPr>
          <w:rFonts w:ascii="Times New Roman" w:eastAsia="Times New Roman" w:hAnsi="Times New Roman" w:cs="Times New Roman"/>
          <w:b/>
          <w:color w:val="000000"/>
          <w:sz w:val="24"/>
          <w:szCs w:val="24"/>
          <w:lang w:eastAsia="hu-HU"/>
        </w:rPr>
      </w:pPr>
      <w:r w:rsidRPr="007E5B9C">
        <w:rPr>
          <w:rFonts w:ascii="Times New Roman" w:eastAsia="Times New Roman" w:hAnsi="Times New Roman" w:cs="Times New Roman"/>
          <w:b/>
          <w:color w:val="000000"/>
          <w:sz w:val="24"/>
          <w:szCs w:val="24"/>
          <w:lang w:eastAsia="hu-HU"/>
        </w:rPr>
        <w:t>14. Utazási támogatás</w:t>
      </w:r>
    </w:p>
    <w:p w14:paraId="4DFF19BE"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Az utazási támogatás jóléti támogatásként, a gyógypedagógia nevelési-oktatási intézmény, a korai fejlesztést és gondozást, fejlesztő felkészítést nyújtó intézmény és rehabilitációs célú szakszolgálat (a továbbiakban együttesen: szolgáltatást nyújtó intézmény) rendszeres igénybevételével felmerült utazási költség támogatásához nyújtható azon a gyermekek, vagy fiatal felnőttek részére, akiknek az oktatása, képzése vagy fejlesztése helyi intézményben nem oldható meg. Utazási támogatás nyújtható azon gyermekek részére is, ahol a 18 év alatti gyermek súlyos betegsége vagy fogyatékossága miatt egészségügyi intézményben folyamatos rehabilitációra szorul.</w:t>
      </w:r>
    </w:p>
    <w:p w14:paraId="4E8B5DF9"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(1) Utazási támogatásra jogosult az a</w:t>
      </w:r>
    </w:p>
    <w:p w14:paraId="53A0EC07" w14:textId="77777777" w:rsidR="007E5B9C" w:rsidRPr="007E5B9C" w:rsidRDefault="007E5B9C" w:rsidP="007E5B9C">
      <w:pPr>
        <w:numPr>
          <w:ilvl w:val="1"/>
          <w:numId w:val="25"/>
        </w:numPr>
        <w:spacing w:after="120" w:line="240" w:lineRule="auto"/>
        <w:ind w:left="567"/>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18. életévét be nem töltött gyermek, akinek a </w:t>
      </w:r>
    </w:p>
    <w:p w14:paraId="5F8BA8D3" w14:textId="77777777" w:rsidR="007E5B9C" w:rsidRPr="007E5B9C" w:rsidRDefault="007E5B9C" w:rsidP="007E5B9C">
      <w:pPr>
        <w:numPr>
          <w:ilvl w:val="0"/>
          <w:numId w:val="37"/>
        </w:numPr>
        <w:spacing w:after="120" w:line="240" w:lineRule="auto"/>
        <w:ind w:left="567" w:firstLine="284"/>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tanulási képességet vizsgáló szakértői és rehabilitációs bizottság, vagy</w:t>
      </w:r>
    </w:p>
    <w:p w14:paraId="0BD89028" w14:textId="77777777" w:rsidR="007E5B9C" w:rsidRPr="007E5B9C" w:rsidRDefault="007E5B9C" w:rsidP="007E5B9C">
      <w:pPr>
        <w:spacing w:after="120" w:line="240" w:lineRule="auto"/>
        <w:ind w:left="851"/>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ab) az országos szakértői és rehabilitációs tevékenységet végző szakértői és rehabilitációs bizottság </w:t>
      </w:r>
    </w:p>
    <w:p w14:paraId="0E1EF86B" w14:textId="77777777" w:rsidR="007E5B9C" w:rsidRPr="007E5B9C" w:rsidRDefault="007E5B9C" w:rsidP="007E5B9C">
      <w:pPr>
        <w:spacing w:after="120" w:line="240" w:lineRule="auto"/>
        <w:ind w:left="567"/>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szakértői véleménye alapján szükséges a szolgáltatást nyújtó intézmény igénybevétele</w:t>
      </w:r>
    </w:p>
    <w:p w14:paraId="552CE8F3" w14:textId="77777777" w:rsidR="007E5B9C" w:rsidRPr="007E5B9C" w:rsidRDefault="007E5B9C" w:rsidP="007E5B9C">
      <w:pPr>
        <w:numPr>
          <w:ilvl w:val="1"/>
          <w:numId w:val="25"/>
        </w:numPr>
        <w:spacing w:after="120" w:line="240" w:lineRule="auto"/>
        <w:ind w:left="567"/>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18. életévét betöltött nagykorú személy, akinek a tankötelezettség meghosszabbításáról a </w:t>
      </w:r>
    </w:p>
    <w:p w14:paraId="36F1A871" w14:textId="77777777" w:rsidR="007E5B9C" w:rsidRPr="007E5B9C" w:rsidRDefault="007E5B9C" w:rsidP="007E5B9C">
      <w:pPr>
        <w:spacing w:after="120" w:line="240" w:lineRule="auto"/>
        <w:ind w:left="851"/>
        <w:jc w:val="both"/>
        <w:rPr>
          <w:rFonts w:ascii="Times New Roman" w:eastAsia="Times New Roman" w:hAnsi="Times New Roman" w:cs="Times New Roman"/>
          <w:sz w:val="24"/>
          <w:szCs w:val="24"/>
          <w:lang w:eastAsia="hu-HU"/>
        </w:rPr>
      </w:pPr>
      <w:proofErr w:type="spellStart"/>
      <w:proofErr w:type="gramStart"/>
      <w:r w:rsidRPr="007E5B9C">
        <w:rPr>
          <w:rFonts w:ascii="Times New Roman" w:eastAsia="Times New Roman" w:hAnsi="Times New Roman" w:cs="Times New Roman"/>
          <w:sz w:val="24"/>
          <w:szCs w:val="24"/>
          <w:lang w:eastAsia="hu-HU"/>
        </w:rPr>
        <w:t>ba</w:t>
      </w:r>
      <w:proofErr w:type="spellEnd"/>
      <w:r w:rsidRPr="007E5B9C">
        <w:rPr>
          <w:rFonts w:ascii="Times New Roman" w:eastAsia="Times New Roman" w:hAnsi="Times New Roman" w:cs="Times New Roman"/>
          <w:sz w:val="24"/>
          <w:szCs w:val="24"/>
          <w:lang w:eastAsia="hu-HU"/>
        </w:rPr>
        <w:t xml:space="preserve">)   </w:t>
      </w:r>
      <w:proofErr w:type="gramEnd"/>
      <w:r w:rsidRPr="007E5B9C">
        <w:rPr>
          <w:rFonts w:ascii="Times New Roman" w:eastAsia="Times New Roman" w:hAnsi="Times New Roman" w:cs="Times New Roman"/>
          <w:sz w:val="24"/>
          <w:szCs w:val="24"/>
          <w:lang w:eastAsia="hu-HU"/>
        </w:rPr>
        <w:t xml:space="preserve"> tanulási képességet vizsgáló szakértői és rehabilitációs bizottság, vagy </w:t>
      </w:r>
    </w:p>
    <w:p w14:paraId="6FD7BBAF" w14:textId="77777777" w:rsidR="007E5B9C" w:rsidRPr="007E5B9C" w:rsidRDefault="007E5B9C" w:rsidP="007E5B9C">
      <w:pPr>
        <w:numPr>
          <w:ilvl w:val="0"/>
          <w:numId w:val="37"/>
        </w:numPr>
        <w:spacing w:after="120" w:line="240" w:lineRule="auto"/>
        <w:ind w:left="851"/>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az országos szakértői és rehabilitációs tevékenységet végző szakértői és rehabilitációs bizottság </w:t>
      </w:r>
    </w:p>
    <w:p w14:paraId="42481119" w14:textId="77777777" w:rsidR="007E5B9C" w:rsidRPr="007E5B9C" w:rsidRDefault="007E5B9C" w:rsidP="007E5B9C">
      <w:pPr>
        <w:spacing w:after="120" w:line="240" w:lineRule="auto"/>
        <w:ind w:left="567" w:firstLine="357"/>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szakértői véleménye alapján szükséges a szolgáltatást nyújtó intézmény igénybevétele,</w:t>
      </w:r>
    </w:p>
    <w:p w14:paraId="61C4D4E8" w14:textId="77777777" w:rsidR="007E5B9C" w:rsidRPr="007E5B9C" w:rsidRDefault="007E5B9C" w:rsidP="007E5B9C">
      <w:pPr>
        <w:numPr>
          <w:ilvl w:val="1"/>
          <w:numId w:val="25"/>
        </w:numPr>
        <w:spacing w:after="120" w:line="240" w:lineRule="auto"/>
        <w:ind w:left="567"/>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 tartósan beteg, valamint hallási, látási, mozgásszervi fogyatékosságban szenvedő személy 18. életévének betöltéséig, akinek a tartós betegséget, illetve a fogyatékosságot az orvos-szakértő igazolja, vagy a tartósan beteg, illetőleg súlyosan fogyatékos gyermekről a magasabb összegű családi pótlék igényléséhez kiállított igazolást az orvosi rehabilitációt végző egészségügyi intézmény szakorvosa állította ki,</w:t>
      </w:r>
    </w:p>
    <w:p w14:paraId="5728A68A" w14:textId="77777777" w:rsidR="007E5B9C" w:rsidRPr="007E5B9C" w:rsidRDefault="007E5B9C" w:rsidP="007E5B9C">
      <w:pPr>
        <w:numPr>
          <w:ilvl w:val="1"/>
          <w:numId w:val="25"/>
        </w:numPr>
        <w:spacing w:after="120" w:line="240" w:lineRule="auto"/>
        <w:ind w:left="567"/>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az a) - c) pontban meghatározott támogatott kísérője (kérelmező, vagy annak megbízottja).</w:t>
      </w:r>
    </w:p>
    <w:p w14:paraId="4D89E94E"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lastRenderedPageBreak/>
        <w:t xml:space="preserve">(2) Az utazási támogatás jogosultságának további feltétele, hogy </w:t>
      </w:r>
    </w:p>
    <w:p w14:paraId="3EC821C3" w14:textId="77777777" w:rsidR="007E5B9C" w:rsidRPr="007E5B9C" w:rsidRDefault="007E5B9C" w:rsidP="007E5B9C">
      <w:pPr>
        <w:numPr>
          <w:ilvl w:val="1"/>
          <w:numId w:val="26"/>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az (1) bekezdés a) - c) pontja szerinti kérelmező utazási támogatását a Család- és Gyermekjóléti Szolgálat, és </w:t>
      </w:r>
    </w:p>
    <w:p w14:paraId="1EC41A2C" w14:textId="77777777" w:rsidR="007E5B9C" w:rsidRPr="007E5B9C" w:rsidRDefault="007E5B9C" w:rsidP="007E5B9C">
      <w:pPr>
        <w:numPr>
          <w:ilvl w:val="1"/>
          <w:numId w:val="26"/>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az (1) bekezdés a) - d) pontja szerinti kérelmező utazási támogatását a szolgáltatást nyújtó, vagy az orvosi rehabilitációt végző egészségügyi intézmény javasolja, továbbá </w:t>
      </w:r>
    </w:p>
    <w:p w14:paraId="642CC5C6" w14:textId="77777777" w:rsidR="007E5B9C" w:rsidRPr="007E5B9C" w:rsidRDefault="007E5B9C" w:rsidP="007E5B9C">
      <w:pPr>
        <w:numPr>
          <w:ilvl w:val="1"/>
          <w:numId w:val="26"/>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 szolgáltatást nyújtó intézmény vezetője vagy az orvosi rehabilitációt végző egészségügyi intézmény rehabilitációt végző egységének vezetője a támogatott foglalkozásokon való megjelenését az erre a célra rendszeresített nyomtatványon havonta igazolja.</w:t>
      </w:r>
    </w:p>
    <w:p w14:paraId="24AC3B30"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(1) A jogosultság fennállása esetén az utazási támogatás összege 25 000 Ft/hó.</w:t>
      </w:r>
    </w:p>
    <w:p w14:paraId="7E675662"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(2) A folyósítás időtartama a – (3) bekezdésben foglaltak kivételével - a feltételek fennállásáig, de legfeljebb 10 hónapra, minden év szeptember 1-től következő év június 30-ig tartó időszakra kerül megállapításra, melynek kezdő időpontja a kérelem benyújtása hónapjának első napja.</w:t>
      </w:r>
    </w:p>
    <w:p w14:paraId="5D69E569"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(3) A támogatás nem tanévhez igazodó, egészségügyi intézményben végzett rehabilitáció esetén legfeljebb 12 hónapra állapítható meg. A feltételek fennállása esetén a jogosultság új kérelem alapján ismételten megállapítható.</w:t>
      </w:r>
    </w:p>
    <w:p w14:paraId="4292D811"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(1) Az utazási támogatás a 8. melléklet szerinti kérelem benyújtásával igényelhető, melyhez csatolni kell a 75. § (1) bekezdés a) - c) pontja szerinti igazolásokat.</w:t>
      </w:r>
    </w:p>
    <w:p w14:paraId="1677E5BC" w14:textId="77777777" w:rsidR="007E5B9C" w:rsidRPr="007E5B9C" w:rsidRDefault="007E5B9C" w:rsidP="007E5B9C">
      <w:p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 (2) Az utazási támogatás folyósítása minden hónap 5. napjáig utólag folyószámlára utalással vagy lakcímre utalással történik.</w:t>
      </w:r>
    </w:p>
    <w:p w14:paraId="10B523CF" w14:textId="77777777" w:rsidR="007E5B9C" w:rsidRPr="007E5B9C" w:rsidRDefault="007E5B9C" w:rsidP="007E5B9C">
      <w:pPr>
        <w:spacing w:after="120" w:line="240" w:lineRule="auto"/>
        <w:jc w:val="both"/>
        <w:rPr>
          <w:rFonts w:ascii="Times New Roman" w:eastAsia="Times New Roman" w:hAnsi="Times New Roman" w:cs="Times New Roman"/>
          <w:color w:val="000000"/>
          <w:sz w:val="24"/>
          <w:szCs w:val="24"/>
          <w:lang w:eastAsia="hu-HU"/>
        </w:rPr>
      </w:pPr>
      <w:r w:rsidRPr="007E5B9C">
        <w:rPr>
          <w:rFonts w:ascii="Times New Roman" w:eastAsia="Times New Roman" w:hAnsi="Times New Roman" w:cs="Times New Roman"/>
          <w:color w:val="000000"/>
          <w:sz w:val="24"/>
          <w:szCs w:val="24"/>
          <w:lang w:eastAsia="hu-HU"/>
        </w:rPr>
        <w:t>(3)</w:t>
      </w:r>
      <w:r w:rsidR="006F1897">
        <w:rPr>
          <w:rStyle w:val="Lbjegyzet-hivatkozs"/>
          <w:rFonts w:ascii="Times New Roman" w:eastAsia="Times New Roman" w:hAnsi="Times New Roman" w:cs="Times New Roman"/>
          <w:color w:val="000000"/>
          <w:sz w:val="24"/>
          <w:szCs w:val="24"/>
          <w:lang w:eastAsia="hu-HU"/>
        </w:rPr>
        <w:footnoteReference w:id="38"/>
      </w:r>
      <w:r w:rsidRPr="007E5B9C">
        <w:rPr>
          <w:rFonts w:ascii="Times New Roman" w:eastAsia="Times New Roman" w:hAnsi="Times New Roman" w:cs="Times New Roman"/>
          <w:color w:val="000000"/>
          <w:sz w:val="24"/>
          <w:szCs w:val="24"/>
          <w:lang w:eastAsia="hu-HU"/>
        </w:rPr>
        <w:t xml:space="preserve"> </w:t>
      </w:r>
    </w:p>
    <w:p w14:paraId="102B6CC2"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trike/>
          <w:sz w:val="24"/>
          <w:szCs w:val="24"/>
          <w:lang w:eastAsia="hu-HU"/>
        </w:rPr>
      </w:pPr>
      <w:r w:rsidRPr="007E5B9C">
        <w:rPr>
          <w:rFonts w:ascii="Times New Roman" w:eastAsia="Times New Roman" w:hAnsi="Times New Roman" w:cs="Times New Roman"/>
          <w:sz w:val="24"/>
          <w:szCs w:val="24"/>
          <w:lang w:eastAsia="hu-HU"/>
        </w:rPr>
        <w:t xml:space="preserve">§ A Képviselő-testület az utazási támogatás elbírálását a polgármester hatáskörébe utalja. </w:t>
      </w:r>
    </w:p>
    <w:p w14:paraId="6CF7F690" w14:textId="77777777" w:rsidR="007E5B9C" w:rsidRPr="007E5B9C" w:rsidRDefault="007E5B9C" w:rsidP="007E5B9C">
      <w:pPr>
        <w:spacing w:after="0" w:line="240" w:lineRule="auto"/>
        <w:rPr>
          <w:rFonts w:ascii="Times New Roman" w:eastAsia="Times New Roman" w:hAnsi="Times New Roman" w:cs="Times New Roman"/>
          <w:sz w:val="24"/>
          <w:szCs w:val="24"/>
          <w:lang w:eastAsia="hu-HU"/>
        </w:rPr>
      </w:pPr>
    </w:p>
    <w:p w14:paraId="7FBAD2F7" w14:textId="77777777" w:rsidR="007E5B9C" w:rsidRPr="007E5B9C" w:rsidRDefault="007E5B9C" w:rsidP="007E5B9C">
      <w:pPr>
        <w:keepNext/>
        <w:spacing w:after="0" w:line="240" w:lineRule="auto"/>
        <w:jc w:val="center"/>
        <w:outlineLvl w:val="0"/>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IV. Fejezet</w:t>
      </w:r>
    </w:p>
    <w:p w14:paraId="3D3C5A39"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Záró rendelkezések</w:t>
      </w:r>
    </w:p>
    <w:p w14:paraId="4F5E065C"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p>
    <w:p w14:paraId="6526E677" w14:textId="77777777" w:rsidR="007E5B9C" w:rsidRPr="007E5B9C" w:rsidRDefault="007E5B9C" w:rsidP="007E5B9C">
      <w:pPr>
        <w:keepNext/>
        <w:spacing w:before="240" w:after="240" w:line="240" w:lineRule="auto"/>
        <w:ind w:left="357"/>
        <w:jc w:val="center"/>
        <w:outlineLvl w:val="1"/>
        <w:rPr>
          <w:rFonts w:ascii="Times New Roman" w:eastAsia="Times New Roman" w:hAnsi="Times New Roman" w:cs="Times New Roman"/>
          <w:b/>
          <w:color w:val="000000"/>
          <w:sz w:val="24"/>
          <w:szCs w:val="24"/>
          <w:lang w:eastAsia="hu-HU"/>
        </w:rPr>
      </w:pPr>
      <w:r w:rsidRPr="007E5B9C">
        <w:rPr>
          <w:rFonts w:ascii="Times New Roman" w:eastAsia="Times New Roman" w:hAnsi="Times New Roman" w:cs="Times New Roman"/>
          <w:b/>
          <w:color w:val="000000"/>
          <w:sz w:val="24"/>
          <w:szCs w:val="24"/>
          <w:lang w:eastAsia="hu-HU"/>
        </w:rPr>
        <w:t>15. Hatályba léptetés</w:t>
      </w:r>
    </w:p>
    <w:p w14:paraId="2064446A"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bCs/>
          <w:sz w:val="24"/>
          <w:szCs w:val="24"/>
          <w:lang w:eastAsia="hu-HU"/>
        </w:rPr>
        <w:t>§</w:t>
      </w:r>
      <w:r w:rsidRPr="007E5B9C">
        <w:rPr>
          <w:rFonts w:ascii="Times New Roman" w:eastAsia="Times New Roman" w:hAnsi="Times New Roman" w:cs="Times New Roman"/>
          <w:sz w:val="24"/>
          <w:szCs w:val="24"/>
          <w:lang w:eastAsia="hu-HU"/>
        </w:rPr>
        <w:t xml:space="preserve"> Ez a rendelet 2023. március 1. napján lép hatályba.</w:t>
      </w:r>
    </w:p>
    <w:p w14:paraId="41A1608A" w14:textId="77777777" w:rsidR="007E5B9C" w:rsidRPr="007E5B9C" w:rsidRDefault="007E5B9C" w:rsidP="007E5B9C">
      <w:pPr>
        <w:spacing w:after="0" w:line="240" w:lineRule="auto"/>
        <w:rPr>
          <w:rFonts w:ascii="Times New Roman" w:eastAsia="Times New Roman" w:hAnsi="Times New Roman" w:cs="Times New Roman"/>
          <w:sz w:val="24"/>
          <w:szCs w:val="24"/>
          <w:lang w:eastAsia="hu-HU"/>
        </w:rPr>
      </w:pPr>
    </w:p>
    <w:p w14:paraId="6701534A" w14:textId="77777777" w:rsidR="007E5B9C" w:rsidRPr="007E5B9C" w:rsidRDefault="007E5B9C" w:rsidP="007E5B9C">
      <w:pPr>
        <w:keepNext/>
        <w:spacing w:before="240" w:after="240" w:line="240" w:lineRule="auto"/>
        <w:ind w:left="357"/>
        <w:jc w:val="center"/>
        <w:outlineLvl w:val="1"/>
        <w:rPr>
          <w:rFonts w:ascii="Times New Roman" w:eastAsia="Times New Roman" w:hAnsi="Times New Roman" w:cs="Times New Roman"/>
          <w:b/>
          <w:color w:val="000000"/>
          <w:sz w:val="24"/>
          <w:szCs w:val="24"/>
          <w:lang w:eastAsia="hu-HU"/>
        </w:rPr>
      </w:pPr>
      <w:r w:rsidRPr="007E5B9C">
        <w:rPr>
          <w:rFonts w:ascii="Times New Roman" w:eastAsia="Times New Roman" w:hAnsi="Times New Roman" w:cs="Times New Roman"/>
          <w:b/>
          <w:color w:val="000000"/>
          <w:sz w:val="24"/>
          <w:szCs w:val="24"/>
          <w:lang w:eastAsia="hu-HU"/>
        </w:rPr>
        <w:t>16. Átmeneti rendelkezés</w:t>
      </w:r>
    </w:p>
    <w:p w14:paraId="38E530D3"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bCs/>
          <w:sz w:val="24"/>
          <w:szCs w:val="24"/>
          <w:lang w:eastAsia="hu-HU"/>
        </w:rPr>
        <w:t>§</w:t>
      </w:r>
      <w:r w:rsidRPr="007E5B9C">
        <w:rPr>
          <w:rFonts w:ascii="Times New Roman" w:eastAsia="Times New Roman" w:hAnsi="Times New Roman" w:cs="Times New Roman"/>
          <w:sz w:val="24"/>
          <w:szCs w:val="24"/>
          <w:lang w:eastAsia="hu-HU"/>
        </w:rPr>
        <w:t xml:space="preserve"> E rendelet rendelkezéseit a hatálybalépését követően benyújtott kérelmek esetében kell alkalmazni.</w:t>
      </w:r>
    </w:p>
    <w:p w14:paraId="4B8EDA8E" w14:textId="77777777" w:rsidR="007E5B9C" w:rsidRPr="007E5B9C" w:rsidRDefault="007E5B9C" w:rsidP="007E5B9C">
      <w:pPr>
        <w:keepNext/>
        <w:spacing w:before="240" w:after="240" w:line="240" w:lineRule="auto"/>
        <w:ind w:left="357"/>
        <w:jc w:val="center"/>
        <w:outlineLvl w:val="1"/>
        <w:rPr>
          <w:rFonts w:ascii="Times New Roman" w:eastAsia="Times New Roman" w:hAnsi="Times New Roman" w:cs="Times New Roman"/>
          <w:b/>
          <w:color w:val="000000"/>
          <w:sz w:val="24"/>
          <w:szCs w:val="24"/>
          <w:lang w:eastAsia="hu-HU"/>
        </w:rPr>
      </w:pPr>
      <w:r w:rsidRPr="007E5B9C">
        <w:rPr>
          <w:rFonts w:ascii="Times New Roman" w:eastAsia="Times New Roman" w:hAnsi="Times New Roman" w:cs="Times New Roman"/>
          <w:b/>
          <w:color w:val="000000"/>
          <w:sz w:val="24"/>
          <w:szCs w:val="24"/>
          <w:lang w:eastAsia="hu-HU"/>
        </w:rPr>
        <w:lastRenderedPageBreak/>
        <w:t>17. Hatályon kívül helyező rendelkezés</w:t>
      </w:r>
    </w:p>
    <w:p w14:paraId="42635380" w14:textId="77777777" w:rsidR="007E5B9C" w:rsidRPr="007E5B9C" w:rsidRDefault="007E5B9C" w:rsidP="007E5B9C">
      <w:pPr>
        <w:numPr>
          <w:ilvl w:val="0"/>
          <w:numId w:val="20"/>
        </w:numPr>
        <w:spacing w:after="12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bCs/>
          <w:sz w:val="24"/>
          <w:szCs w:val="24"/>
          <w:lang w:eastAsia="hu-HU"/>
        </w:rPr>
        <w:t>§</w:t>
      </w:r>
      <w:r w:rsidRPr="007E5B9C">
        <w:rPr>
          <w:rFonts w:ascii="Times New Roman" w:eastAsia="Times New Roman" w:hAnsi="Times New Roman" w:cs="Times New Roman"/>
          <w:sz w:val="24"/>
          <w:szCs w:val="24"/>
          <w:lang w:eastAsia="hu-HU"/>
        </w:rPr>
        <w:t xml:space="preserve"> (1) E rendelet hatálybalépésével egyidejűleg hatályát veszti Szigethalom Város Önkormányzata Képviselő-testületének a 6/2015. (II. 27.) rendelete.</w:t>
      </w:r>
    </w:p>
    <w:p w14:paraId="77872E23" w14:textId="77777777" w:rsidR="007E5B9C" w:rsidRPr="007E5B9C" w:rsidRDefault="007E5B9C" w:rsidP="007E5B9C">
      <w:pPr>
        <w:spacing w:after="0" w:line="240" w:lineRule="auto"/>
        <w:jc w:val="both"/>
        <w:rPr>
          <w:rFonts w:ascii="Times New Roman" w:eastAsia="Times New Roman" w:hAnsi="Times New Roman" w:cs="Times New Roman"/>
          <w:sz w:val="24"/>
          <w:szCs w:val="24"/>
          <w:lang w:eastAsia="hu-HU"/>
        </w:rPr>
      </w:pPr>
    </w:p>
    <w:p w14:paraId="1801F059" w14:textId="77777777" w:rsidR="007E5B9C" w:rsidRPr="007E5B9C" w:rsidRDefault="007E5B9C" w:rsidP="007E5B9C">
      <w:pPr>
        <w:spacing w:after="0" w:line="240" w:lineRule="auto"/>
        <w:rPr>
          <w:rFonts w:ascii="Times New Roman" w:eastAsia="Times New Roman" w:hAnsi="Times New Roman" w:cs="Times New Roman"/>
          <w:sz w:val="24"/>
          <w:szCs w:val="24"/>
          <w:lang w:eastAsia="hu-HU"/>
        </w:rPr>
      </w:pPr>
    </w:p>
    <w:p w14:paraId="1D6E5516" w14:textId="77777777" w:rsidR="007E5B9C" w:rsidRPr="00C97CC6" w:rsidRDefault="007E5B9C" w:rsidP="007E5B9C">
      <w:pPr>
        <w:keepNext/>
        <w:spacing w:after="0" w:line="240" w:lineRule="auto"/>
        <w:ind w:firstLine="708"/>
        <w:jc w:val="both"/>
        <w:outlineLvl w:val="3"/>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 F</w:t>
      </w:r>
      <w:r w:rsidRPr="00C97CC6">
        <w:rPr>
          <w:rFonts w:ascii="Times New Roman" w:eastAsia="Times New Roman" w:hAnsi="Times New Roman" w:cs="Times New Roman"/>
          <w:b/>
          <w:sz w:val="24"/>
          <w:szCs w:val="24"/>
          <w:lang w:eastAsia="hu-HU"/>
        </w:rPr>
        <w:t>áki László</w:t>
      </w:r>
      <w:r w:rsidRPr="00C97CC6">
        <w:rPr>
          <w:rFonts w:ascii="Times New Roman" w:eastAsia="Times New Roman" w:hAnsi="Times New Roman" w:cs="Times New Roman"/>
          <w:b/>
          <w:sz w:val="24"/>
          <w:szCs w:val="24"/>
          <w:lang w:eastAsia="hu-HU"/>
        </w:rPr>
        <w:tab/>
      </w:r>
      <w:r w:rsidR="008C2A32">
        <w:rPr>
          <w:rFonts w:ascii="Times New Roman" w:eastAsia="Times New Roman" w:hAnsi="Times New Roman" w:cs="Times New Roman"/>
          <w:b/>
          <w:sz w:val="24"/>
          <w:szCs w:val="24"/>
          <w:lang w:eastAsia="hu-HU"/>
        </w:rPr>
        <w:t>s.k.</w:t>
      </w:r>
      <w:r w:rsidRPr="00C97CC6">
        <w:rPr>
          <w:rFonts w:ascii="Times New Roman" w:eastAsia="Times New Roman" w:hAnsi="Times New Roman" w:cs="Times New Roman"/>
          <w:b/>
          <w:sz w:val="24"/>
          <w:szCs w:val="24"/>
          <w:lang w:eastAsia="hu-HU"/>
        </w:rPr>
        <w:tab/>
      </w:r>
      <w:r w:rsidRPr="00C97CC6">
        <w:rPr>
          <w:rFonts w:ascii="Times New Roman" w:eastAsia="Times New Roman" w:hAnsi="Times New Roman" w:cs="Times New Roman"/>
          <w:b/>
          <w:sz w:val="24"/>
          <w:szCs w:val="24"/>
          <w:lang w:eastAsia="hu-HU"/>
        </w:rPr>
        <w:tab/>
      </w:r>
      <w:r w:rsidRPr="00C97CC6">
        <w:rPr>
          <w:rFonts w:ascii="Times New Roman" w:eastAsia="Times New Roman" w:hAnsi="Times New Roman" w:cs="Times New Roman"/>
          <w:b/>
          <w:sz w:val="24"/>
          <w:szCs w:val="24"/>
          <w:lang w:eastAsia="hu-HU"/>
        </w:rPr>
        <w:tab/>
      </w:r>
      <w:r w:rsidRPr="00C97CC6">
        <w:rPr>
          <w:rFonts w:ascii="Times New Roman" w:eastAsia="Times New Roman" w:hAnsi="Times New Roman" w:cs="Times New Roman"/>
          <w:b/>
          <w:sz w:val="24"/>
          <w:szCs w:val="24"/>
          <w:lang w:eastAsia="hu-HU"/>
        </w:rPr>
        <w:tab/>
      </w:r>
      <w:r w:rsidRPr="00C97CC6">
        <w:rPr>
          <w:rFonts w:ascii="Times New Roman" w:eastAsia="Times New Roman" w:hAnsi="Times New Roman" w:cs="Times New Roman"/>
          <w:b/>
          <w:sz w:val="24"/>
          <w:szCs w:val="24"/>
          <w:lang w:eastAsia="hu-HU"/>
        </w:rPr>
        <w:tab/>
        <w:t xml:space="preserve">        dr. Stiebel Viktória</w:t>
      </w:r>
      <w:r w:rsidR="008C2A32">
        <w:rPr>
          <w:rFonts w:ascii="Times New Roman" w:eastAsia="Times New Roman" w:hAnsi="Times New Roman" w:cs="Times New Roman"/>
          <w:b/>
          <w:sz w:val="24"/>
          <w:szCs w:val="24"/>
          <w:lang w:eastAsia="hu-HU"/>
        </w:rPr>
        <w:t xml:space="preserve"> s.k.</w:t>
      </w:r>
    </w:p>
    <w:p w14:paraId="2CC2DCCC" w14:textId="77777777" w:rsidR="007E5B9C" w:rsidRDefault="007E5B9C" w:rsidP="007E5B9C">
      <w:pPr>
        <w:spacing w:after="0" w:line="240" w:lineRule="auto"/>
        <w:ind w:firstLine="708"/>
        <w:jc w:val="both"/>
        <w:rPr>
          <w:rFonts w:ascii="Times New Roman" w:eastAsia="Times New Roman" w:hAnsi="Times New Roman" w:cs="Times New Roman"/>
          <w:b/>
          <w:sz w:val="24"/>
          <w:szCs w:val="24"/>
          <w:lang w:eastAsia="hu-HU"/>
        </w:rPr>
      </w:pPr>
      <w:r w:rsidRPr="00C97CC6">
        <w:rPr>
          <w:rFonts w:ascii="Times New Roman" w:eastAsia="Times New Roman" w:hAnsi="Times New Roman" w:cs="Times New Roman"/>
          <w:b/>
          <w:sz w:val="24"/>
          <w:szCs w:val="24"/>
          <w:lang w:eastAsia="hu-HU"/>
        </w:rPr>
        <w:t>polgármester</w:t>
      </w:r>
      <w:r w:rsidRPr="00C97CC6">
        <w:rPr>
          <w:rFonts w:ascii="Times New Roman" w:eastAsia="Times New Roman" w:hAnsi="Times New Roman" w:cs="Times New Roman"/>
          <w:b/>
          <w:sz w:val="24"/>
          <w:szCs w:val="24"/>
          <w:lang w:eastAsia="hu-HU"/>
        </w:rPr>
        <w:tab/>
      </w:r>
      <w:r w:rsidRPr="00C97CC6">
        <w:rPr>
          <w:rFonts w:ascii="Times New Roman" w:eastAsia="Times New Roman" w:hAnsi="Times New Roman" w:cs="Times New Roman"/>
          <w:b/>
          <w:sz w:val="24"/>
          <w:szCs w:val="24"/>
          <w:lang w:eastAsia="hu-HU"/>
        </w:rPr>
        <w:tab/>
      </w:r>
      <w:r w:rsidRPr="00C97CC6">
        <w:rPr>
          <w:rFonts w:ascii="Times New Roman" w:eastAsia="Times New Roman" w:hAnsi="Times New Roman" w:cs="Times New Roman"/>
          <w:b/>
          <w:sz w:val="24"/>
          <w:szCs w:val="24"/>
          <w:lang w:eastAsia="hu-HU"/>
        </w:rPr>
        <w:tab/>
      </w:r>
      <w:r w:rsidRPr="00C97CC6">
        <w:rPr>
          <w:rFonts w:ascii="Times New Roman" w:eastAsia="Times New Roman" w:hAnsi="Times New Roman" w:cs="Times New Roman"/>
          <w:b/>
          <w:sz w:val="24"/>
          <w:szCs w:val="24"/>
          <w:lang w:eastAsia="hu-HU"/>
        </w:rPr>
        <w:tab/>
      </w:r>
      <w:r w:rsidRPr="00C97CC6">
        <w:rPr>
          <w:rFonts w:ascii="Times New Roman" w:eastAsia="Times New Roman" w:hAnsi="Times New Roman" w:cs="Times New Roman"/>
          <w:b/>
          <w:sz w:val="24"/>
          <w:szCs w:val="24"/>
          <w:lang w:eastAsia="hu-HU"/>
        </w:rPr>
        <w:tab/>
      </w:r>
      <w:r w:rsidRPr="00C97CC6">
        <w:rPr>
          <w:rFonts w:ascii="Times New Roman" w:eastAsia="Times New Roman" w:hAnsi="Times New Roman" w:cs="Times New Roman"/>
          <w:b/>
          <w:sz w:val="24"/>
          <w:szCs w:val="24"/>
          <w:lang w:eastAsia="hu-HU"/>
        </w:rPr>
        <w:tab/>
        <w:t xml:space="preserve">         </w:t>
      </w:r>
      <w:r>
        <w:rPr>
          <w:rFonts w:ascii="Times New Roman" w:eastAsia="Times New Roman" w:hAnsi="Times New Roman" w:cs="Times New Roman"/>
          <w:b/>
          <w:sz w:val="24"/>
          <w:szCs w:val="24"/>
          <w:lang w:eastAsia="hu-HU"/>
        </w:rPr>
        <w:t xml:space="preserve">        </w:t>
      </w:r>
      <w:r w:rsidRPr="00C97CC6">
        <w:rPr>
          <w:rFonts w:ascii="Times New Roman" w:eastAsia="Times New Roman" w:hAnsi="Times New Roman" w:cs="Times New Roman"/>
          <w:b/>
          <w:sz w:val="24"/>
          <w:szCs w:val="24"/>
          <w:lang w:eastAsia="hu-HU"/>
        </w:rPr>
        <w:t xml:space="preserve">j e g y z ő </w:t>
      </w:r>
    </w:p>
    <w:p w14:paraId="4A9D539A" w14:textId="77777777" w:rsidR="007E5B9C" w:rsidRDefault="007E5B9C" w:rsidP="007E5B9C">
      <w:pPr>
        <w:spacing w:after="0" w:line="240" w:lineRule="auto"/>
        <w:ind w:firstLine="708"/>
        <w:jc w:val="both"/>
        <w:rPr>
          <w:rFonts w:ascii="Times New Roman" w:eastAsia="Times New Roman" w:hAnsi="Times New Roman" w:cs="Times New Roman"/>
          <w:b/>
          <w:sz w:val="24"/>
          <w:szCs w:val="24"/>
          <w:lang w:eastAsia="hu-HU"/>
        </w:rPr>
      </w:pPr>
    </w:p>
    <w:p w14:paraId="109D1E74" w14:textId="77777777" w:rsidR="007E5B9C" w:rsidRDefault="007E5B9C" w:rsidP="007E5B9C">
      <w:pPr>
        <w:spacing w:after="0" w:line="240" w:lineRule="auto"/>
        <w:ind w:firstLine="708"/>
        <w:jc w:val="both"/>
        <w:rPr>
          <w:rFonts w:ascii="Times New Roman" w:eastAsia="Times New Roman" w:hAnsi="Times New Roman" w:cs="Times New Roman"/>
          <w:b/>
          <w:sz w:val="24"/>
          <w:szCs w:val="24"/>
          <w:lang w:eastAsia="hu-HU"/>
        </w:rPr>
      </w:pPr>
    </w:p>
    <w:p w14:paraId="76A60401" w14:textId="77777777" w:rsidR="007E5B9C" w:rsidRPr="00C97CC6" w:rsidRDefault="007E5B9C" w:rsidP="007E5B9C">
      <w:pPr>
        <w:spacing w:after="0" w:line="240" w:lineRule="auto"/>
        <w:ind w:firstLine="708"/>
        <w:jc w:val="both"/>
        <w:rPr>
          <w:rFonts w:ascii="Times New Roman" w:eastAsia="Times New Roman" w:hAnsi="Times New Roman" w:cs="Times New Roman"/>
          <w:b/>
          <w:i/>
          <w:sz w:val="24"/>
          <w:szCs w:val="24"/>
          <w:lang w:eastAsia="hu-HU"/>
        </w:rPr>
      </w:pPr>
    </w:p>
    <w:p w14:paraId="59F49F96" w14:textId="77777777" w:rsidR="007E5B9C" w:rsidRPr="00C97CC6" w:rsidRDefault="007E5B9C" w:rsidP="007E5B9C">
      <w:pPr>
        <w:pBdr>
          <w:top w:val="single" w:sz="4" w:space="1" w:color="000000"/>
          <w:left w:val="single" w:sz="4" w:space="4" w:color="000000"/>
          <w:bottom w:val="single" w:sz="4" w:space="1" w:color="000000"/>
          <w:right w:val="single" w:sz="4" w:space="4" w:color="000000"/>
        </w:pBdr>
        <w:tabs>
          <w:tab w:val="center" w:pos="2520"/>
          <w:tab w:val="center" w:pos="6120"/>
        </w:tabs>
        <w:suppressAutoHyphens/>
        <w:spacing w:after="0" w:line="240" w:lineRule="auto"/>
        <w:rPr>
          <w:rFonts w:ascii="Times New Roman" w:eastAsia="Times New Roman" w:hAnsi="Times New Roman" w:cs="Times New Roman"/>
          <w:b/>
          <w:bCs/>
          <w:sz w:val="24"/>
          <w:szCs w:val="24"/>
          <w:lang w:eastAsia="ar-SA"/>
        </w:rPr>
      </w:pPr>
      <w:r w:rsidRPr="00C97CC6">
        <w:rPr>
          <w:rFonts w:ascii="Times New Roman" w:eastAsia="Times New Roman" w:hAnsi="Times New Roman" w:cs="Times New Roman"/>
          <w:b/>
          <w:bCs/>
          <w:sz w:val="24"/>
          <w:szCs w:val="24"/>
          <w:lang w:eastAsia="hu-HU"/>
        </w:rPr>
        <w:t>Záradék:</w:t>
      </w:r>
    </w:p>
    <w:p w14:paraId="189B15D6" w14:textId="77777777" w:rsidR="007E5B9C" w:rsidRPr="00C97CC6" w:rsidRDefault="007E5B9C" w:rsidP="007E5B9C">
      <w:pPr>
        <w:pBdr>
          <w:top w:val="single" w:sz="4" w:space="1" w:color="000000"/>
          <w:left w:val="single" w:sz="4" w:space="4" w:color="000000"/>
          <w:bottom w:val="single" w:sz="4" w:space="1" w:color="000000"/>
          <w:right w:val="single" w:sz="4" w:space="4" w:color="000000"/>
        </w:pBdr>
        <w:tabs>
          <w:tab w:val="center" w:pos="2520"/>
          <w:tab w:val="center" w:pos="6120"/>
        </w:tabs>
        <w:suppressAutoHyphens/>
        <w:spacing w:after="0" w:line="240" w:lineRule="auto"/>
        <w:jc w:val="both"/>
        <w:rPr>
          <w:rFonts w:ascii="Times New Roman" w:eastAsia="Times New Roman" w:hAnsi="Times New Roman" w:cs="Times New Roman"/>
          <w:sz w:val="24"/>
          <w:szCs w:val="24"/>
          <w:lang w:eastAsia="ar-SA"/>
        </w:rPr>
      </w:pPr>
      <w:r w:rsidRPr="00C97CC6">
        <w:rPr>
          <w:rFonts w:ascii="Times New Roman" w:eastAsia="Times New Roman" w:hAnsi="Times New Roman" w:cs="Times New Roman"/>
          <w:sz w:val="24"/>
          <w:szCs w:val="24"/>
          <w:lang w:eastAsia="hu-HU"/>
        </w:rPr>
        <w:t xml:space="preserve">A </w:t>
      </w:r>
      <w:r>
        <w:rPr>
          <w:rFonts w:ascii="Times New Roman" w:eastAsia="Times New Roman" w:hAnsi="Times New Roman" w:cs="Times New Roman"/>
          <w:b/>
          <w:sz w:val="24"/>
          <w:szCs w:val="24"/>
          <w:lang w:eastAsia="hu-HU"/>
        </w:rPr>
        <w:t>6</w:t>
      </w:r>
      <w:r w:rsidRPr="00C97CC6">
        <w:rPr>
          <w:rFonts w:ascii="Times New Roman" w:eastAsia="Times New Roman" w:hAnsi="Times New Roman" w:cs="Times New Roman"/>
          <w:b/>
          <w:bCs/>
          <w:sz w:val="24"/>
          <w:szCs w:val="24"/>
          <w:lang w:eastAsia="hu-HU"/>
        </w:rPr>
        <w:t>/2023.(</w:t>
      </w:r>
      <w:r>
        <w:rPr>
          <w:rFonts w:ascii="Times New Roman" w:eastAsia="Times New Roman" w:hAnsi="Times New Roman" w:cs="Times New Roman"/>
          <w:b/>
          <w:bCs/>
          <w:sz w:val="24"/>
          <w:szCs w:val="24"/>
          <w:lang w:eastAsia="hu-HU"/>
        </w:rPr>
        <w:t>III.07.</w:t>
      </w:r>
      <w:r w:rsidRPr="00C97CC6">
        <w:rPr>
          <w:rFonts w:ascii="Times New Roman" w:eastAsia="Times New Roman" w:hAnsi="Times New Roman" w:cs="Times New Roman"/>
          <w:b/>
          <w:bCs/>
          <w:sz w:val="24"/>
          <w:szCs w:val="24"/>
          <w:lang w:eastAsia="hu-HU"/>
        </w:rPr>
        <w:t>)</w:t>
      </w:r>
      <w:r w:rsidRPr="00C97CC6">
        <w:rPr>
          <w:rFonts w:ascii="Times New Roman" w:eastAsia="Times New Roman" w:hAnsi="Times New Roman" w:cs="Times New Roman"/>
          <w:sz w:val="24"/>
          <w:szCs w:val="24"/>
          <w:lang w:eastAsia="hu-HU"/>
        </w:rPr>
        <w:t xml:space="preserve"> önkormányzati rendelet 2023. </w:t>
      </w:r>
      <w:r>
        <w:rPr>
          <w:rFonts w:ascii="Times New Roman" w:eastAsia="Times New Roman" w:hAnsi="Times New Roman" w:cs="Times New Roman"/>
          <w:sz w:val="24"/>
          <w:szCs w:val="24"/>
          <w:lang w:eastAsia="hu-HU"/>
        </w:rPr>
        <w:t>március 1-én</w:t>
      </w:r>
      <w:r w:rsidRPr="00C97CC6">
        <w:rPr>
          <w:rFonts w:ascii="Times New Roman" w:eastAsia="Times New Roman" w:hAnsi="Times New Roman" w:cs="Times New Roman"/>
          <w:sz w:val="24"/>
          <w:szCs w:val="24"/>
          <w:lang w:eastAsia="hu-HU"/>
        </w:rPr>
        <w:t xml:space="preserve"> a Képviselő-testület és szervei Szervezeti és Működési Szabályzatáról szóló rendeletben meghatározott módon kihirdetésre került. </w:t>
      </w:r>
      <w:r w:rsidRPr="00C97CC6">
        <w:rPr>
          <w:rFonts w:ascii="Times New Roman" w:eastAsia="Times New Roman" w:hAnsi="Times New Roman" w:cs="Times New Roman"/>
          <w:sz w:val="24"/>
          <w:szCs w:val="24"/>
          <w:lang w:eastAsia="hu-HU"/>
        </w:rPr>
        <w:tab/>
      </w:r>
    </w:p>
    <w:p w14:paraId="10A16C24" w14:textId="77777777" w:rsidR="007E5B9C" w:rsidRDefault="007E5B9C" w:rsidP="007E5B9C">
      <w:pPr>
        <w:pBdr>
          <w:top w:val="single" w:sz="4" w:space="1" w:color="000000"/>
          <w:left w:val="single" w:sz="4" w:space="4" w:color="000000"/>
          <w:bottom w:val="single" w:sz="4" w:space="1" w:color="000000"/>
          <w:right w:val="single" w:sz="4" w:space="4" w:color="000000"/>
        </w:pBdr>
        <w:tabs>
          <w:tab w:val="center" w:pos="2520"/>
          <w:tab w:val="center" w:pos="6120"/>
        </w:tabs>
        <w:suppressAutoHyphens/>
        <w:spacing w:after="0" w:line="240" w:lineRule="auto"/>
        <w:jc w:val="both"/>
        <w:rPr>
          <w:rFonts w:ascii="Times New Roman" w:eastAsia="Times New Roman" w:hAnsi="Times New Roman" w:cs="Times New Roman"/>
          <w:b/>
          <w:iCs/>
          <w:sz w:val="24"/>
          <w:szCs w:val="24"/>
          <w:lang w:eastAsia="hu-HU"/>
        </w:rPr>
      </w:pPr>
      <w:r w:rsidRPr="00C97CC6">
        <w:rPr>
          <w:rFonts w:ascii="Times New Roman" w:eastAsia="Times New Roman" w:hAnsi="Times New Roman" w:cs="Times New Roman"/>
          <w:sz w:val="24"/>
          <w:szCs w:val="24"/>
          <w:lang w:eastAsia="hu-HU"/>
        </w:rPr>
        <w:tab/>
      </w:r>
      <w:r w:rsidRPr="00C97CC6">
        <w:rPr>
          <w:rFonts w:ascii="Times New Roman" w:eastAsia="Times New Roman" w:hAnsi="Times New Roman" w:cs="Times New Roman"/>
          <w:sz w:val="24"/>
          <w:szCs w:val="24"/>
          <w:lang w:eastAsia="hu-HU"/>
        </w:rPr>
        <w:tab/>
      </w:r>
      <w:r w:rsidRPr="00C97CC6">
        <w:rPr>
          <w:rFonts w:ascii="Times New Roman" w:eastAsia="Times New Roman" w:hAnsi="Times New Roman" w:cs="Times New Roman"/>
          <w:sz w:val="24"/>
          <w:szCs w:val="24"/>
          <w:lang w:eastAsia="hu-HU"/>
        </w:rPr>
        <w:tab/>
        <w:t xml:space="preserve"> </w:t>
      </w:r>
      <w:r w:rsidRPr="00C97CC6">
        <w:rPr>
          <w:rFonts w:ascii="Times New Roman" w:eastAsia="Times New Roman" w:hAnsi="Times New Roman" w:cs="Times New Roman"/>
          <w:b/>
          <w:iCs/>
          <w:sz w:val="24"/>
          <w:szCs w:val="24"/>
          <w:lang w:eastAsia="hu-HU"/>
        </w:rPr>
        <w:t>dr. Stiebel Viktória</w:t>
      </w:r>
      <w:r w:rsidR="008C2A32">
        <w:rPr>
          <w:rFonts w:ascii="Times New Roman" w:eastAsia="Times New Roman" w:hAnsi="Times New Roman" w:cs="Times New Roman"/>
          <w:b/>
          <w:iCs/>
          <w:sz w:val="24"/>
          <w:szCs w:val="24"/>
          <w:lang w:eastAsia="hu-HU"/>
        </w:rPr>
        <w:t xml:space="preserve"> s.k.</w:t>
      </w:r>
    </w:p>
    <w:p w14:paraId="1BBE59CD" w14:textId="77777777" w:rsidR="007E5B9C" w:rsidRPr="00C97CC6" w:rsidRDefault="007E5B9C" w:rsidP="007E5B9C">
      <w:pPr>
        <w:pBdr>
          <w:top w:val="single" w:sz="4" w:space="1" w:color="000000"/>
          <w:left w:val="single" w:sz="4" w:space="4" w:color="000000"/>
          <w:bottom w:val="single" w:sz="4" w:space="1" w:color="000000"/>
          <w:right w:val="single" w:sz="4" w:space="4" w:color="000000"/>
        </w:pBdr>
        <w:tabs>
          <w:tab w:val="center" w:pos="2520"/>
          <w:tab w:val="center" w:pos="6120"/>
        </w:tabs>
        <w:suppressAutoHyphens/>
        <w:spacing w:after="0" w:line="240" w:lineRule="auto"/>
        <w:jc w:val="both"/>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eastAsia="ar-SA"/>
        </w:rPr>
        <w:t xml:space="preserve">                                                                                                                  jegyző</w:t>
      </w:r>
    </w:p>
    <w:p w14:paraId="7087D434" w14:textId="77777777" w:rsidR="007E5B9C" w:rsidRPr="007E5B9C" w:rsidRDefault="007E5B9C" w:rsidP="007E5B9C">
      <w:pPr>
        <w:tabs>
          <w:tab w:val="center" w:pos="1800"/>
          <w:tab w:val="center" w:pos="7380"/>
        </w:tabs>
        <w:spacing w:after="0" w:line="240" w:lineRule="auto"/>
        <w:rPr>
          <w:rFonts w:ascii="Times New Roman" w:eastAsia="Times New Roman" w:hAnsi="Times New Roman" w:cs="Times New Roman"/>
          <w:b/>
          <w:i/>
          <w:sz w:val="24"/>
          <w:szCs w:val="24"/>
          <w:lang w:eastAsia="hu-HU"/>
        </w:rPr>
      </w:pPr>
    </w:p>
    <w:p w14:paraId="25E4BAB7" w14:textId="77777777" w:rsidR="007E5B9C" w:rsidRDefault="007E5B9C" w:rsidP="007E5B9C">
      <w:pPr>
        <w:widowControl w:val="0"/>
        <w:spacing w:after="0" w:line="240" w:lineRule="auto"/>
        <w:ind w:left="-108"/>
        <w:rPr>
          <w:rFonts w:ascii="Times New Roman" w:eastAsia="Times New Roman" w:hAnsi="Times New Roman" w:cs="Times New Roman"/>
          <w:b/>
          <w:i/>
          <w:sz w:val="24"/>
          <w:szCs w:val="24"/>
          <w:lang w:eastAsia="hu-HU"/>
        </w:rPr>
      </w:pPr>
    </w:p>
    <w:p w14:paraId="52DBC0A4" w14:textId="77777777" w:rsidR="00C40075" w:rsidRDefault="00590657" w:rsidP="007E5B9C">
      <w:pPr>
        <w:widowControl w:val="0"/>
        <w:spacing w:after="0" w:line="240" w:lineRule="auto"/>
        <w:ind w:left="-108"/>
        <w:rPr>
          <w:rFonts w:ascii="Times New Roman" w:eastAsia="Times New Roman" w:hAnsi="Times New Roman" w:cs="Times New Roman"/>
          <w:b/>
          <w:i/>
          <w:sz w:val="24"/>
          <w:szCs w:val="24"/>
          <w:lang w:eastAsia="hu-HU"/>
        </w:rPr>
      </w:pPr>
      <w:r>
        <w:rPr>
          <w:rFonts w:ascii="Times New Roman" w:eastAsia="Times New Roman" w:hAnsi="Times New Roman" w:cs="Times New Roman"/>
          <w:b/>
          <w:i/>
          <w:sz w:val="24"/>
          <w:szCs w:val="24"/>
          <w:lang w:eastAsia="hu-HU"/>
        </w:rPr>
        <w:t>Egységes szerkezetbe foglalás: 2024. március 5.</w:t>
      </w:r>
    </w:p>
    <w:p w14:paraId="537A3C54"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136939CF"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46DB8521"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6E8F0F0A"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0140DA7D"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300A9799"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2166862D"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75363729"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3BEF1B0A"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5EED2985"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4B5EB9D1"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0C0B735A"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2E54F0CE"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0BA6CFA7"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1978F1B8"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4FDDCE39"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0B3D4B42" w14:textId="77777777" w:rsidR="00D65FAE" w:rsidRDefault="00D65FAE" w:rsidP="007E5B9C">
      <w:pPr>
        <w:widowControl w:val="0"/>
        <w:spacing w:after="0" w:line="240" w:lineRule="auto"/>
        <w:ind w:left="-108"/>
        <w:rPr>
          <w:rFonts w:ascii="Times New Roman" w:eastAsia="Times New Roman" w:hAnsi="Times New Roman" w:cs="Times New Roman"/>
          <w:b/>
          <w:i/>
          <w:sz w:val="24"/>
          <w:szCs w:val="24"/>
          <w:lang w:eastAsia="hu-HU"/>
        </w:rPr>
      </w:pPr>
    </w:p>
    <w:p w14:paraId="497CE1B1" w14:textId="77777777" w:rsidR="00D65FAE" w:rsidRDefault="00D65FAE" w:rsidP="007E5B9C">
      <w:pPr>
        <w:widowControl w:val="0"/>
        <w:spacing w:after="0" w:line="240" w:lineRule="auto"/>
        <w:ind w:left="-108"/>
        <w:rPr>
          <w:rFonts w:ascii="Times New Roman" w:eastAsia="Times New Roman" w:hAnsi="Times New Roman" w:cs="Times New Roman"/>
          <w:b/>
          <w:i/>
          <w:sz w:val="24"/>
          <w:szCs w:val="24"/>
          <w:lang w:eastAsia="hu-HU"/>
        </w:rPr>
      </w:pPr>
    </w:p>
    <w:p w14:paraId="56EB1E6A" w14:textId="77777777" w:rsidR="00D65FAE" w:rsidRDefault="00D65FAE" w:rsidP="007E5B9C">
      <w:pPr>
        <w:widowControl w:val="0"/>
        <w:spacing w:after="0" w:line="240" w:lineRule="auto"/>
        <w:ind w:left="-108"/>
        <w:rPr>
          <w:rFonts w:ascii="Times New Roman" w:eastAsia="Times New Roman" w:hAnsi="Times New Roman" w:cs="Times New Roman"/>
          <w:b/>
          <w:i/>
          <w:sz w:val="24"/>
          <w:szCs w:val="24"/>
          <w:lang w:eastAsia="hu-HU"/>
        </w:rPr>
      </w:pPr>
    </w:p>
    <w:p w14:paraId="14FA9D8E" w14:textId="77777777" w:rsidR="00D65FAE" w:rsidRDefault="00D65FAE" w:rsidP="007E5B9C">
      <w:pPr>
        <w:widowControl w:val="0"/>
        <w:spacing w:after="0" w:line="240" w:lineRule="auto"/>
        <w:ind w:left="-108"/>
        <w:rPr>
          <w:rFonts w:ascii="Times New Roman" w:eastAsia="Times New Roman" w:hAnsi="Times New Roman" w:cs="Times New Roman"/>
          <w:b/>
          <w:i/>
          <w:sz w:val="24"/>
          <w:szCs w:val="24"/>
          <w:lang w:eastAsia="hu-HU"/>
        </w:rPr>
      </w:pPr>
    </w:p>
    <w:p w14:paraId="6D7B0A47" w14:textId="77777777" w:rsidR="00D65FAE" w:rsidRDefault="00D65FAE" w:rsidP="007E5B9C">
      <w:pPr>
        <w:widowControl w:val="0"/>
        <w:spacing w:after="0" w:line="240" w:lineRule="auto"/>
        <w:ind w:left="-108"/>
        <w:rPr>
          <w:rFonts w:ascii="Times New Roman" w:eastAsia="Times New Roman" w:hAnsi="Times New Roman" w:cs="Times New Roman"/>
          <w:b/>
          <w:i/>
          <w:sz w:val="24"/>
          <w:szCs w:val="24"/>
          <w:lang w:eastAsia="hu-HU"/>
        </w:rPr>
      </w:pPr>
    </w:p>
    <w:p w14:paraId="244640C1"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362EE270"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3FB1B09D"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1ED14D48" w14:textId="77777777" w:rsidR="00953590" w:rsidRDefault="00953590" w:rsidP="007E5B9C">
      <w:pPr>
        <w:widowControl w:val="0"/>
        <w:spacing w:after="0" w:line="240" w:lineRule="auto"/>
        <w:ind w:left="-108"/>
        <w:rPr>
          <w:rFonts w:ascii="Times New Roman" w:eastAsia="Times New Roman" w:hAnsi="Times New Roman" w:cs="Times New Roman"/>
          <w:b/>
          <w:i/>
          <w:sz w:val="24"/>
          <w:szCs w:val="24"/>
          <w:lang w:eastAsia="hu-HU"/>
        </w:rPr>
      </w:pPr>
    </w:p>
    <w:p w14:paraId="5E8E7941" w14:textId="77777777" w:rsidR="00C40075" w:rsidRDefault="00C40075" w:rsidP="007E5B9C">
      <w:pPr>
        <w:widowControl w:val="0"/>
        <w:spacing w:after="0" w:line="240" w:lineRule="auto"/>
        <w:ind w:left="-108"/>
        <w:rPr>
          <w:rFonts w:ascii="Times New Roman" w:eastAsia="Times New Roman" w:hAnsi="Times New Roman" w:cs="Times New Roman"/>
          <w:b/>
          <w:i/>
          <w:sz w:val="24"/>
          <w:szCs w:val="24"/>
          <w:lang w:eastAsia="hu-HU"/>
        </w:rPr>
      </w:pPr>
    </w:p>
    <w:p w14:paraId="1ACE9200" w14:textId="77777777" w:rsidR="007E5B9C" w:rsidRPr="007E5B9C" w:rsidRDefault="00C40075" w:rsidP="007E5B9C">
      <w:pPr>
        <w:spacing w:after="0" w:line="240" w:lineRule="auto"/>
        <w:jc w:val="right"/>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lastRenderedPageBreak/>
        <w:t>1</w:t>
      </w:r>
      <w:r w:rsidR="007E5B9C" w:rsidRPr="007E5B9C">
        <w:rPr>
          <w:rFonts w:ascii="Times New Roman" w:eastAsia="Times New Roman" w:hAnsi="Times New Roman" w:cs="Times New Roman"/>
          <w:b/>
          <w:sz w:val="24"/>
          <w:szCs w:val="24"/>
          <w:lang w:eastAsia="hu-HU"/>
        </w:rPr>
        <w:t xml:space="preserve">. melléklet a </w:t>
      </w:r>
      <w:r>
        <w:rPr>
          <w:rFonts w:ascii="Times New Roman" w:eastAsia="Times New Roman" w:hAnsi="Times New Roman" w:cs="Times New Roman"/>
          <w:b/>
          <w:sz w:val="24"/>
          <w:szCs w:val="24"/>
          <w:lang w:eastAsia="hu-HU"/>
        </w:rPr>
        <w:t>6</w:t>
      </w:r>
      <w:r w:rsidR="007E5B9C" w:rsidRPr="007E5B9C">
        <w:rPr>
          <w:rFonts w:ascii="Times New Roman" w:eastAsia="Times New Roman" w:hAnsi="Times New Roman" w:cs="Times New Roman"/>
          <w:b/>
          <w:sz w:val="24"/>
          <w:szCs w:val="24"/>
          <w:lang w:eastAsia="hu-HU"/>
        </w:rPr>
        <w:t>/2023. (</w:t>
      </w:r>
      <w:r>
        <w:rPr>
          <w:rFonts w:ascii="Times New Roman" w:eastAsia="Times New Roman" w:hAnsi="Times New Roman" w:cs="Times New Roman"/>
          <w:b/>
          <w:sz w:val="24"/>
          <w:szCs w:val="24"/>
          <w:lang w:eastAsia="hu-HU"/>
        </w:rPr>
        <w:t>I</w:t>
      </w:r>
      <w:r w:rsidR="007E5B9C" w:rsidRPr="007E5B9C">
        <w:rPr>
          <w:rFonts w:ascii="Times New Roman" w:eastAsia="Times New Roman" w:hAnsi="Times New Roman" w:cs="Times New Roman"/>
          <w:b/>
          <w:sz w:val="24"/>
          <w:szCs w:val="24"/>
          <w:lang w:eastAsia="hu-HU"/>
        </w:rPr>
        <w:t>II.</w:t>
      </w:r>
      <w:r>
        <w:rPr>
          <w:rFonts w:ascii="Times New Roman" w:eastAsia="Times New Roman" w:hAnsi="Times New Roman" w:cs="Times New Roman"/>
          <w:b/>
          <w:sz w:val="24"/>
          <w:szCs w:val="24"/>
          <w:lang w:eastAsia="hu-HU"/>
        </w:rPr>
        <w:t>01</w:t>
      </w:r>
      <w:r w:rsidR="007E5B9C" w:rsidRPr="007E5B9C">
        <w:rPr>
          <w:rFonts w:ascii="Times New Roman" w:eastAsia="Times New Roman" w:hAnsi="Times New Roman" w:cs="Times New Roman"/>
          <w:b/>
          <w:sz w:val="24"/>
          <w:szCs w:val="24"/>
          <w:lang w:eastAsia="hu-HU"/>
        </w:rPr>
        <w:t>.) önkormányzati rendelethez</w:t>
      </w:r>
    </w:p>
    <w:p w14:paraId="01C3C63F" w14:textId="77777777" w:rsidR="007E5B9C" w:rsidRPr="007E5B9C" w:rsidRDefault="007E5B9C" w:rsidP="007E5B9C">
      <w:pPr>
        <w:spacing w:after="0" w:line="240" w:lineRule="auto"/>
        <w:jc w:val="right"/>
        <w:rPr>
          <w:rFonts w:ascii="Times New Roman" w:eastAsia="Times New Roman" w:hAnsi="Times New Roman" w:cs="Times New Roman"/>
          <w:b/>
          <w:sz w:val="24"/>
          <w:szCs w:val="24"/>
          <w:lang w:eastAsia="hu-HU"/>
        </w:rPr>
      </w:pPr>
    </w:p>
    <w:p w14:paraId="4E9913DC" w14:textId="77777777" w:rsidR="007E5B9C" w:rsidRPr="007E5B9C" w:rsidRDefault="007E5B9C" w:rsidP="007E5B9C">
      <w:pPr>
        <w:keepNext/>
        <w:tabs>
          <w:tab w:val="num" w:pos="0"/>
        </w:tabs>
        <w:suppressAutoHyphens/>
        <w:spacing w:after="0" w:line="240" w:lineRule="auto"/>
        <w:ind w:left="432" w:hanging="432"/>
        <w:jc w:val="center"/>
        <w:outlineLvl w:val="0"/>
        <w:rPr>
          <w:rFonts w:ascii="Times New Roman" w:eastAsia="Times New Roman" w:hAnsi="Times New Roman" w:cs="Times New Roman"/>
          <w:b/>
          <w:smallCaps/>
          <w:spacing w:val="40"/>
          <w:sz w:val="28"/>
          <w:szCs w:val="28"/>
          <w:lang w:eastAsia="ar-SA"/>
        </w:rPr>
      </w:pPr>
      <w:r w:rsidRPr="007E5B9C">
        <w:rPr>
          <w:rFonts w:ascii="Times New Roman" w:eastAsia="Times New Roman" w:hAnsi="Times New Roman" w:cs="Times New Roman"/>
          <w:b/>
          <w:smallCaps/>
          <w:spacing w:val="40"/>
          <w:sz w:val="28"/>
          <w:szCs w:val="28"/>
          <w:lang w:eastAsia="ar-SA"/>
        </w:rPr>
        <w:t xml:space="preserve">EGYSZERI GYÓGYSZERTÁMOGATÁS IRÁNTI </w:t>
      </w:r>
    </w:p>
    <w:p w14:paraId="619BC8DF" w14:textId="77777777" w:rsidR="007E5B9C" w:rsidRPr="007E5B9C" w:rsidRDefault="007E5B9C" w:rsidP="007E5B9C">
      <w:pPr>
        <w:keepNext/>
        <w:tabs>
          <w:tab w:val="num" w:pos="0"/>
        </w:tabs>
        <w:suppressAutoHyphens/>
        <w:spacing w:after="0" w:line="240" w:lineRule="auto"/>
        <w:ind w:left="432" w:hanging="432"/>
        <w:jc w:val="center"/>
        <w:outlineLvl w:val="0"/>
        <w:rPr>
          <w:rFonts w:ascii="Times New Roman" w:eastAsia="Times New Roman" w:hAnsi="Times New Roman" w:cs="Times New Roman"/>
          <w:b/>
          <w:smallCaps/>
          <w:spacing w:val="40"/>
          <w:sz w:val="28"/>
          <w:szCs w:val="28"/>
          <w:lang w:eastAsia="ar-SA"/>
        </w:rPr>
      </w:pPr>
      <w:r w:rsidRPr="007E5B9C">
        <w:rPr>
          <w:rFonts w:ascii="Times New Roman" w:eastAsia="Times New Roman" w:hAnsi="Times New Roman" w:cs="Times New Roman"/>
          <w:b/>
          <w:smallCaps/>
          <w:spacing w:val="40"/>
          <w:sz w:val="28"/>
          <w:szCs w:val="28"/>
          <w:lang w:eastAsia="ar-SA"/>
        </w:rPr>
        <w:t>KÉRELEM</w:t>
      </w:r>
    </w:p>
    <w:p w14:paraId="3075FDB6" w14:textId="77777777" w:rsidR="007E5B9C" w:rsidRPr="007E5B9C" w:rsidRDefault="007E5B9C" w:rsidP="007E5B9C">
      <w:pPr>
        <w:spacing w:after="0" w:line="240" w:lineRule="auto"/>
        <w:jc w:val="center"/>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I.</w:t>
      </w:r>
    </w:p>
    <w:p w14:paraId="3992FBC5" w14:textId="77777777" w:rsidR="007E5B9C" w:rsidRPr="007E5B9C" w:rsidRDefault="007E5B9C" w:rsidP="007E5B9C">
      <w:pPr>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Alulírott kérem részemre egyszeri gyógyszertámogatás megállapítását:</w:t>
      </w:r>
    </w:p>
    <w:p w14:paraId="56D18770" w14:textId="77777777" w:rsidR="007E5B9C" w:rsidRPr="007E5B9C" w:rsidRDefault="007E5B9C" w:rsidP="007E5B9C">
      <w:pPr>
        <w:autoSpaceDE w:val="0"/>
        <w:autoSpaceDN w:val="0"/>
        <w:adjustRightInd w:val="0"/>
        <w:spacing w:after="0" w:line="240" w:lineRule="auto"/>
        <w:jc w:val="center"/>
        <w:rPr>
          <w:rFonts w:ascii="Times New Roman" w:eastAsia="Times New Roman" w:hAnsi="Times New Roman" w:cs="Times New Roman"/>
          <w:b/>
          <w:bCs/>
          <w:i/>
          <w:iCs/>
          <w:sz w:val="20"/>
          <w:szCs w:val="20"/>
          <w:lang w:eastAsia="hu-HU"/>
        </w:rPr>
      </w:pPr>
    </w:p>
    <w:p w14:paraId="3F45A97B"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b/>
          <w:sz w:val="20"/>
          <w:szCs w:val="20"/>
          <w:lang w:eastAsia="hu-HU"/>
        </w:rPr>
      </w:pPr>
      <w:r w:rsidRPr="007E5B9C">
        <w:rPr>
          <w:rFonts w:ascii="Times New Roman" w:eastAsia="Times New Roman" w:hAnsi="Times New Roman" w:cs="Times New Roman"/>
          <w:b/>
          <w:sz w:val="20"/>
          <w:szCs w:val="20"/>
          <w:lang w:eastAsia="hu-HU"/>
        </w:rPr>
        <w:t xml:space="preserve">1. </w:t>
      </w:r>
      <w:r w:rsidRPr="007E5B9C">
        <w:rPr>
          <w:rFonts w:ascii="Times New Roman" w:eastAsia="Times New Roman" w:hAnsi="Times New Roman" w:cs="Times New Roman"/>
          <w:b/>
          <w:sz w:val="20"/>
          <w:szCs w:val="20"/>
          <w:u w:val="single"/>
          <w:lang w:eastAsia="hu-HU"/>
        </w:rPr>
        <w:t>A kérelmező személyére vonatkozó adatok</w:t>
      </w:r>
      <w:r w:rsidRPr="007E5B9C">
        <w:rPr>
          <w:rFonts w:ascii="Times New Roman" w:eastAsia="Times New Roman" w:hAnsi="Times New Roman" w:cs="Times New Roman"/>
          <w:b/>
          <w:sz w:val="20"/>
          <w:szCs w:val="20"/>
          <w:lang w:eastAsia="hu-HU"/>
        </w:rPr>
        <w:t>:</w:t>
      </w:r>
    </w:p>
    <w:p w14:paraId="6E83ACB2" w14:textId="77777777" w:rsidR="007E5B9C" w:rsidRPr="007E5B9C" w:rsidRDefault="007E5B9C" w:rsidP="007E5B9C">
      <w:pPr>
        <w:autoSpaceDE w:val="0"/>
        <w:autoSpaceDN w:val="0"/>
        <w:adjustRightInd w:val="0"/>
        <w:spacing w:after="0" w:line="240" w:lineRule="auto"/>
        <w:ind w:left="720"/>
        <w:rPr>
          <w:rFonts w:ascii="Times New Roman" w:eastAsia="Times New Roman" w:hAnsi="Times New Roman" w:cs="Times New Roman"/>
          <w:sz w:val="20"/>
          <w:szCs w:val="20"/>
          <w:lang w:eastAsia="hu-HU"/>
        </w:rPr>
      </w:pPr>
    </w:p>
    <w:p w14:paraId="4C8520C6" w14:textId="77777777" w:rsidR="007E5B9C" w:rsidRPr="007E5B9C" w:rsidRDefault="007E5B9C" w:rsidP="007E5B9C">
      <w:pPr>
        <w:autoSpaceDE w:val="0"/>
        <w:autoSpaceDN w:val="0"/>
        <w:adjustRightInd w:val="0"/>
        <w:spacing w:after="0" w:line="240" w:lineRule="auto"/>
        <w:ind w:left="72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Neve: _____________________________________________________________________</w:t>
      </w:r>
    </w:p>
    <w:p w14:paraId="2A472C5D" w14:textId="77777777" w:rsidR="007E5B9C" w:rsidRPr="007E5B9C" w:rsidRDefault="007E5B9C" w:rsidP="007E5B9C">
      <w:pPr>
        <w:autoSpaceDE w:val="0"/>
        <w:autoSpaceDN w:val="0"/>
        <w:adjustRightInd w:val="0"/>
        <w:spacing w:before="120" w:after="120" w:line="240" w:lineRule="auto"/>
        <w:ind w:left="72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Születési neve: ______________________________________________________________</w:t>
      </w:r>
    </w:p>
    <w:p w14:paraId="077DBCDD" w14:textId="77777777" w:rsidR="007E5B9C" w:rsidRPr="007E5B9C" w:rsidRDefault="007E5B9C" w:rsidP="007E5B9C">
      <w:pPr>
        <w:autoSpaceDE w:val="0"/>
        <w:autoSpaceDN w:val="0"/>
        <w:adjustRightInd w:val="0"/>
        <w:spacing w:after="0" w:line="240" w:lineRule="auto"/>
        <w:ind w:left="72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Anyja neve: ________________________________________________________________</w:t>
      </w:r>
    </w:p>
    <w:p w14:paraId="7DC30BED" w14:textId="77777777" w:rsidR="007E5B9C" w:rsidRPr="007E5B9C" w:rsidRDefault="007E5B9C" w:rsidP="007E5B9C">
      <w:pPr>
        <w:autoSpaceDE w:val="0"/>
        <w:autoSpaceDN w:val="0"/>
        <w:adjustRightInd w:val="0"/>
        <w:spacing w:before="120" w:after="120" w:line="240" w:lineRule="auto"/>
        <w:ind w:left="72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Születési helye, ideje (</w:t>
      </w:r>
      <w:proofErr w:type="spellStart"/>
      <w:proofErr w:type="gramStart"/>
      <w:r w:rsidRPr="007E5B9C">
        <w:rPr>
          <w:rFonts w:ascii="Times New Roman" w:eastAsia="Times New Roman" w:hAnsi="Times New Roman" w:cs="Times New Roman"/>
          <w:sz w:val="20"/>
          <w:szCs w:val="20"/>
          <w:lang w:eastAsia="hu-HU"/>
        </w:rPr>
        <w:t>év,hó</w:t>
      </w:r>
      <w:proofErr w:type="gramEnd"/>
      <w:r w:rsidRPr="007E5B9C">
        <w:rPr>
          <w:rFonts w:ascii="Times New Roman" w:eastAsia="Times New Roman" w:hAnsi="Times New Roman" w:cs="Times New Roman"/>
          <w:sz w:val="20"/>
          <w:szCs w:val="20"/>
          <w:lang w:eastAsia="hu-HU"/>
        </w:rPr>
        <w:t>,nap</w:t>
      </w:r>
      <w:proofErr w:type="spellEnd"/>
      <w:proofErr w:type="gramStart"/>
      <w:r w:rsidRPr="007E5B9C">
        <w:rPr>
          <w:rFonts w:ascii="Times New Roman" w:eastAsia="Times New Roman" w:hAnsi="Times New Roman" w:cs="Times New Roman"/>
          <w:sz w:val="20"/>
          <w:szCs w:val="20"/>
          <w:lang w:eastAsia="hu-HU"/>
        </w:rPr>
        <w:t>) :</w:t>
      </w:r>
      <w:proofErr w:type="gramEnd"/>
      <w:r w:rsidRPr="007E5B9C">
        <w:rPr>
          <w:rFonts w:ascii="Times New Roman" w:eastAsia="Times New Roman" w:hAnsi="Times New Roman" w:cs="Times New Roman"/>
          <w:sz w:val="20"/>
          <w:szCs w:val="20"/>
          <w:lang w:eastAsia="hu-HU"/>
        </w:rPr>
        <w:t xml:space="preserve"> ________________________________________________</w:t>
      </w:r>
    </w:p>
    <w:p w14:paraId="3EAD724B" w14:textId="77777777" w:rsidR="007E5B9C" w:rsidRPr="007E5B9C" w:rsidRDefault="007E5B9C" w:rsidP="007E5B9C">
      <w:pPr>
        <w:autoSpaceDE w:val="0"/>
        <w:autoSpaceDN w:val="0"/>
        <w:adjustRightInd w:val="0"/>
        <w:spacing w:after="0" w:line="240" w:lineRule="auto"/>
        <w:ind w:left="72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Lakóhelye: _________________________________________________________________</w:t>
      </w:r>
    </w:p>
    <w:p w14:paraId="1F067001" w14:textId="77777777" w:rsidR="007E5B9C" w:rsidRPr="007E5B9C" w:rsidRDefault="007E5B9C" w:rsidP="007E5B9C">
      <w:pPr>
        <w:autoSpaceDE w:val="0"/>
        <w:autoSpaceDN w:val="0"/>
        <w:adjustRightInd w:val="0"/>
        <w:spacing w:before="120" w:after="120" w:line="240" w:lineRule="auto"/>
        <w:ind w:left="72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Tartózkodási helye: __________________________________________________________</w:t>
      </w:r>
    </w:p>
    <w:p w14:paraId="55039826" w14:textId="77777777" w:rsidR="007E5B9C" w:rsidRPr="007E5B9C" w:rsidRDefault="007E5B9C" w:rsidP="007E5B9C">
      <w:pPr>
        <w:autoSpaceDE w:val="0"/>
        <w:autoSpaceDN w:val="0"/>
        <w:adjustRightInd w:val="0"/>
        <w:spacing w:after="0" w:line="240" w:lineRule="auto"/>
        <w:ind w:left="72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Társadalombiztosítási Azonosító Jele (TAJ száma): _________________________________</w:t>
      </w:r>
    </w:p>
    <w:p w14:paraId="05F0D614"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p w14:paraId="035182CE"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b/>
          <w:sz w:val="20"/>
          <w:szCs w:val="20"/>
          <w:lang w:eastAsia="hu-HU"/>
        </w:rPr>
      </w:pPr>
      <w:r w:rsidRPr="007E5B9C">
        <w:rPr>
          <w:rFonts w:ascii="Times New Roman" w:eastAsia="Times New Roman" w:hAnsi="Times New Roman" w:cs="Times New Roman"/>
          <w:b/>
          <w:sz w:val="20"/>
          <w:szCs w:val="20"/>
          <w:lang w:eastAsia="hu-HU"/>
        </w:rPr>
        <w:t xml:space="preserve">2. </w:t>
      </w:r>
      <w:r w:rsidRPr="007E5B9C">
        <w:rPr>
          <w:rFonts w:ascii="Times New Roman" w:eastAsia="Times New Roman" w:hAnsi="Times New Roman" w:cs="Times New Roman"/>
          <w:b/>
          <w:sz w:val="20"/>
          <w:szCs w:val="20"/>
          <w:u w:val="single"/>
          <w:lang w:eastAsia="hu-HU"/>
        </w:rPr>
        <w:t>A kérelmező családi körülménye</w:t>
      </w:r>
      <w:r w:rsidRPr="007E5B9C">
        <w:rPr>
          <w:rFonts w:ascii="Times New Roman" w:eastAsia="Times New Roman" w:hAnsi="Times New Roman" w:cs="Times New Roman"/>
          <w:b/>
          <w:sz w:val="20"/>
          <w:szCs w:val="20"/>
          <w:lang w:eastAsia="hu-HU"/>
        </w:rPr>
        <w:t xml:space="preserve"> </w:t>
      </w:r>
      <w:r w:rsidRPr="007E5B9C">
        <w:rPr>
          <w:rFonts w:ascii="Times New Roman" w:eastAsia="Times New Roman" w:hAnsi="Times New Roman" w:cs="Times New Roman"/>
          <w:sz w:val="20"/>
          <w:szCs w:val="20"/>
          <w:lang w:eastAsia="hu-HU"/>
        </w:rPr>
        <w:t xml:space="preserve">       </w:t>
      </w:r>
    </w:p>
    <w:p w14:paraId="6913BB87"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r w:rsidRPr="007E5B9C">
        <w:rPr>
          <w:rFonts w:ascii="Times New Roman" w:eastAsia="Times New Roman" w:hAnsi="Times New Roman" w:cs="Times New Roman"/>
          <w:lang w:eastAsia="hu-HU"/>
        </w:rPr>
        <w:sym w:font="Wingdings" w:char="F06F"/>
      </w:r>
      <w:r w:rsidRPr="007E5B9C">
        <w:rPr>
          <w:rFonts w:ascii="Times New Roman" w:eastAsia="Times New Roman" w:hAnsi="Times New Roman" w:cs="Times New Roman"/>
          <w:sz w:val="20"/>
          <w:szCs w:val="20"/>
          <w:lang w:eastAsia="hu-HU"/>
        </w:rPr>
        <w:t xml:space="preserve"> </w:t>
      </w:r>
      <w:proofErr w:type="spellStart"/>
      <w:r w:rsidRPr="007E5B9C">
        <w:rPr>
          <w:rFonts w:ascii="Times New Roman" w:eastAsia="Times New Roman" w:hAnsi="Times New Roman" w:cs="Times New Roman"/>
          <w:sz w:val="20"/>
          <w:szCs w:val="20"/>
          <w:lang w:eastAsia="hu-HU"/>
        </w:rPr>
        <w:t>egyedülélő</w:t>
      </w:r>
      <w:proofErr w:type="spellEnd"/>
    </w:p>
    <w:p w14:paraId="350E07B5"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lang w:eastAsia="hu-HU"/>
        </w:rPr>
        <w:t xml:space="preserve">                </w:t>
      </w:r>
      <w:r w:rsidRPr="007E5B9C">
        <w:rPr>
          <w:rFonts w:ascii="Times New Roman" w:eastAsia="Times New Roman" w:hAnsi="Times New Roman" w:cs="Times New Roman"/>
          <w:lang w:eastAsia="hu-HU"/>
        </w:rPr>
        <w:sym w:font="Wingdings" w:char="F06F"/>
      </w:r>
      <w:r w:rsidRPr="007E5B9C">
        <w:rPr>
          <w:rFonts w:ascii="Times New Roman" w:eastAsia="Times New Roman" w:hAnsi="Times New Roman" w:cs="Times New Roman"/>
          <w:sz w:val="20"/>
          <w:szCs w:val="20"/>
          <w:lang w:eastAsia="hu-HU"/>
        </w:rPr>
        <w:t xml:space="preserve">  nem </w:t>
      </w:r>
      <w:proofErr w:type="spellStart"/>
      <w:r w:rsidRPr="007E5B9C">
        <w:rPr>
          <w:rFonts w:ascii="Times New Roman" w:eastAsia="Times New Roman" w:hAnsi="Times New Roman" w:cs="Times New Roman"/>
          <w:sz w:val="20"/>
          <w:szCs w:val="20"/>
          <w:lang w:eastAsia="hu-HU"/>
        </w:rPr>
        <w:t>egyedülélő</w:t>
      </w:r>
      <w:proofErr w:type="spellEnd"/>
    </w:p>
    <w:p w14:paraId="764A772E"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p w14:paraId="21CB040B" w14:textId="77777777" w:rsidR="007E5B9C" w:rsidRPr="007E5B9C" w:rsidRDefault="007E5B9C" w:rsidP="007E5B9C">
      <w:pPr>
        <w:autoSpaceDE w:val="0"/>
        <w:autoSpaceDN w:val="0"/>
        <w:adjustRightInd w:val="0"/>
        <w:spacing w:after="0" w:line="240" w:lineRule="auto"/>
        <w:contextualSpacing/>
        <w:rPr>
          <w:rFonts w:ascii="Times New Roman" w:eastAsia="Times New Roman" w:hAnsi="Times New Roman" w:cs="Times New Roman"/>
          <w:b/>
          <w:sz w:val="20"/>
          <w:szCs w:val="20"/>
          <w:lang w:eastAsia="hu-HU"/>
        </w:rPr>
      </w:pPr>
      <w:r w:rsidRPr="007E5B9C">
        <w:rPr>
          <w:rFonts w:ascii="Times New Roman" w:eastAsia="Times New Roman" w:hAnsi="Times New Roman" w:cs="Times New Roman"/>
          <w:b/>
          <w:sz w:val="20"/>
          <w:szCs w:val="20"/>
          <w:lang w:eastAsia="hu-HU"/>
        </w:rPr>
        <w:t xml:space="preserve">3. </w:t>
      </w:r>
      <w:r w:rsidRPr="007E5B9C">
        <w:rPr>
          <w:rFonts w:ascii="Times New Roman" w:eastAsia="Times New Roman" w:hAnsi="Times New Roman" w:cs="Times New Roman"/>
          <w:b/>
          <w:sz w:val="20"/>
          <w:szCs w:val="20"/>
          <w:u w:val="single"/>
          <w:lang w:eastAsia="hu-HU"/>
        </w:rPr>
        <w:t>A kérelmező családjában élő közeli hozzátartozók adatai</w:t>
      </w:r>
    </w:p>
    <w:p w14:paraId="0466D5DE"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78275E24"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A kérelmező családjában, a kérelmezővel azonos lakcímen élő közeli hozzátartozók </w:t>
      </w:r>
      <w:r w:rsidRPr="007E5B9C">
        <w:rPr>
          <w:rFonts w:ascii="Times New Roman" w:eastAsia="Times New Roman" w:hAnsi="Times New Roman" w:cs="Times New Roman"/>
          <w:b/>
          <w:sz w:val="20"/>
          <w:szCs w:val="20"/>
          <w:lang w:eastAsia="hu-HU"/>
        </w:rPr>
        <w:t>száma</w:t>
      </w:r>
      <w:r w:rsidRPr="007E5B9C">
        <w:rPr>
          <w:rFonts w:ascii="Times New Roman" w:eastAsia="Times New Roman" w:hAnsi="Times New Roman" w:cs="Times New Roman"/>
          <w:sz w:val="20"/>
          <w:szCs w:val="20"/>
          <w:lang w:eastAsia="hu-HU"/>
        </w:rPr>
        <w:t xml:space="preserve">: ......... </w:t>
      </w:r>
      <w:r w:rsidRPr="007E5B9C">
        <w:rPr>
          <w:rFonts w:ascii="Times New Roman" w:eastAsia="Times New Roman" w:hAnsi="Times New Roman" w:cs="Times New Roman"/>
          <w:b/>
          <w:sz w:val="20"/>
          <w:szCs w:val="20"/>
          <w:lang w:eastAsia="hu-HU"/>
        </w:rPr>
        <w:t>fő</w:t>
      </w:r>
      <w:r w:rsidRPr="007E5B9C">
        <w:rPr>
          <w:rFonts w:ascii="Times New Roman" w:eastAsia="Times New Roman" w:hAnsi="Times New Roman" w:cs="Times New Roman"/>
          <w:sz w:val="20"/>
          <w:szCs w:val="20"/>
          <w:lang w:eastAsia="hu-HU"/>
        </w:rPr>
        <w:t>.</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
        <w:gridCol w:w="1869"/>
        <w:gridCol w:w="1664"/>
        <w:gridCol w:w="1559"/>
        <w:gridCol w:w="1417"/>
        <w:gridCol w:w="1418"/>
      </w:tblGrid>
      <w:tr w:rsidR="007E5B9C" w:rsidRPr="007E5B9C" w14:paraId="7731A186" w14:textId="77777777" w:rsidTr="00F6367E">
        <w:tc>
          <w:tcPr>
            <w:tcW w:w="290" w:type="dxa"/>
          </w:tcPr>
          <w:p w14:paraId="195389A2"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869" w:type="dxa"/>
          </w:tcPr>
          <w:p w14:paraId="34D3DDC0" w14:textId="77777777" w:rsidR="007E5B9C" w:rsidRPr="007E5B9C" w:rsidRDefault="007E5B9C" w:rsidP="007E5B9C">
            <w:pPr>
              <w:autoSpaceDE w:val="0"/>
              <w:autoSpaceDN w:val="0"/>
              <w:adjustRightInd w:val="0"/>
              <w:spacing w:after="0" w:line="240" w:lineRule="auto"/>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A</w:t>
            </w:r>
          </w:p>
        </w:tc>
        <w:tc>
          <w:tcPr>
            <w:tcW w:w="1664" w:type="dxa"/>
          </w:tcPr>
          <w:p w14:paraId="3EEED6AE" w14:textId="77777777" w:rsidR="007E5B9C" w:rsidRPr="007E5B9C" w:rsidRDefault="007E5B9C" w:rsidP="007E5B9C">
            <w:pPr>
              <w:autoSpaceDE w:val="0"/>
              <w:autoSpaceDN w:val="0"/>
              <w:adjustRightInd w:val="0"/>
              <w:spacing w:after="0" w:line="240" w:lineRule="auto"/>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B</w:t>
            </w:r>
          </w:p>
        </w:tc>
        <w:tc>
          <w:tcPr>
            <w:tcW w:w="1559" w:type="dxa"/>
          </w:tcPr>
          <w:p w14:paraId="6BAEB96F" w14:textId="77777777" w:rsidR="007E5B9C" w:rsidRPr="007E5B9C" w:rsidRDefault="007E5B9C" w:rsidP="007E5B9C">
            <w:pPr>
              <w:autoSpaceDE w:val="0"/>
              <w:autoSpaceDN w:val="0"/>
              <w:adjustRightInd w:val="0"/>
              <w:spacing w:after="0" w:line="240" w:lineRule="auto"/>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C</w:t>
            </w:r>
          </w:p>
        </w:tc>
        <w:tc>
          <w:tcPr>
            <w:tcW w:w="1417" w:type="dxa"/>
          </w:tcPr>
          <w:p w14:paraId="290CCA91" w14:textId="77777777" w:rsidR="007E5B9C" w:rsidRPr="007E5B9C" w:rsidRDefault="007E5B9C" w:rsidP="007E5B9C">
            <w:pPr>
              <w:autoSpaceDE w:val="0"/>
              <w:autoSpaceDN w:val="0"/>
              <w:adjustRightInd w:val="0"/>
              <w:spacing w:after="0" w:line="240" w:lineRule="auto"/>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D</w:t>
            </w:r>
          </w:p>
        </w:tc>
        <w:tc>
          <w:tcPr>
            <w:tcW w:w="1418" w:type="dxa"/>
          </w:tcPr>
          <w:p w14:paraId="6AC3DE3C" w14:textId="77777777" w:rsidR="007E5B9C" w:rsidRPr="007E5B9C" w:rsidRDefault="007E5B9C" w:rsidP="007E5B9C">
            <w:pPr>
              <w:autoSpaceDE w:val="0"/>
              <w:autoSpaceDN w:val="0"/>
              <w:adjustRightInd w:val="0"/>
              <w:spacing w:after="0" w:line="240" w:lineRule="auto"/>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E</w:t>
            </w:r>
          </w:p>
        </w:tc>
      </w:tr>
      <w:tr w:rsidR="007E5B9C" w:rsidRPr="007E5B9C" w14:paraId="52D8D4D7" w14:textId="77777777" w:rsidTr="00F6367E">
        <w:tc>
          <w:tcPr>
            <w:tcW w:w="290" w:type="dxa"/>
          </w:tcPr>
          <w:p w14:paraId="460E89F1"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869" w:type="dxa"/>
          </w:tcPr>
          <w:p w14:paraId="36CEAA8F"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Közeli hozzátartozó</w:t>
            </w:r>
          </w:p>
          <w:p w14:paraId="3171F8C8"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neve</w:t>
            </w:r>
          </w:p>
          <w:p w14:paraId="7C61D969"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(születési neve)</w:t>
            </w:r>
          </w:p>
        </w:tc>
        <w:tc>
          <w:tcPr>
            <w:tcW w:w="1664" w:type="dxa"/>
          </w:tcPr>
          <w:p w14:paraId="50DE794B"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Anyja neve</w:t>
            </w:r>
          </w:p>
        </w:tc>
        <w:tc>
          <w:tcPr>
            <w:tcW w:w="1559" w:type="dxa"/>
          </w:tcPr>
          <w:p w14:paraId="01E01EAC"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Születési helye, ideje</w:t>
            </w:r>
          </w:p>
          <w:p w14:paraId="0E055998"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(év, hó, nap)</w:t>
            </w:r>
          </w:p>
        </w:tc>
        <w:tc>
          <w:tcPr>
            <w:tcW w:w="1417" w:type="dxa"/>
          </w:tcPr>
          <w:p w14:paraId="7E4ADD08"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Társadalom-biztosítási</w:t>
            </w:r>
          </w:p>
          <w:p w14:paraId="190E7152"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Azonosító Jele</w:t>
            </w:r>
          </w:p>
        </w:tc>
        <w:tc>
          <w:tcPr>
            <w:tcW w:w="1418" w:type="dxa"/>
          </w:tcPr>
          <w:p w14:paraId="5A1E228A"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Családi kapcsolat</w:t>
            </w:r>
          </w:p>
          <w:p w14:paraId="511FFA79"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megnevezése</w:t>
            </w:r>
          </w:p>
        </w:tc>
      </w:tr>
      <w:tr w:rsidR="007E5B9C" w:rsidRPr="007E5B9C" w14:paraId="35526175" w14:textId="77777777" w:rsidTr="00F6367E">
        <w:tc>
          <w:tcPr>
            <w:tcW w:w="290" w:type="dxa"/>
          </w:tcPr>
          <w:p w14:paraId="636A109F"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1.</w:t>
            </w:r>
          </w:p>
        </w:tc>
        <w:tc>
          <w:tcPr>
            <w:tcW w:w="1869" w:type="dxa"/>
          </w:tcPr>
          <w:p w14:paraId="770C9FC4"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3A5A13A5"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664" w:type="dxa"/>
          </w:tcPr>
          <w:p w14:paraId="2CB07B15"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559" w:type="dxa"/>
          </w:tcPr>
          <w:p w14:paraId="096E9BD0"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417" w:type="dxa"/>
          </w:tcPr>
          <w:p w14:paraId="735C4377"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418" w:type="dxa"/>
          </w:tcPr>
          <w:p w14:paraId="35952252"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r>
      <w:tr w:rsidR="007E5B9C" w:rsidRPr="007E5B9C" w14:paraId="68F748F1" w14:textId="77777777" w:rsidTr="00F6367E">
        <w:tc>
          <w:tcPr>
            <w:tcW w:w="290" w:type="dxa"/>
          </w:tcPr>
          <w:p w14:paraId="34718BCA"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2.</w:t>
            </w:r>
          </w:p>
        </w:tc>
        <w:tc>
          <w:tcPr>
            <w:tcW w:w="1869" w:type="dxa"/>
          </w:tcPr>
          <w:p w14:paraId="030C8666"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128CAB82"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664" w:type="dxa"/>
          </w:tcPr>
          <w:p w14:paraId="399C5366"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559" w:type="dxa"/>
          </w:tcPr>
          <w:p w14:paraId="3D38513D"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417" w:type="dxa"/>
          </w:tcPr>
          <w:p w14:paraId="34915B31"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418" w:type="dxa"/>
          </w:tcPr>
          <w:p w14:paraId="47642BF6"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r>
      <w:tr w:rsidR="007E5B9C" w:rsidRPr="007E5B9C" w14:paraId="3427A8E9" w14:textId="77777777" w:rsidTr="00F6367E">
        <w:tc>
          <w:tcPr>
            <w:tcW w:w="290" w:type="dxa"/>
          </w:tcPr>
          <w:p w14:paraId="71B637D0"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3.</w:t>
            </w:r>
          </w:p>
        </w:tc>
        <w:tc>
          <w:tcPr>
            <w:tcW w:w="1869" w:type="dxa"/>
          </w:tcPr>
          <w:p w14:paraId="768826D6"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6046DEBE"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664" w:type="dxa"/>
          </w:tcPr>
          <w:p w14:paraId="19DC1ABC"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559" w:type="dxa"/>
          </w:tcPr>
          <w:p w14:paraId="2BFA4D81"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417" w:type="dxa"/>
          </w:tcPr>
          <w:p w14:paraId="3C7C11F9"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418" w:type="dxa"/>
          </w:tcPr>
          <w:p w14:paraId="7ECA5B90"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r>
    </w:tbl>
    <w:p w14:paraId="7087C763"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23F90B84" w14:textId="77777777" w:rsidR="007E5B9C" w:rsidRPr="007E5B9C" w:rsidRDefault="007E5B9C" w:rsidP="007E5B9C">
      <w:pPr>
        <w:spacing w:after="0" w:line="240" w:lineRule="auto"/>
        <w:rPr>
          <w:rFonts w:ascii="Times New Roman" w:eastAsia="Times New Roman" w:hAnsi="Times New Roman" w:cs="Times New Roman"/>
          <w:b/>
          <w:sz w:val="20"/>
          <w:szCs w:val="20"/>
          <w:lang w:eastAsia="hu-HU"/>
        </w:rPr>
      </w:pPr>
      <w:r w:rsidRPr="007E5B9C">
        <w:rPr>
          <w:rFonts w:ascii="Times New Roman" w:eastAsia="Times New Roman" w:hAnsi="Times New Roman" w:cs="Times New Roman"/>
          <w:b/>
          <w:sz w:val="20"/>
          <w:szCs w:val="20"/>
          <w:lang w:eastAsia="hu-HU"/>
        </w:rPr>
        <w:t xml:space="preserve">5. </w:t>
      </w:r>
      <w:r w:rsidRPr="007E5B9C">
        <w:rPr>
          <w:rFonts w:ascii="Times New Roman" w:eastAsia="Times New Roman" w:hAnsi="Times New Roman" w:cs="Times New Roman"/>
          <w:b/>
          <w:sz w:val="20"/>
          <w:szCs w:val="20"/>
          <w:u w:val="single"/>
          <w:lang w:eastAsia="hu-HU"/>
        </w:rPr>
        <w:t>Közgyógyellátásban</w:t>
      </w:r>
      <w:r w:rsidRPr="007E5B9C">
        <w:rPr>
          <w:rFonts w:ascii="Times New Roman" w:eastAsia="Times New Roman" w:hAnsi="Times New Roman" w:cs="Times New Roman"/>
          <w:b/>
          <w:sz w:val="20"/>
          <w:szCs w:val="20"/>
          <w:lang w:eastAsia="hu-HU"/>
        </w:rPr>
        <w:t xml:space="preserve"> </w:t>
      </w:r>
    </w:p>
    <w:p w14:paraId="243B85D2" w14:textId="77777777" w:rsidR="007E5B9C" w:rsidRPr="007E5B9C" w:rsidRDefault="007E5B9C" w:rsidP="007E5B9C">
      <w:pPr>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részesülök                   nem részesülök</w:t>
      </w:r>
    </w:p>
    <w:p w14:paraId="1A898BFA" w14:textId="77777777" w:rsidR="007E5B9C" w:rsidRPr="007E5B9C" w:rsidRDefault="007E5B9C" w:rsidP="007E5B9C">
      <w:pPr>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(a megfelelő rész aláhúzandó)</w:t>
      </w:r>
    </w:p>
    <w:p w14:paraId="29CBC2A0" w14:textId="77777777" w:rsidR="007E5B9C" w:rsidRPr="007E5B9C" w:rsidRDefault="007E5B9C" w:rsidP="007E5B9C">
      <w:pPr>
        <w:spacing w:after="0" w:line="240" w:lineRule="auto"/>
        <w:rPr>
          <w:rFonts w:ascii="Times New Roman" w:eastAsia="Times New Roman" w:hAnsi="Times New Roman" w:cs="Times New Roman"/>
          <w:b/>
          <w:sz w:val="20"/>
          <w:szCs w:val="20"/>
          <w:lang w:eastAsia="hu-HU"/>
        </w:rPr>
      </w:pPr>
    </w:p>
    <w:p w14:paraId="08F62E93" w14:textId="77777777" w:rsidR="007E5B9C" w:rsidRPr="007E5B9C" w:rsidRDefault="007E5B9C" w:rsidP="007E5B9C">
      <w:pPr>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b/>
          <w:sz w:val="20"/>
          <w:szCs w:val="20"/>
          <w:lang w:eastAsia="hu-HU"/>
        </w:rPr>
        <w:t xml:space="preserve">6. </w:t>
      </w:r>
      <w:r w:rsidRPr="007E5B9C">
        <w:rPr>
          <w:rFonts w:ascii="Times New Roman" w:eastAsia="Times New Roman" w:hAnsi="Times New Roman" w:cs="Times New Roman"/>
          <w:sz w:val="20"/>
          <w:szCs w:val="20"/>
          <w:lang w:eastAsia="hu-HU"/>
        </w:rPr>
        <w:t xml:space="preserve">Büntetőjogi felelősségem tudatában </w:t>
      </w:r>
      <w:r w:rsidRPr="007E5B9C">
        <w:rPr>
          <w:rFonts w:ascii="Times New Roman" w:eastAsia="Times New Roman" w:hAnsi="Times New Roman" w:cs="Times New Roman"/>
          <w:b/>
          <w:sz w:val="20"/>
          <w:szCs w:val="20"/>
          <w:lang w:eastAsia="hu-HU"/>
        </w:rPr>
        <w:t>kijelentem</w:t>
      </w:r>
      <w:r w:rsidRPr="007E5B9C">
        <w:rPr>
          <w:rFonts w:ascii="Times New Roman" w:eastAsia="Times New Roman" w:hAnsi="Times New Roman" w:cs="Times New Roman"/>
          <w:sz w:val="20"/>
          <w:szCs w:val="20"/>
          <w:lang w:eastAsia="hu-HU"/>
        </w:rPr>
        <w:t>, hogy a fentiek a valóságnak megfelelnek.</w:t>
      </w:r>
    </w:p>
    <w:p w14:paraId="67656496" w14:textId="77777777" w:rsidR="007E5B9C" w:rsidRPr="007E5B9C" w:rsidRDefault="007E5B9C" w:rsidP="007E5B9C">
      <w:pPr>
        <w:spacing w:after="0" w:line="240" w:lineRule="auto"/>
        <w:rPr>
          <w:rFonts w:ascii="Times New Roman" w:eastAsia="Times New Roman" w:hAnsi="Times New Roman" w:cs="Times New Roman"/>
          <w:sz w:val="20"/>
          <w:szCs w:val="20"/>
          <w:lang w:eastAsia="hu-HU"/>
        </w:rPr>
      </w:pPr>
    </w:p>
    <w:p w14:paraId="37D0CE9F" w14:textId="77777777" w:rsidR="007E5B9C" w:rsidRPr="007E5B9C" w:rsidRDefault="007E5B9C" w:rsidP="007E5B9C">
      <w:pPr>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7E5B9C">
        <w:rPr>
          <w:rFonts w:ascii="Times New Roman" w:eastAsia="Times New Roman" w:hAnsi="Times New Roman" w:cs="Times New Roman"/>
          <w:b/>
          <w:sz w:val="20"/>
          <w:szCs w:val="20"/>
          <w:lang w:eastAsia="hu-HU"/>
        </w:rPr>
        <w:t>7. Tudomásul veszem</w:t>
      </w:r>
      <w:r w:rsidRPr="007E5B9C">
        <w:rPr>
          <w:rFonts w:ascii="Times New Roman" w:eastAsia="Times New Roman" w:hAnsi="Times New Roman" w:cs="Times New Roman"/>
          <w:sz w:val="20"/>
          <w:szCs w:val="20"/>
          <w:lang w:eastAsia="hu-HU"/>
        </w:rPr>
        <w:t>, hogy a kérelemben közölt adatok valódiságát a szociális igazgatásról és szociális ellátásokról szóló 1993. évi III. törvény 10. § (7) bekezdése alapján a szociális hatáskört gyakorló szerv – a Nemzeti Adó- és Vámhivatal hatáskörrel és illetékességgel rendelkező adóigazgatósága útján – ellenőrizheti.</w:t>
      </w:r>
    </w:p>
    <w:p w14:paraId="60937477" w14:textId="77777777" w:rsidR="007E5B9C" w:rsidRPr="007E5B9C" w:rsidRDefault="007E5B9C" w:rsidP="007E5B9C">
      <w:pPr>
        <w:spacing w:after="0" w:line="240" w:lineRule="auto"/>
        <w:jc w:val="both"/>
        <w:rPr>
          <w:rFonts w:ascii="Times New Roman" w:eastAsia="Times New Roman" w:hAnsi="Times New Roman" w:cs="Times New Roman"/>
          <w:sz w:val="20"/>
          <w:szCs w:val="20"/>
          <w:lang w:eastAsia="hu-HU"/>
        </w:rPr>
      </w:pPr>
      <w:r w:rsidRPr="007E5B9C">
        <w:rPr>
          <w:rFonts w:ascii="Times New Roman" w:eastAsia="Times New Roman" w:hAnsi="Times New Roman" w:cs="Times New Roman"/>
          <w:b/>
          <w:sz w:val="20"/>
          <w:szCs w:val="20"/>
          <w:lang w:eastAsia="hu-HU"/>
        </w:rPr>
        <w:t>Tudomásul veszem</w:t>
      </w:r>
      <w:r w:rsidRPr="007E5B9C">
        <w:rPr>
          <w:rFonts w:ascii="Times New Roman" w:eastAsia="Times New Roman" w:hAnsi="Times New Roman" w:cs="Times New Roman"/>
          <w:sz w:val="20"/>
          <w:szCs w:val="20"/>
          <w:lang w:eastAsia="hu-HU"/>
        </w:rPr>
        <w:t>, hogy a kérelmemre indult eljárás lefolytatásához szükséges személyes adataimat a hatóság az információs önrendelkezési jogról és az információszabadságról szóló 2011. évi CXII. törvény alapján kezeli.</w:t>
      </w:r>
    </w:p>
    <w:p w14:paraId="13E7D6BE"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402604E0"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Kelt: .............................................................................</w:t>
      </w:r>
    </w:p>
    <w:p w14:paraId="0D95D4A7"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480BC4E3" w14:textId="77777777" w:rsidR="007E5B9C" w:rsidRPr="007E5B9C" w:rsidRDefault="007E5B9C" w:rsidP="007E5B9C">
      <w:pPr>
        <w:autoSpaceDE w:val="0"/>
        <w:autoSpaceDN w:val="0"/>
        <w:adjustRightInd w:val="0"/>
        <w:spacing w:after="0" w:line="240" w:lineRule="auto"/>
        <w:jc w:val="right"/>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p w14:paraId="068D177A" w14:textId="77777777" w:rsidR="007E5B9C" w:rsidRPr="007E5B9C" w:rsidRDefault="007E5B9C" w:rsidP="007E5B9C">
      <w:pPr>
        <w:autoSpaceDE w:val="0"/>
        <w:autoSpaceDN w:val="0"/>
        <w:adjustRightInd w:val="0"/>
        <w:spacing w:after="0" w:line="240" w:lineRule="auto"/>
        <w:ind w:left="4248" w:firstLine="708"/>
        <w:jc w:val="center"/>
        <w:rPr>
          <w:rFonts w:ascii="Times New Roman" w:eastAsia="Times New Roman" w:hAnsi="Times New Roman" w:cs="Times New Roman"/>
          <w:b/>
          <w:sz w:val="20"/>
          <w:szCs w:val="20"/>
          <w:lang w:eastAsia="hu-HU"/>
        </w:rPr>
      </w:pPr>
      <w:r w:rsidRPr="007E5B9C">
        <w:rPr>
          <w:rFonts w:ascii="Times New Roman" w:eastAsia="Times New Roman" w:hAnsi="Times New Roman" w:cs="Times New Roman"/>
          <w:sz w:val="20"/>
          <w:szCs w:val="20"/>
          <w:lang w:eastAsia="hu-HU"/>
        </w:rPr>
        <w:t xml:space="preserve">kérelmező aláírása                                                   </w:t>
      </w:r>
    </w:p>
    <w:p w14:paraId="6DCA6315"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b/>
          <w:sz w:val="20"/>
          <w:szCs w:val="20"/>
          <w:lang w:eastAsia="hu-HU"/>
        </w:rPr>
      </w:pPr>
      <w:r w:rsidRPr="007E5B9C">
        <w:rPr>
          <w:rFonts w:ascii="Times New Roman" w:eastAsia="Times New Roman" w:hAnsi="Times New Roman" w:cs="Times New Roman"/>
          <w:b/>
          <w:sz w:val="20"/>
          <w:szCs w:val="20"/>
          <w:lang w:eastAsia="hu-HU"/>
        </w:rPr>
        <w:lastRenderedPageBreak/>
        <w:t>Kérelemhez mellékelni szükséges:</w:t>
      </w:r>
    </w:p>
    <w:p w14:paraId="08480C93" w14:textId="77777777" w:rsidR="007E5B9C" w:rsidRPr="007E5B9C" w:rsidRDefault="007E5B9C" w:rsidP="007E5B9C">
      <w:pPr>
        <w:numPr>
          <w:ilvl w:val="0"/>
          <w:numId w:val="3"/>
        </w:numPr>
        <w:autoSpaceDE w:val="0"/>
        <w:autoSpaceDN w:val="0"/>
        <w:adjustRightInd w:val="0"/>
        <w:spacing w:after="0" w:line="240" w:lineRule="auto"/>
        <w:contextualSpacing/>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Jövedelem igazolás</w:t>
      </w:r>
    </w:p>
    <w:p w14:paraId="4F172544" w14:textId="77777777" w:rsidR="007E5B9C" w:rsidRPr="007E5B9C" w:rsidRDefault="007E5B9C" w:rsidP="007E5B9C">
      <w:pPr>
        <w:numPr>
          <w:ilvl w:val="0"/>
          <w:numId w:val="3"/>
        </w:numPr>
        <w:autoSpaceDE w:val="0"/>
        <w:autoSpaceDN w:val="0"/>
        <w:adjustRightInd w:val="0"/>
        <w:spacing w:after="0" w:line="240" w:lineRule="auto"/>
        <w:ind w:right="147"/>
        <w:contextualSpacing/>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Kitöltendő a háziorvos igazolása és gyógyszertár igazolása a háziorvos által javasolt nem vényköteles és a vényre felírt gyógyszerek beteg által fizetendő térítési díjáról </w:t>
      </w:r>
    </w:p>
    <w:p w14:paraId="45FD6E94" w14:textId="77777777" w:rsidR="007E5B9C" w:rsidRPr="007E5B9C" w:rsidRDefault="007E5B9C" w:rsidP="007E5B9C">
      <w:pPr>
        <w:autoSpaceDE w:val="0"/>
        <w:autoSpaceDN w:val="0"/>
        <w:adjustRightInd w:val="0"/>
        <w:spacing w:after="0" w:line="240" w:lineRule="auto"/>
        <w:ind w:right="147"/>
        <w:rPr>
          <w:rFonts w:ascii="Times New Roman" w:eastAsia="Times New Roman" w:hAnsi="Times New Roman" w:cs="Times New Roman"/>
          <w:sz w:val="20"/>
          <w:szCs w:val="20"/>
          <w:lang w:eastAsia="hu-HU"/>
        </w:rPr>
      </w:pPr>
    </w:p>
    <w:p w14:paraId="26880B8B" w14:textId="77777777" w:rsidR="007E5B9C" w:rsidRPr="007E5B9C" w:rsidRDefault="007E5B9C" w:rsidP="007E5B9C">
      <w:pPr>
        <w:spacing w:after="0" w:line="240" w:lineRule="auto"/>
        <w:ind w:left="147" w:right="147"/>
        <w:jc w:val="center"/>
        <w:rPr>
          <w:rFonts w:ascii="Times New Roman" w:eastAsia="Times New Roman" w:hAnsi="Times New Roman" w:cs="Times New Roman"/>
          <w:b/>
          <w:bCs/>
          <w:i/>
          <w:iCs/>
          <w:sz w:val="20"/>
          <w:szCs w:val="20"/>
          <w:lang w:eastAsia="hu-HU"/>
        </w:rPr>
      </w:pPr>
      <w:r w:rsidRPr="007E5B9C">
        <w:rPr>
          <w:rFonts w:ascii="Times New Roman" w:eastAsia="Times New Roman" w:hAnsi="Times New Roman" w:cs="Times New Roman"/>
          <w:b/>
          <w:bCs/>
          <w:i/>
          <w:iCs/>
          <w:sz w:val="20"/>
          <w:szCs w:val="20"/>
          <w:lang w:eastAsia="hu-HU"/>
        </w:rPr>
        <w:t>II.</w:t>
      </w:r>
    </w:p>
    <w:p w14:paraId="4C2F9CED" w14:textId="77777777" w:rsidR="007E5B9C" w:rsidRPr="007E5B9C" w:rsidRDefault="007E5B9C" w:rsidP="007E5B9C">
      <w:pPr>
        <w:spacing w:after="0" w:line="240" w:lineRule="auto"/>
        <w:ind w:left="147" w:right="147"/>
        <w:jc w:val="center"/>
        <w:rPr>
          <w:rFonts w:ascii="Times New Roman" w:eastAsia="Times New Roman" w:hAnsi="Times New Roman" w:cs="Times New Roman"/>
          <w:b/>
          <w:bCs/>
          <w:i/>
          <w:iCs/>
          <w:sz w:val="20"/>
          <w:szCs w:val="20"/>
          <w:lang w:eastAsia="hu-HU"/>
        </w:rPr>
      </w:pPr>
      <w:r w:rsidRPr="007E5B9C">
        <w:rPr>
          <w:rFonts w:ascii="Times New Roman" w:eastAsia="Times New Roman" w:hAnsi="Times New Roman" w:cs="Times New Roman"/>
          <w:b/>
          <w:bCs/>
          <w:i/>
          <w:iCs/>
          <w:sz w:val="20"/>
          <w:szCs w:val="20"/>
          <w:lang w:eastAsia="hu-HU"/>
        </w:rPr>
        <w:t>II/1. Háziorvosi igazolás</w:t>
      </w:r>
    </w:p>
    <w:p w14:paraId="59A40A3C" w14:textId="77777777" w:rsidR="007E5B9C" w:rsidRPr="007E5B9C" w:rsidRDefault="007E5B9C" w:rsidP="007E5B9C">
      <w:pPr>
        <w:spacing w:after="0" w:line="240" w:lineRule="auto"/>
        <w:ind w:left="147" w:right="147"/>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b/>
          <w:bCs/>
          <w:i/>
          <w:iCs/>
          <w:sz w:val="20"/>
          <w:szCs w:val="20"/>
          <w:lang w:eastAsia="hu-HU"/>
        </w:rPr>
        <w:t>/ egyszeri gyógyszertámogatás megállapításához/</w:t>
      </w:r>
    </w:p>
    <w:p w14:paraId="05298D59" w14:textId="77777777" w:rsidR="007E5B9C" w:rsidRPr="007E5B9C" w:rsidRDefault="007E5B9C" w:rsidP="007E5B9C">
      <w:pPr>
        <w:spacing w:before="180" w:after="0" w:line="240" w:lineRule="auto"/>
        <w:ind w:left="150" w:right="150"/>
        <w:rPr>
          <w:rFonts w:ascii="Times New Roman" w:eastAsia="Times New Roman" w:hAnsi="Times New Roman" w:cs="Times New Roman"/>
          <w:b/>
          <w:bCs/>
          <w:sz w:val="20"/>
          <w:szCs w:val="20"/>
          <w:lang w:eastAsia="hu-HU"/>
        </w:rPr>
      </w:pPr>
      <w:r w:rsidRPr="007E5B9C">
        <w:rPr>
          <w:rFonts w:ascii="Times New Roman" w:eastAsia="Times New Roman" w:hAnsi="Times New Roman" w:cs="Times New Roman"/>
          <w:b/>
          <w:bCs/>
          <w:i/>
          <w:iCs/>
          <w:sz w:val="20"/>
          <w:szCs w:val="20"/>
          <w:lang w:eastAsia="hu-HU"/>
        </w:rPr>
        <w:t>A kérelmező személyi adatai</w:t>
      </w:r>
    </w:p>
    <w:p w14:paraId="262031E0" w14:textId="77777777" w:rsidR="007E5B9C" w:rsidRPr="007E5B9C" w:rsidRDefault="007E5B9C" w:rsidP="007E5B9C">
      <w:pPr>
        <w:spacing w:before="180" w:after="0" w:line="240" w:lineRule="auto"/>
        <w:ind w:left="315" w:right="15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Neve: ........................................................................................................................................</w:t>
      </w:r>
    </w:p>
    <w:p w14:paraId="3C262E19"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p>
    <w:p w14:paraId="1FC3591D"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Születési neve: .........................................................................................................................</w:t>
      </w:r>
    </w:p>
    <w:p w14:paraId="243E73D2"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p>
    <w:p w14:paraId="0AEE014E"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Anyja neve: ..............................................................................................................................</w:t>
      </w:r>
    </w:p>
    <w:p w14:paraId="67B4C1C9"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p>
    <w:p w14:paraId="1C7B1B8E"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Születési hely, év, hó, nap: ......................................................................................................</w:t>
      </w:r>
    </w:p>
    <w:p w14:paraId="39DCE0C4"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p>
    <w:p w14:paraId="69A7924C"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Lakóhely: .................................................................................................................................</w:t>
      </w:r>
    </w:p>
    <w:p w14:paraId="5CA4584E"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p>
    <w:p w14:paraId="27DC9B5A"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Tartózkodási hely: ....................................................................................................................</w:t>
      </w:r>
    </w:p>
    <w:p w14:paraId="55409E91"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p>
    <w:p w14:paraId="2B0FF678"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Társadalombiztosítási Azonosító Jele: .....................................................................................</w:t>
      </w:r>
    </w:p>
    <w:p w14:paraId="1E6F329C"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p>
    <w:p w14:paraId="2AF55C6C"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Vényköteles kiírt gyógyszerféleségek felsorolása: ……………………………………</w:t>
      </w:r>
      <w:proofErr w:type="gramStart"/>
      <w:r w:rsidRPr="007E5B9C">
        <w:rPr>
          <w:rFonts w:ascii="Times New Roman" w:eastAsia="Times New Roman" w:hAnsi="Times New Roman" w:cs="Times New Roman"/>
          <w:sz w:val="20"/>
          <w:szCs w:val="20"/>
          <w:lang w:eastAsia="hu-HU"/>
        </w:rPr>
        <w:t>…….</w:t>
      </w:r>
      <w:proofErr w:type="gramEnd"/>
      <w:r w:rsidRPr="007E5B9C">
        <w:rPr>
          <w:rFonts w:ascii="Times New Roman" w:eastAsia="Times New Roman" w:hAnsi="Times New Roman" w:cs="Times New Roman"/>
          <w:sz w:val="20"/>
          <w:szCs w:val="20"/>
          <w:lang w:eastAsia="hu-HU"/>
        </w:rPr>
        <w:t>.</w:t>
      </w:r>
    </w:p>
    <w:p w14:paraId="21E7553B"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p>
    <w:p w14:paraId="42BD828A"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w:t>
      </w:r>
    </w:p>
    <w:p w14:paraId="7B45B442"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p>
    <w:p w14:paraId="3C2136CC"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Recept nélkül kiváltható javasolt gyógyszerek felsorolása: ………………………………….</w:t>
      </w:r>
    </w:p>
    <w:p w14:paraId="613FFC76"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p>
    <w:p w14:paraId="6EC5183A" w14:textId="77777777" w:rsidR="007E5B9C" w:rsidRPr="007E5B9C" w:rsidRDefault="007E5B9C" w:rsidP="007E5B9C">
      <w:pPr>
        <w:spacing w:after="0" w:line="240" w:lineRule="auto"/>
        <w:ind w:left="315" w:right="15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w:t>
      </w:r>
    </w:p>
    <w:p w14:paraId="1A3F4F5A"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09D3E0ED"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Szigethalom, …… év ……………………</w:t>
      </w:r>
      <w:proofErr w:type="gramStart"/>
      <w:r w:rsidRPr="007E5B9C">
        <w:rPr>
          <w:rFonts w:ascii="Times New Roman" w:eastAsia="Times New Roman" w:hAnsi="Times New Roman" w:cs="Times New Roman"/>
          <w:sz w:val="20"/>
          <w:szCs w:val="20"/>
          <w:lang w:eastAsia="hu-HU"/>
        </w:rPr>
        <w:t>…….</w:t>
      </w:r>
      <w:proofErr w:type="gramEnd"/>
      <w:r w:rsidRPr="007E5B9C">
        <w:rPr>
          <w:rFonts w:ascii="Times New Roman" w:eastAsia="Times New Roman" w:hAnsi="Times New Roman" w:cs="Times New Roman"/>
          <w:sz w:val="20"/>
          <w:szCs w:val="20"/>
          <w:lang w:eastAsia="hu-HU"/>
        </w:rPr>
        <w:t>hó …………</w:t>
      </w:r>
      <w:proofErr w:type="gramStart"/>
      <w:r w:rsidRPr="007E5B9C">
        <w:rPr>
          <w:rFonts w:ascii="Times New Roman" w:eastAsia="Times New Roman" w:hAnsi="Times New Roman" w:cs="Times New Roman"/>
          <w:sz w:val="20"/>
          <w:szCs w:val="20"/>
          <w:lang w:eastAsia="hu-HU"/>
        </w:rPr>
        <w:t>…….</w:t>
      </w:r>
      <w:proofErr w:type="gramEnd"/>
      <w:r w:rsidRPr="007E5B9C">
        <w:rPr>
          <w:rFonts w:ascii="Times New Roman" w:eastAsia="Times New Roman" w:hAnsi="Times New Roman" w:cs="Times New Roman"/>
          <w:sz w:val="20"/>
          <w:szCs w:val="20"/>
          <w:lang w:eastAsia="hu-HU"/>
        </w:rPr>
        <w:t>.nap</w:t>
      </w:r>
    </w:p>
    <w:p w14:paraId="2068A48A"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697CFDB3"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PH                                                   ……………………………………….          </w:t>
      </w:r>
    </w:p>
    <w:p w14:paraId="7B1DA560"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háziorvos aláírása</w:t>
      </w:r>
    </w:p>
    <w:p w14:paraId="3B5E3C8D"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2945BD9F"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738852C7" w14:textId="77777777" w:rsidR="007E5B9C" w:rsidRPr="007E5B9C" w:rsidRDefault="007E5B9C" w:rsidP="007E5B9C">
      <w:pPr>
        <w:spacing w:after="0" w:line="240" w:lineRule="auto"/>
        <w:ind w:left="147" w:right="147"/>
        <w:jc w:val="center"/>
        <w:rPr>
          <w:rFonts w:ascii="Times New Roman" w:eastAsia="Times New Roman" w:hAnsi="Times New Roman" w:cs="Times New Roman"/>
          <w:b/>
          <w:bCs/>
          <w:i/>
          <w:iCs/>
          <w:sz w:val="20"/>
          <w:szCs w:val="20"/>
          <w:lang w:eastAsia="hu-HU"/>
        </w:rPr>
      </w:pPr>
      <w:r w:rsidRPr="007E5B9C">
        <w:rPr>
          <w:rFonts w:ascii="Times New Roman" w:eastAsia="Times New Roman" w:hAnsi="Times New Roman" w:cs="Times New Roman"/>
          <w:b/>
          <w:bCs/>
          <w:i/>
          <w:iCs/>
          <w:sz w:val="20"/>
          <w:szCs w:val="20"/>
          <w:lang w:eastAsia="hu-HU"/>
        </w:rPr>
        <w:t>II/2. Gyógyszertár igazolása</w:t>
      </w:r>
    </w:p>
    <w:p w14:paraId="4FDC8A36" w14:textId="77777777" w:rsidR="007E5B9C" w:rsidRPr="007E5B9C" w:rsidRDefault="007E5B9C" w:rsidP="007E5B9C">
      <w:pPr>
        <w:spacing w:after="0" w:line="240" w:lineRule="auto"/>
        <w:ind w:left="147" w:right="147"/>
        <w:jc w:val="center"/>
        <w:rPr>
          <w:rFonts w:ascii="Times New Roman" w:eastAsia="Times New Roman" w:hAnsi="Times New Roman" w:cs="Times New Roman"/>
          <w:b/>
          <w:bCs/>
          <w:i/>
          <w:iCs/>
          <w:sz w:val="20"/>
          <w:szCs w:val="20"/>
          <w:lang w:eastAsia="hu-HU"/>
        </w:rPr>
      </w:pPr>
      <w:r w:rsidRPr="007E5B9C">
        <w:rPr>
          <w:rFonts w:ascii="Times New Roman" w:eastAsia="Times New Roman" w:hAnsi="Times New Roman" w:cs="Times New Roman"/>
          <w:b/>
          <w:bCs/>
          <w:i/>
          <w:iCs/>
          <w:sz w:val="20"/>
          <w:szCs w:val="20"/>
          <w:lang w:eastAsia="hu-HU"/>
        </w:rPr>
        <w:t>/egyszeri gyógyszertámogatás megállapításához/</w:t>
      </w:r>
    </w:p>
    <w:p w14:paraId="5AAF2570" w14:textId="77777777" w:rsidR="007E5B9C" w:rsidRPr="007E5B9C" w:rsidRDefault="007E5B9C" w:rsidP="007E5B9C">
      <w:pPr>
        <w:autoSpaceDE w:val="0"/>
        <w:autoSpaceDN w:val="0"/>
        <w:adjustRightInd w:val="0"/>
        <w:spacing w:after="0" w:line="240" w:lineRule="auto"/>
        <w:ind w:left="360"/>
        <w:jc w:val="center"/>
        <w:rPr>
          <w:rFonts w:ascii="Times New Roman" w:eastAsia="Times New Roman" w:hAnsi="Times New Roman" w:cs="Times New Roman"/>
          <w:sz w:val="20"/>
          <w:szCs w:val="20"/>
          <w:lang w:eastAsia="hu-HU"/>
        </w:rPr>
      </w:pPr>
    </w:p>
    <w:p w14:paraId="0C3C2224"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A II/1. pont szerinti háziorvosi igazolásban szereplő gyógyszerek beteg által fizetendő térítési díja:</w:t>
      </w:r>
    </w:p>
    <w:p w14:paraId="79F67A7E"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7FC6358C"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…………………………………Ft, azaz ………………………………………………………</w:t>
      </w:r>
      <w:proofErr w:type="gramStart"/>
      <w:r w:rsidRPr="007E5B9C">
        <w:rPr>
          <w:rFonts w:ascii="Times New Roman" w:eastAsia="Times New Roman" w:hAnsi="Times New Roman" w:cs="Times New Roman"/>
          <w:sz w:val="20"/>
          <w:szCs w:val="20"/>
          <w:lang w:eastAsia="hu-HU"/>
        </w:rPr>
        <w:t>…….</w:t>
      </w:r>
      <w:proofErr w:type="gramEnd"/>
      <w:r w:rsidRPr="007E5B9C">
        <w:rPr>
          <w:rFonts w:ascii="Times New Roman" w:eastAsia="Times New Roman" w:hAnsi="Times New Roman" w:cs="Times New Roman"/>
          <w:sz w:val="20"/>
          <w:szCs w:val="20"/>
          <w:lang w:eastAsia="hu-HU"/>
        </w:rPr>
        <w:t>.forint.</w:t>
      </w:r>
    </w:p>
    <w:p w14:paraId="72012CC6"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321F9DF1"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Ez az összeg a kifizetendő számlával egyező.</w:t>
      </w:r>
    </w:p>
    <w:p w14:paraId="01FB03B1"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15C94850"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65E7E294"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Szigethalom, …... év ………………hó………</w:t>
      </w:r>
      <w:proofErr w:type="gramStart"/>
      <w:r w:rsidRPr="007E5B9C">
        <w:rPr>
          <w:rFonts w:ascii="Times New Roman" w:eastAsia="Times New Roman" w:hAnsi="Times New Roman" w:cs="Times New Roman"/>
          <w:sz w:val="20"/>
          <w:szCs w:val="20"/>
          <w:lang w:eastAsia="hu-HU"/>
        </w:rPr>
        <w:t>…….</w:t>
      </w:r>
      <w:proofErr w:type="gramEnd"/>
      <w:r w:rsidRPr="007E5B9C">
        <w:rPr>
          <w:rFonts w:ascii="Times New Roman" w:eastAsia="Times New Roman" w:hAnsi="Times New Roman" w:cs="Times New Roman"/>
          <w:sz w:val="20"/>
          <w:szCs w:val="20"/>
          <w:lang w:eastAsia="hu-HU"/>
        </w:rPr>
        <w:t>.nap</w:t>
      </w:r>
    </w:p>
    <w:p w14:paraId="0BEC3D7B"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00FF58E0"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5F013DE6"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4DB0870F"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PH                                      ………………………………………………...</w:t>
      </w:r>
    </w:p>
    <w:p w14:paraId="083A1BFA" w14:textId="77777777" w:rsidR="007E5B9C" w:rsidRPr="007E5B9C" w:rsidRDefault="007E5B9C" w:rsidP="007E5B9C">
      <w:pPr>
        <w:spacing w:after="0" w:line="240" w:lineRule="auto"/>
        <w:jc w:val="right"/>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gyógyszertár aláírása</w:t>
      </w:r>
    </w:p>
    <w:p w14:paraId="384FEAE9" w14:textId="77777777" w:rsidR="007E5B9C" w:rsidRPr="007E5B9C" w:rsidRDefault="007E5B9C" w:rsidP="007E5B9C">
      <w:pPr>
        <w:spacing w:after="0" w:line="240" w:lineRule="auto"/>
        <w:rPr>
          <w:rFonts w:ascii="Times New Roman" w:eastAsia="Times New Roman" w:hAnsi="Times New Roman" w:cs="Times New Roman"/>
          <w:b/>
          <w:sz w:val="24"/>
          <w:szCs w:val="24"/>
          <w:lang w:eastAsia="hu-HU"/>
        </w:rPr>
      </w:pPr>
    </w:p>
    <w:p w14:paraId="6CF3C31C" w14:textId="77777777" w:rsidR="007E5B9C" w:rsidRPr="007E5B9C" w:rsidRDefault="00C40075" w:rsidP="007E5B9C">
      <w:pPr>
        <w:spacing w:after="0" w:line="240" w:lineRule="auto"/>
        <w:jc w:val="right"/>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lastRenderedPageBreak/>
        <w:t>2</w:t>
      </w:r>
      <w:r w:rsidR="007E5B9C" w:rsidRPr="007E5B9C">
        <w:rPr>
          <w:rFonts w:ascii="Times New Roman" w:eastAsia="Times New Roman" w:hAnsi="Times New Roman" w:cs="Times New Roman"/>
          <w:b/>
          <w:sz w:val="24"/>
          <w:szCs w:val="24"/>
          <w:lang w:eastAsia="hu-HU"/>
        </w:rPr>
        <w:t xml:space="preserve">. melléklet a </w:t>
      </w:r>
      <w:r>
        <w:rPr>
          <w:rFonts w:ascii="Times New Roman" w:eastAsia="Times New Roman" w:hAnsi="Times New Roman" w:cs="Times New Roman"/>
          <w:b/>
          <w:sz w:val="24"/>
          <w:szCs w:val="24"/>
          <w:lang w:eastAsia="hu-HU"/>
        </w:rPr>
        <w:t>6</w:t>
      </w:r>
      <w:r w:rsidR="007E5B9C" w:rsidRPr="007E5B9C">
        <w:rPr>
          <w:rFonts w:ascii="Times New Roman" w:eastAsia="Times New Roman" w:hAnsi="Times New Roman" w:cs="Times New Roman"/>
          <w:b/>
          <w:sz w:val="24"/>
          <w:szCs w:val="24"/>
          <w:lang w:eastAsia="hu-HU"/>
        </w:rPr>
        <w:t>/2023. (I</w:t>
      </w:r>
      <w:r>
        <w:rPr>
          <w:rFonts w:ascii="Times New Roman" w:eastAsia="Times New Roman" w:hAnsi="Times New Roman" w:cs="Times New Roman"/>
          <w:b/>
          <w:sz w:val="24"/>
          <w:szCs w:val="24"/>
          <w:lang w:eastAsia="hu-HU"/>
        </w:rPr>
        <w:t>I</w:t>
      </w:r>
      <w:r w:rsidR="007E5B9C" w:rsidRPr="007E5B9C">
        <w:rPr>
          <w:rFonts w:ascii="Times New Roman" w:eastAsia="Times New Roman" w:hAnsi="Times New Roman" w:cs="Times New Roman"/>
          <w:b/>
          <w:sz w:val="24"/>
          <w:szCs w:val="24"/>
          <w:lang w:eastAsia="hu-HU"/>
        </w:rPr>
        <w:t>I.</w:t>
      </w:r>
      <w:r>
        <w:rPr>
          <w:rFonts w:ascii="Times New Roman" w:eastAsia="Times New Roman" w:hAnsi="Times New Roman" w:cs="Times New Roman"/>
          <w:b/>
          <w:sz w:val="24"/>
          <w:szCs w:val="24"/>
          <w:lang w:eastAsia="hu-HU"/>
        </w:rPr>
        <w:t>01</w:t>
      </w:r>
      <w:r w:rsidR="007E5B9C" w:rsidRPr="007E5B9C">
        <w:rPr>
          <w:rFonts w:ascii="Times New Roman" w:eastAsia="Times New Roman" w:hAnsi="Times New Roman" w:cs="Times New Roman"/>
          <w:b/>
          <w:sz w:val="24"/>
          <w:szCs w:val="24"/>
          <w:lang w:eastAsia="hu-HU"/>
        </w:rPr>
        <w:t>.) önkormányzati rendelethez</w:t>
      </w:r>
    </w:p>
    <w:p w14:paraId="5E90FA89" w14:textId="77777777" w:rsidR="007E5B9C" w:rsidRPr="007E5B9C" w:rsidRDefault="007E5B9C" w:rsidP="007E5B9C">
      <w:pPr>
        <w:spacing w:after="0" w:line="240" w:lineRule="auto"/>
        <w:jc w:val="right"/>
        <w:rPr>
          <w:rFonts w:ascii="Times New Roman" w:eastAsia="Times New Roman" w:hAnsi="Times New Roman" w:cs="Times New Roman"/>
          <w:b/>
          <w:sz w:val="24"/>
          <w:szCs w:val="24"/>
          <w:lang w:eastAsia="hu-HU"/>
        </w:rPr>
      </w:pPr>
    </w:p>
    <w:p w14:paraId="7AE8533A" w14:textId="77777777" w:rsidR="007E5B9C" w:rsidRPr="007E5B9C" w:rsidRDefault="007E5B9C" w:rsidP="007E5B9C">
      <w:pPr>
        <w:keepNext/>
        <w:numPr>
          <w:ilvl w:val="0"/>
          <w:numId w:val="39"/>
        </w:numPr>
        <w:spacing w:after="0" w:line="240" w:lineRule="auto"/>
        <w:jc w:val="center"/>
        <w:outlineLvl w:val="0"/>
        <w:rPr>
          <w:rFonts w:ascii="Times New Roman" w:eastAsia="Times New Roman" w:hAnsi="Times New Roman" w:cs="Times New Roman"/>
          <w:b/>
          <w:sz w:val="24"/>
          <w:szCs w:val="20"/>
          <w:lang w:eastAsia="hu-HU"/>
        </w:rPr>
      </w:pPr>
      <w:r w:rsidRPr="007E5B9C">
        <w:rPr>
          <w:rFonts w:ascii="Times New Roman" w:eastAsia="Times New Roman" w:hAnsi="Times New Roman" w:cs="Times New Roman"/>
          <w:b/>
          <w:sz w:val="24"/>
          <w:szCs w:val="20"/>
          <w:lang w:eastAsia="hu-HU"/>
        </w:rPr>
        <w:t xml:space="preserve">RENDSZERES GYÓGYSZERTÁMOGATÁS IRÁNTI </w:t>
      </w:r>
    </w:p>
    <w:p w14:paraId="3DCDC2C5" w14:textId="77777777" w:rsidR="007E5B9C" w:rsidRPr="007E5B9C" w:rsidRDefault="007E5B9C" w:rsidP="007E5B9C">
      <w:pPr>
        <w:keepNext/>
        <w:numPr>
          <w:ilvl w:val="0"/>
          <w:numId w:val="39"/>
        </w:numPr>
        <w:spacing w:after="0" w:line="240" w:lineRule="auto"/>
        <w:jc w:val="center"/>
        <w:outlineLvl w:val="0"/>
        <w:rPr>
          <w:rFonts w:ascii="Times New Roman" w:eastAsia="Times New Roman" w:hAnsi="Times New Roman" w:cs="Times New Roman"/>
          <w:b/>
          <w:sz w:val="24"/>
          <w:szCs w:val="20"/>
          <w:lang w:eastAsia="hu-HU"/>
        </w:rPr>
      </w:pPr>
      <w:r w:rsidRPr="007E5B9C">
        <w:rPr>
          <w:rFonts w:ascii="Times New Roman" w:eastAsia="Times New Roman" w:hAnsi="Times New Roman" w:cs="Times New Roman"/>
          <w:b/>
          <w:sz w:val="24"/>
          <w:szCs w:val="20"/>
          <w:lang w:eastAsia="hu-HU"/>
        </w:rPr>
        <w:t>KÉRELEM</w:t>
      </w:r>
    </w:p>
    <w:p w14:paraId="19B5CC39" w14:textId="77777777" w:rsidR="007E5B9C" w:rsidRPr="007E5B9C" w:rsidRDefault="007E5B9C" w:rsidP="007E5B9C">
      <w:pPr>
        <w:autoSpaceDE w:val="0"/>
        <w:autoSpaceDN w:val="0"/>
        <w:adjustRightInd w:val="0"/>
        <w:spacing w:after="0" w:line="240" w:lineRule="auto"/>
        <w:jc w:val="center"/>
        <w:rPr>
          <w:rFonts w:ascii="Times New Roman" w:eastAsia="Times New Roman" w:hAnsi="Times New Roman" w:cs="Times New Roman"/>
          <w:b/>
          <w:bCs/>
          <w:i/>
          <w:iCs/>
          <w:sz w:val="20"/>
          <w:szCs w:val="20"/>
          <w:lang w:eastAsia="hu-HU"/>
        </w:rPr>
      </w:pPr>
    </w:p>
    <w:p w14:paraId="6E685336"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b/>
          <w:sz w:val="20"/>
          <w:szCs w:val="20"/>
          <w:lang w:eastAsia="hu-HU"/>
        </w:rPr>
      </w:pPr>
      <w:r w:rsidRPr="007E5B9C">
        <w:rPr>
          <w:rFonts w:ascii="Times New Roman" w:eastAsia="Times New Roman" w:hAnsi="Times New Roman" w:cs="Times New Roman"/>
          <w:b/>
          <w:sz w:val="20"/>
          <w:szCs w:val="20"/>
          <w:lang w:eastAsia="hu-HU"/>
        </w:rPr>
        <w:t xml:space="preserve">1. </w:t>
      </w:r>
      <w:r w:rsidRPr="007E5B9C">
        <w:rPr>
          <w:rFonts w:ascii="Times New Roman" w:eastAsia="Times New Roman" w:hAnsi="Times New Roman" w:cs="Times New Roman"/>
          <w:b/>
          <w:sz w:val="20"/>
          <w:szCs w:val="20"/>
          <w:u w:val="single"/>
          <w:lang w:eastAsia="hu-HU"/>
        </w:rPr>
        <w:t>A kérelmező személyre vonatkozó adatok</w:t>
      </w:r>
      <w:r w:rsidRPr="007E5B9C">
        <w:rPr>
          <w:rFonts w:ascii="Times New Roman" w:eastAsia="Times New Roman" w:hAnsi="Times New Roman" w:cs="Times New Roman"/>
          <w:b/>
          <w:sz w:val="20"/>
          <w:szCs w:val="20"/>
          <w:lang w:eastAsia="hu-HU"/>
        </w:rPr>
        <w:t>:</w:t>
      </w:r>
    </w:p>
    <w:p w14:paraId="334D3AC6" w14:textId="77777777" w:rsidR="007E5B9C" w:rsidRPr="007E5B9C" w:rsidRDefault="007E5B9C" w:rsidP="007E5B9C">
      <w:pPr>
        <w:autoSpaceDE w:val="0"/>
        <w:autoSpaceDN w:val="0"/>
        <w:adjustRightInd w:val="0"/>
        <w:spacing w:after="0" w:line="240" w:lineRule="auto"/>
        <w:ind w:left="720"/>
        <w:rPr>
          <w:rFonts w:ascii="Times New Roman" w:eastAsia="Times New Roman" w:hAnsi="Times New Roman" w:cs="Times New Roman"/>
          <w:sz w:val="20"/>
          <w:szCs w:val="20"/>
          <w:lang w:eastAsia="hu-HU"/>
        </w:rPr>
      </w:pPr>
    </w:p>
    <w:p w14:paraId="34D49705" w14:textId="77777777" w:rsidR="007E5B9C" w:rsidRPr="007E5B9C" w:rsidRDefault="007E5B9C" w:rsidP="007E5B9C">
      <w:pPr>
        <w:autoSpaceDE w:val="0"/>
        <w:autoSpaceDN w:val="0"/>
        <w:adjustRightInd w:val="0"/>
        <w:spacing w:after="0" w:line="240" w:lineRule="auto"/>
        <w:ind w:left="72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Neve: _____________________________________________________________________</w:t>
      </w:r>
    </w:p>
    <w:p w14:paraId="5AB27388" w14:textId="77777777" w:rsidR="007E5B9C" w:rsidRPr="007E5B9C" w:rsidRDefault="007E5B9C" w:rsidP="007E5B9C">
      <w:pPr>
        <w:autoSpaceDE w:val="0"/>
        <w:autoSpaceDN w:val="0"/>
        <w:adjustRightInd w:val="0"/>
        <w:spacing w:before="120" w:after="120" w:line="240" w:lineRule="auto"/>
        <w:ind w:left="72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Születési neve: ______________________________________________________________</w:t>
      </w:r>
    </w:p>
    <w:p w14:paraId="0B0704A6" w14:textId="77777777" w:rsidR="007E5B9C" w:rsidRPr="007E5B9C" w:rsidRDefault="007E5B9C" w:rsidP="007E5B9C">
      <w:pPr>
        <w:autoSpaceDE w:val="0"/>
        <w:autoSpaceDN w:val="0"/>
        <w:adjustRightInd w:val="0"/>
        <w:spacing w:after="0" w:line="240" w:lineRule="auto"/>
        <w:ind w:left="72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Anyja </w:t>
      </w:r>
      <w:proofErr w:type="gramStart"/>
      <w:r w:rsidRPr="007E5B9C">
        <w:rPr>
          <w:rFonts w:ascii="Times New Roman" w:eastAsia="Times New Roman" w:hAnsi="Times New Roman" w:cs="Times New Roman"/>
          <w:sz w:val="20"/>
          <w:szCs w:val="20"/>
          <w:lang w:eastAsia="hu-HU"/>
        </w:rPr>
        <w:t>neve:  _</w:t>
      </w:r>
      <w:proofErr w:type="gramEnd"/>
      <w:r w:rsidRPr="007E5B9C">
        <w:rPr>
          <w:rFonts w:ascii="Times New Roman" w:eastAsia="Times New Roman" w:hAnsi="Times New Roman" w:cs="Times New Roman"/>
          <w:sz w:val="20"/>
          <w:szCs w:val="20"/>
          <w:lang w:eastAsia="hu-HU"/>
        </w:rPr>
        <w:t>_______________________________________________________________</w:t>
      </w:r>
    </w:p>
    <w:p w14:paraId="2749F86C" w14:textId="77777777" w:rsidR="007E5B9C" w:rsidRPr="007E5B9C" w:rsidRDefault="007E5B9C" w:rsidP="007E5B9C">
      <w:pPr>
        <w:autoSpaceDE w:val="0"/>
        <w:autoSpaceDN w:val="0"/>
        <w:adjustRightInd w:val="0"/>
        <w:spacing w:before="120" w:after="120" w:line="240" w:lineRule="auto"/>
        <w:ind w:left="72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Születési </w:t>
      </w:r>
      <w:proofErr w:type="spellStart"/>
      <w:proofErr w:type="gramStart"/>
      <w:r w:rsidRPr="007E5B9C">
        <w:rPr>
          <w:rFonts w:ascii="Times New Roman" w:eastAsia="Times New Roman" w:hAnsi="Times New Roman" w:cs="Times New Roman"/>
          <w:sz w:val="20"/>
          <w:szCs w:val="20"/>
          <w:lang w:eastAsia="hu-HU"/>
        </w:rPr>
        <w:t>helye,ideje</w:t>
      </w:r>
      <w:proofErr w:type="spellEnd"/>
      <w:proofErr w:type="gramEnd"/>
      <w:r w:rsidRPr="007E5B9C">
        <w:rPr>
          <w:rFonts w:ascii="Times New Roman" w:eastAsia="Times New Roman" w:hAnsi="Times New Roman" w:cs="Times New Roman"/>
          <w:sz w:val="20"/>
          <w:szCs w:val="20"/>
          <w:lang w:eastAsia="hu-HU"/>
        </w:rPr>
        <w:t>(</w:t>
      </w:r>
      <w:proofErr w:type="spellStart"/>
      <w:proofErr w:type="gramStart"/>
      <w:r w:rsidRPr="007E5B9C">
        <w:rPr>
          <w:rFonts w:ascii="Times New Roman" w:eastAsia="Times New Roman" w:hAnsi="Times New Roman" w:cs="Times New Roman"/>
          <w:sz w:val="20"/>
          <w:szCs w:val="20"/>
          <w:lang w:eastAsia="hu-HU"/>
        </w:rPr>
        <w:t>év,hó</w:t>
      </w:r>
      <w:proofErr w:type="gramEnd"/>
      <w:r w:rsidRPr="007E5B9C">
        <w:rPr>
          <w:rFonts w:ascii="Times New Roman" w:eastAsia="Times New Roman" w:hAnsi="Times New Roman" w:cs="Times New Roman"/>
          <w:sz w:val="20"/>
          <w:szCs w:val="20"/>
          <w:lang w:eastAsia="hu-HU"/>
        </w:rPr>
        <w:t>,nap</w:t>
      </w:r>
      <w:proofErr w:type="spellEnd"/>
      <w:proofErr w:type="gramStart"/>
      <w:r w:rsidRPr="007E5B9C">
        <w:rPr>
          <w:rFonts w:ascii="Times New Roman" w:eastAsia="Times New Roman" w:hAnsi="Times New Roman" w:cs="Times New Roman"/>
          <w:sz w:val="20"/>
          <w:szCs w:val="20"/>
          <w:lang w:eastAsia="hu-HU"/>
        </w:rPr>
        <w:t>) :</w:t>
      </w:r>
      <w:proofErr w:type="gramEnd"/>
      <w:r w:rsidRPr="007E5B9C">
        <w:rPr>
          <w:rFonts w:ascii="Times New Roman" w:eastAsia="Times New Roman" w:hAnsi="Times New Roman" w:cs="Times New Roman"/>
          <w:sz w:val="20"/>
          <w:szCs w:val="20"/>
          <w:lang w:eastAsia="hu-HU"/>
        </w:rPr>
        <w:t xml:space="preserve"> ________________________________________________</w:t>
      </w:r>
    </w:p>
    <w:p w14:paraId="5BCC0FD7" w14:textId="77777777" w:rsidR="007E5B9C" w:rsidRPr="007E5B9C" w:rsidRDefault="007E5B9C" w:rsidP="007E5B9C">
      <w:pPr>
        <w:autoSpaceDE w:val="0"/>
        <w:autoSpaceDN w:val="0"/>
        <w:adjustRightInd w:val="0"/>
        <w:spacing w:after="0" w:line="240" w:lineRule="auto"/>
        <w:ind w:left="72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Lakóhelye: _________________________________________________________________</w:t>
      </w:r>
    </w:p>
    <w:p w14:paraId="3E888552" w14:textId="77777777" w:rsidR="007E5B9C" w:rsidRPr="007E5B9C" w:rsidRDefault="007E5B9C" w:rsidP="007E5B9C">
      <w:pPr>
        <w:autoSpaceDE w:val="0"/>
        <w:autoSpaceDN w:val="0"/>
        <w:adjustRightInd w:val="0"/>
        <w:spacing w:before="120" w:after="120" w:line="240" w:lineRule="auto"/>
        <w:ind w:left="72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Tartózkodási helye: __________________________________________________________</w:t>
      </w:r>
    </w:p>
    <w:p w14:paraId="166F68F1" w14:textId="77777777" w:rsidR="007E5B9C" w:rsidRPr="007E5B9C" w:rsidRDefault="007E5B9C" w:rsidP="007E5B9C">
      <w:pPr>
        <w:autoSpaceDE w:val="0"/>
        <w:autoSpaceDN w:val="0"/>
        <w:adjustRightInd w:val="0"/>
        <w:spacing w:after="0" w:line="240" w:lineRule="auto"/>
        <w:ind w:left="72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Társadalombiztosítási Azonosító Jele (TAJ száma): _________________________________</w:t>
      </w:r>
    </w:p>
    <w:p w14:paraId="4B19AA56" w14:textId="77777777" w:rsidR="007E5B9C" w:rsidRPr="007E5B9C" w:rsidRDefault="007E5B9C" w:rsidP="007E5B9C">
      <w:pPr>
        <w:autoSpaceDE w:val="0"/>
        <w:autoSpaceDN w:val="0"/>
        <w:adjustRightInd w:val="0"/>
        <w:spacing w:before="120" w:after="120" w:line="240" w:lineRule="auto"/>
        <w:ind w:left="72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Állampolgársága: ____________________________________________________________</w:t>
      </w:r>
    </w:p>
    <w:p w14:paraId="32A87557" w14:textId="77777777" w:rsidR="007E5B9C" w:rsidRPr="007E5B9C" w:rsidRDefault="007E5B9C" w:rsidP="007E5B9C">
      <w:pPr>
        <w:autoSpaceDE w:val="0"/>
        <w:autoSpaceDN w:val="0"/>
        <w:adjustRightInd w:val="0"/>
        <w:spacing w:after="0" w:line="240" w:lineRule="auto"/>
        <w:ind w:left="72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Telefonszám: _______________________________________________________________</w:t>
      </w:r>
    </w:p>
    <w:p w14:paraId="03AA6B1E"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p w14:paraId="3BDC0F94"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b/>
          <w:sz w:val="20"/>
          <w:szCs w:val="20"/>
          <w:lang w:eastAsia="hu-HU"/>
        </w:rPr>
      </w:pPr>
      <w:r w:rsidRPr="007E5B9C">
        <w:rPr>
          <w:rFonts w:ascii="Times New Roman" w:eastAsia="Times New Roman" w:hAnsi="Times New Roman" w:cs="Times New Roman"/>
          <w:b/>
          <w:sz w:val="20"/>
          <w:szCs w:val="20"/>
          <w:lang w:eastAsia="hu-HU"/>
        </w:rPr>
        <w:t xml:space="preserve">2. </w:t>
      </w:r>
      <w:r w:rsidRPr="007E5B9C">
        <w:rPr>
          <w:rFonts w:ascii="Times New Roman" w:eastAsia="Times New Roman" w:hAnsi="Times New Roman" w:cs="Times New Roman"/>
          <w:b/>
          <w:sz w:val="20"/>
          <w:szCs w:val="20"/>
          <w:u w:val="single"/>
          <w:lang w:eastAsia="hu-HU"/>
        </w:rPr>
        <w:t>A kérelmező családi körülménye</w:t>
      </w:r>
      <w:r w:rsidRPr="007E5B9C">
        <w:rPr>
          <w:rFonts w:ascii="Times New Roman" w:eastAsia="Times New Roman" w:hAnsi="Times New Roman" w:cs="Times New Roman"/>
          <w:b/>
          <w:sz w:val="20"/>
          <w:szCs w:val="20"/>
          <w:lang w:eastAsia="hu-HU"/>
        </w:rPr>
        <w:t xml:space="preserve"> </w:t>
      </w:r>
    </w:p>
    <w:p w14:paraId="044E64A8"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p w14:paraId="4E7823DF"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r w:rsidRPr="007E5B9C">
        <w:rPr>
          <w:rFonts w:ascii="Times New Roman" w:eastAsia="Times New Roman" w:hAnsi="Times New Roman" w:cs="Times New Roman"/>
          <w:lang w:eastAsia="hu-HU"/>
        </w:rPr>
        <w:sym w:font="Wingdings" w:char="F06F"/>
      </w:r>
      <w:r w:rsidRPr="007E5B9C">
        <w:rPr>
          <w:rFonts w:ascii="Times New Roman" w:eastAsia="Times New Roman" w:hAnsi="Times New Roman" w:cs="Times New Roman"/>
          <w:sz w:val="20"/>
          <w:szCs w:val="20"/>
          <w:lang w:eastAsia="hu-HU"/>
        </w:rPr>
        <w:t xml:space="preserve"> </w:t>
      </w:r>
      <w:proofErr w:type="spellStart"/>
      <w:r w:rsidRPr="007E5B9C">
        <w:rPr>
          <w:rFonts w:ascii="Times New Roman" w:eastAsia="Times New Roman" w:hAnsi="Times New Roman" w:cs="Times New Roman"/>
          <w:sz w:val="20"/>
          <w:szCs w:val="20"/>
          <w:lang w:eastAsia="hu-HU"/>
        </w:rPr>
        <w:t>egyedülélő</w:t>
      </w:r>
      <w:proofErr w:type="spellEnd"/>
    </w:p>
    <w:p w14:paraId="72050D9B"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p w14:paraId="46E7ED38"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lang w:eastAsia="hu-HU"/>
        </w:rPr>
        <w:t xml:space="preserve">                </w:t>
      </w:r>
      <w:r w:rsidRPr="007E5B9C">
        <w:rPr>
          <w:rFonts w:ascii="Times New Roman" w:eastAsia="Times New Roman" w:hAnsi="Times New Roman" w:cs="Times New Roman"/>
          <w:lang w:eastAsia="hu-HU"/>
        </w:rPr>
        <w:sym w:font="Wingdings" w:char="F06F"/>
      </w:r>
      <w:r w:rsidRPr="007E5B9C">
        <w:rPr>
          <w:rFonts w:ascii="Times New Roman" w:eastAsia="Times New Roman" w:hAnsi="Times New Roman" w:cs="Times New Roman"/>
          <w:sz w:val="20"/>
          <w:szCs w:val="20"/>
          <w:lang w:eastAsia="hu-HU"/>
        </w:rPr>
        <w:t xml:space="preserve">  nem </w:t>
      </w:r>
      <w:proofErr w:type="spellStart"/>
      <w:r w:rsidRPr="007E5B9C">
        <w:rPr>
          <w:rFonts w:ascii="Times New Roman" w:eastAsia="Times New Roman" w:hAnsi="Times New Roman" w:cs="Times New Roman"/>
          <w:sz w:val="20"/>
          <w:szCs w:val="20"/>
          <w:lang w:eastAsia="hu-HU"/>
        </w:rPr>
        <w:t>egyedülélő</w:t>
      </w:r>
      <w:proofErr w:type="spellEnd"/>
    </w:p>
    <w:p w14:paraId="4A844533"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p w14:paraId="4F5F96C9" w14:textId="77777777" w:rsidR="007E5B9C" w:rsidRPr="007E5B9C" w:rsidRDefault="007E5B9C" w:rsidP="007E5B9C">
      <w:pPr>
        <w:autoSpaceDE w:val="0"/>
        <w:autoSpaceDN w:val="0"/>
        <w:adjustRightInd w:val="0"/>
        <w:spacing w:after="0" w:line="240" w:lineRule="auto"/>
        <w:contextualSpacing/>
        <w:rPr>
          <w:rFonts w:ascii="Times New Roman" w:eastAsia="Times New Roman" w:hAnsi="Times New Roman" w:cs="Times New Roman"/>
          <w:b/>
          <w:sz w:val="20"/>
          <w:szCs w:val="20"/>
          <w:lang w:eastAsia="hu-HU"/>
        </w:rPr>
      </w:pPr>
      <w:r w:rsidRPr="007E5B9C">
        <w:rPr>
          <w:rFonts w:ascii="Times New Roman" w:eastAsia="Times New Roman" w:hAnsi="Times New Roman" w:cs="Times New Roman"/>
          <w:b/>
          <w:sz w:val="20"/>
          <w:szCs w:val="20"/>
          <w:lang w:eastAsia="hu-HU"/>
        </w:rPr>
        <w:t xml:space="preserve">3. </w:t>
      </w:r>
      <w:r w:rsidRPr="007E5B9C">
        <w:rPr>
          <w:rFonts w:ascii="Times New Roman" w:eastAsia="Times New Roman" w:hAnsi="Times New Roman" w:cs="Times New Roman"/>
          <w:b/>
          <w:sz w:val="20"/>
          <w:szCs w:val="20"/>
          <w:u w:val="single"/>
          <w:lang w:eastAsia="hu-HU"/>
        </w:rPr>
        <w:t>A kérelmező családjában élő közeli hozzátartozók adatai</w:t>
      </w:r>
    </w:p>
    <w:p w14:paraId="21286E05"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271176DB"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A kérelmező családjában, a kérelmezővel azonos lakcímen élő közeli hozzátartozók </w:t>
      </w:r>
      <w:r w:rsidRPr="007E5B9C">
        <w:rPr>
          <w:rFonts w:ascii="Times New Roman" w:eastAsia="Times New Roman" w:hAnsi="Times New Roman" w:cs="Times New Roman"/>
          <w:b/>
          <w:sz w:val="20"/>
          <w:szCs w:val="20"/>
          <w:lang w:eastAsia="hu-HU"/>
        </w:rPr>
        <w:t>száma</w:t>
      </w:r>
      <w:r w:rsidRPr="007E5B9C">
        <w:rPr>
          <w:rFonts w:ascii="Times New Roman" w:eastAsia="Times New Roman" w:hAnsi="Times New Roman" w:cs="Times New Roman"/>
          <w:sz w:val="20"/>
          <w:szCs w:val="20"/>
          <w:lang w:eastAsia="hu-HU"/>
        </w:rPr>
        <w:t xml:space="preserve">: ......... </w:t>
      </w:r>
      <w:r w:rsidRPr="007E5B9C">
        <w:rPr>
          <w:rFonts w:ascii="Times New Roman" w:eastAsia="Times New Roman" w:hAnsi="Times New Roman" w:cs="Times New Roman"/>
          <w:b/>
          <w:sz w:val="20"/>
          <w:szCs w:val="20"/>
          <w:lang w:eastAsia="hu-HU"/>
        </w:rPr>
        <w:t>fő</w:t>
      </w:r>
      <w:r w:rsidRPr="007E5B9C">
        <w:rPr>
          <w:rFonts w:ascii="Times New Roman" w:eastAsia="Times New Roman" w:hAnsi="Times New Roman" w:cs="Times New Roman"/>
          <w:sz w:val="20"/>
          <w:szCs w:val="20"/>
          <w:lang w:eastAsia="hu-H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
        <w:gridCol w:w="1869"/>
        <w:gridCol w:w="1044"/>
        <w:gridCol w:w="1131"/>
        <w:gridCol w:w="1152"/>
        <w:gridCol w:w="1207"/>
        <w:gridCol w:w="1162"/>
        <w:gridCol w:w="1207"/>
      </w:tblGrid>
      <w:tr w:rsidR="007E5B9C" w:rsidRPr="007E5B9C" w14:paraId="2403D859" w14:textId="77777777" w:rsidTr="00F6367E">
        <w:tc>
          <w:tcPr>
            <w:tcW w:w="250" w:type="dxa"/>
          </w:tcPr>
          <w:p w14:paraId="64097C82"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2052" w:type="dxa"/>
          </w:tcPr>
          <w:p w14:paraId="5AFA75F8" w14:textId="77777777" w:rsidR="007E5B9C" w:rsidRPr="007E5B9C" w:rsidRDefault="007E5B9C" w:rsidP="007E5B9C">
            <w:pPr>
              <w:autoSpaceDE w:val="0"/>
              <w:autoSpaceDN w:val="0"/>
              <w:adjustRightInd w:val="0"/>
              <w:spacing w:after="0" w:line="240" w:lineRule="auto"/>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A</w:t>
            </w:r>
          </w:p>
        </w:tc>
        <w:tc>
          <w:tcPr>
            <w:tcW w:w="1151" w:type="dxa"/>
          </w:tcPr>
          <w:p w14:paraId="558C96C4" w14:textId="77777777" w:rsidR="007E5B9C" w:rsidRPr="007E5B9C" w:rsidRDefault="007E5B9C" w:rsidP="007E5B9C">
            <w:pPr>
              <w:autoSpaceDE w:val="0"/>
              <w:autoSpaceDN w:val="0"/>
              <w:adjustRightInd w:val="0"/>
              <w:spacing w:after="0" w:line="240" w:lineRule="auto"/>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B</w:t>
            </w:r>
          </w:p>
        </w:tc>
        <w:tc>
          <w:tcPr>
            <w:tcW w:w="1151" w:type="dxa"/>
          </w:tcPr>
          <w:p w14:paraId="0D80B7B8" w14:textId="77777777" w:rsidR="007E5B9C" w:rsidRPr="007E5B9C" w:rsidRDefault="007E5B9C" w:rsidP="007E5B9C">
            <w:pPr>
              <w:autoSpaceDE w:val="0"/>
              <w:autoSpaceDN w:val="0"/>
              <w:adjustRightInd w:val="0"/>
              <w:spacing w:after="0" w:line="240" w:lineRule="auto"/>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C</w:t>
            </w:r>
          </w:p>
        </w:tc>
        <w:tc>
          <w:tcPr>
            <w:tcW w:w="1152" w:type="dxa"/>
          </w:tcPr>
          <w:p w14:paraId="1E14D182" w14:textId="77777777" w:rsidR="007E5B9C" w:rsidRPr="007E5B9C" w:rsidRDefault="007E5B9C" w:rsidP="007E5B9C">
            <w:pPr>
              <w:autoSpaceDE w:val="0"/>
              <w:autoSpaceDN w:val="0"/>
              <w:adjustRightInd w:val="0"/>
              <w:spacing w:after="0" w:line="240" w:lineRule="auto"/>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D</w:t>
            </w:r>
          </w:p>
        </w:tc>
        <w:tc>
          <w:tcPr>
            <w:tcW w:w="1152" w:type="dxa"/>
          </w:tcPr>
          <w:p w14:paraId="1FB61C87" w14:textId="77777777" w:rsidR="007E5B9C" w:rsidRPr="007E5B9C" w:rsidRDefault="007E5B9C" w:rsidP="007E5B9C">
            <w:pPr>
              <w:autoSpaceDE w:val="0"/>
              <w:autoSpaceDN w:val="0"/>
              <w:adjustRightInd w:val="0"/>
              <w:spacing w:after="0" w:line="240" w:lineRule="auto"/>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E</w:t>
            </w:r>
          </w:p>
        </w:tc>
        <w:tc>
          <w:tcPr>
            <w:tcW w:w="1152" w:type="dxa"/>
          </w:tcPr>
          <w:p w14:paraId="287138A4" w14:textId="77777777" w:rsidR="007E5B9C" w:rsidRPr="007E5B9C" w:rsidRDefault="007E5B9C" w:rsidP="007E5B9C">
            <w:pPr>
              <w:autoSpaceDE w:val="0"/>
              <w:autoSpaceDN w:val="0"/>
              <w:adjustRightInd w:val="0"/>
              <w:spacing w:after="0" w:line="240" w:lineRule="auto"/>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F</w:t>
            </w:r>
          </w:p>
        </w:tc>
        <w:tc>
          <w:tcPr>
            <w:tcW w:w="1152" w:type="dxa"/>
          </w:tcPr>
          <w:p w14:paraId="1A96BE00" w14:textId="77777777" w:rsidR="007E5B9C" w:rsidRPr="007E5B9C" w:rsidRDefault="007E5B9C" w:rsidP="007E5B9C">
            <w:pPr>
              <w:autoSpaceDE w:val="0"/>
              <w:autoSpaceDN w:val="0"/>
              <w:adjustRightInd w:val="0"/>
              <w:spacing w:after="0" w:line="240" w:lineRule="auto"/>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G</w:t>
            </w:r>
          </w:p>
        </w:tc>
      </w:tr>
      <w:tr w:rsidR="007E5B9C" w:rsidRPr="007E5B9C" w14:paraId="2F4A3BBE" w14:textId="77777777" w:rsidTr="00F6367E">
        <w:tc>
          <w:tcPr>
            <w:tcW w:w="250" w:type="dxa"/>
          </w:tcPr>
          <w:p w14:paraId="428F99B6"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2052" w:type="dxa"/>
          </w:tcPr>
          <w:p w14:paraId="1A08AA9E"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Közeli hozzátartozó</w:t>
            </w:r>
          </w:p>
          <w:p w14:paraId="59863E85"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neve</w:t>
            </w:r>
          </w:p>
          <w:p w14:paraId="0E196D54"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(születési neve)</w:t>
            </w:r>
          </w:p>
        </w:tc>
        <w:tc>
          <w:tcPr>
            <w:tcW w:w="1151" w:type="dxa"/>
          </w:tcPr>
          <w:p w14:paraId="0083F068"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Anyja</w:t>
            </w:r>
          </w:p>
          <w:p w14:paraId="60AA84CB"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neve</w:t>
            </w:r>
          </w:p>
        </w:tc>
        <w:tc>
          <w:tcPr>
            <w:tcW w:w="1151" w:type="dxa"/>
          </w:tcPr>
          <w:p w14:paraId="08B556BD"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Születési </w:t>
            </w:r>
            <w:proofErr w:type="spellStart"/>
            <w:proofErr w:type="gramStart"/>
            <w:r w:rsidRPr="007E5B9C">
              <w:rPr>
                <w:rFonts w:ascii="Times New Roman" w:eastAsia="Times New Roman" w:hAnsi="Times New Roman" w:cs="Times New Roman"/>
                <w:sz w:val="20"/>
                <w:szCs w:val="20"/>
                <w:lang w:eastAsia="hu-HU"/>
              </w:rPr>
              <w:t>helye,ideje</w:t>
            </w:r>
            <w:proofErr w:type="spellEnd"/>
            <w:proofErr w:type="gramEnd"/>
          </w:p>
          <w:p w14:paraId="2FCD3A52"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w:t>
            </w:r>
            <w:proofErr w:type="spellStart"/>
            <w:proofErr w:type="gramStart"/>
            <w:r w:rsidRPr="007E5B9C">
              <w:rPr>
                <w:rFonts w:ascii="Times New Roman" w:eastAsia="Times New Roman" w:hAnsi="Times New Roman" w:cs="Times New Roman"/>
                <w:sz w:val="20"/>
                <w:szCs w:val="20"/>
                <w:lang w:eastAsia="hu-HU"/>
              </w:rPr>
              <w:t>év,hó</w:t>
            </w:r>
            <w:proofErr w:type="gramEnd"/>
            <w:r w:rsidRPr="007E5B9C">
              <w:rPr>
                <w:rFonts w:ascii="Times New Roman" w:eastAsia="Times New Roman" w:hAnsi="Times New Roman" w:cs="Times New Roman"/>
                <w:sz w:val="20"/>
                <w:szCs w:val="20"/>
                <w:lang w:eastAsia="hu-HU"/>
              </w:rPr>
              <w:t>,nap</w:t>
            </w:r>
            <w:proofErr w:type="spellEnd"/>
            <w:r w:rsidRPr="007E5B9C">
              <w:rPr>
                <w:rFonts w:ascii="Times New Roman" w:eastAsia="Times New Roman" w:hAnsi="Times New Roman" w:cs="Times New Roman"/>
                <w:sz w:val="20"/>
                <w:szCs w:val="20"/>
                <w:lang w:eastAsia="hu-HU"/>
              </w:rPr>
              <w:t>)</w:t>
            </w:r>
          </w:p>
        </w:tc>
        <w:tc>
          <w:tcPr>
            <w:tcW w:w="1152" w:type="dxa"/>
          </w:tcPr>
          <w:p w14:paraId="6F433553"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Társadalom-biztosítási</w:t>
            </w:r>
          </w:p>
          <w:p w14:paraId="0061B3AF"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Azonosító Jele</w:t>
            </w:r>
          </w:p>
        </w:tc>
        <w:tc>
          <w:tcPr>
            <w:tcW w:w="1152" w:type="dxa"/>
          </w:tcPr>
          <w:p w14:paraId="3F36DDDF"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Családi kapcsolat</w:t>
            </w:r>
          </w:p>
          <w:p w14:paraId="36EA8EAD"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megnevezése</w:t>
            </w:r>
          </w:p>
        </w:tc>
        <w:tc>
          <w:tcPr>
            <w:tcW w:w="1152" w:type="dxa"/>
          </w:tcPr>
          <w:p w14:paraId="5F7062D4"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Közeli hozzátartozó</w:t>
            </w:r>
          </w:p>
          <w:p w14:paraId="758C5300"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születési ideje</w:t>
            </w:r>
          </w:p>
        </w:tc>
        <w:tc>
          <w:tcPr>
            <w:tcW w:w="1152" w:type="dxa"/>
          </w:tcPr>
          <w:p w14:paraId="23592E19"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Megjegyzés*</w:t>
            </w:r>
          </w:p>
        </w:tc>
      </w:tr>
      <w:tr w:rsidR="007E5B9C" w:rsidRPr="007E5B9C" w14:paraId="35105ACD" w14:textId="77777777" w:rsidTr="00F6367E">
        <w:tc>
          <w:tcPr>
            <w:tcW w:w="250" w:type="dxa"/>
          </w:tcPr>
          <w:p w14:paraId="4DE2A683"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1.</w:t>
            </w:r>
          </w:p>
        </w:tc>
        <w:tc>
          <w:tcPr>
            <w:tcW w:w="2052" w:type="dxa"/>
          </w:tcPr>
          <w:p w14:paraId="0B1ADC2A"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207CF24E"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1" w:type="dxa"/>
          </w:tcPr>
          <w:p w14:paraId="746852E7"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1" w:type="dxa"/>
          </w:tcPr>
          <w:p w14:paraId="61416D70"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261055E7"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5BBC4E31"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62108E62"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3033249D"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r>
      <w:tr w:rsidR="007E5B9C" w:rsidRPr="007E5B9C" w14:paraId="7DD32CC6" w14:textId="77777777" w:rsidTr="00F6367E">
        <w:tc>
          <w:tcPr>
            <w:tcW w:w="250" w:type="dxa"/>
          </w:tcPr>
          <w:p w14:paraId="4F78340D"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2.</w:t>
            </w:r>
          </w:p>
        </w:tc>
        <w:tc>
          <w:tcPr>
            <w:tcW w:w="2052" w:type="dxa"/>
          </w:tcPr>
          <w:p w14:paraId="5171BECC"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13B17D6A"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1" w:type="dxa"/>
          </w:tcPr>
          <w:p w14:paraId="1B25152A"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1" w:type="dxa"/>
          </w:tcPr>
          <w:p w14:paraId="78A9B4EF"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218F3C5F"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0F0BD29E"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539BC386"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19A8DA80"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r>
      <w:tr w:rsidR="007E5B9C" w:rsidRPr="007E5B9C" w14:paraId="2E5DC535" w14:textId="77777777" w:rsidTr="00F6367E">
        <w:tc>
          <w:tcPr>
            <w:tcW w:w="250" w:type="dxa"/>
          </w:tcPr>
          <w:p w14:paraId="2969A4B0"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3.</w:t>
            </w:r>
          </w:p>
        </w:tc>
        <w:tc>
          <w:tcPr>
            <w:tcW w:w="2052" w:type="dxa"/>
          </w:tcPr>
          <w:p w14:paraId="54DFB80C"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25A48279"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1" w:type="dxa"/>
          </w:tcPr>
          <w:p w14:paraId="332E14D4"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1" w:type="dxa"/>
          </w:tcPr>
          <w:p w14:paraId="09E1DDB0"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39026628"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2C15CF5E"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5BC123E3"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1B8A9408"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r>
      <w:tr w:rsidR="007E5B9C" w:rsidRPr="007E5B9C" w14:paraId="046EC67B" w14:textId="77777777" w:rsidTr="00F6367E">
        <w:tc>
          <w:tcPr>
            <w:tcW w:w="250" w:type="dxa"/>
          </w:tcPr>
          <w:p w14:paraId="5E6354F9"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4.</w:t>
            </w:r>
          </w:p>
        </w:tc>
        <w:tc>
          <w:tcPr>
            <w:tcW w:w="2052" w:type="dxa"/>
          </w:tcPr>
          <w:p w14:paraId="23BFC2AE"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0E9C481C"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1" w:type="dxa"/>
          </w:tcPr>
          <w:p w14:paraId="1C8704CF"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1" w:type="dxa"/>
          </w:tcPr>
          <w:p w14:paraId="02D03A3E"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0957031D"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6A1F37EA"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4AB10EAC"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058CC503"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r>
      <w:tr w:rsidR="007E5B9C" w:rsidRPr="007E5B9C" w14:paraId="644D689B" w14:textId="77777777" w:rsidTr="00F6367E">
        <w:tc>
          <w:tcPr>
            <w:tcW w:w="250" w:type="dxa"/>
          </w:tcPr>
          <w:p w14:paraId="28C10D9D"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5.</w:t>
            </w:r>
          </w:p>
        </w:tc>
        <w:tc>
          <w:tcPr>
            <w:tcW w:w="2052" w:type="dxa"/>
          </w:tcPr>
          <w:p w14:paraId="11340AF7"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149571C9"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1" w:type="dxa"/>
          </w:tcPr>
          <w:p w14:paraId="443AED82"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1" w:type="dxa"/>
          </w:tcPr>
          <w:p w14:paraId="23B664A0"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273F2425"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3C5A6700"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732E3061"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4E030115"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r>
      <w:tr w:rsidR="007E5B9C" w:rsidRPr="007E5B9C" w14:paraId="6CE2730C" w14:textId="77777777" w:rsidTr="00F6367E">
        <w:tc>
          <w:tcPr>
            <w:tcW w:w="250" w:type="dxa"/>
          </w:tcPr>
          <w:p w14:paraId="08B2E452"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6.</w:t>
            </w:r>
          </w:p>
        </w:tc>
        <w:tc>
          <w:tcPr>
            <w:tcW w:w="2052" w:type="dxa"/>
          </w:tcPr>
          <w:p w14:paraId="51EDC161"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29208ACB"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1" w:type="dxa"/>
          </w:tcPr>
          <w:p w14:paraId="60795E71"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1" w:type="dxa"/>
          </w:tcPr>
          <w:p w14:paraId="2B2906F2"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5FFC28FC"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67BD38CA"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61389724"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1152" w:type="dxa"/>
          </w:tcPr>
          <w:p w14:paraId="530B2049"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r>
    </w:tbl>
    <w:p w14:paraId="46648E18"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1AABF694"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521F46A9"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Ebben az oszlopban kell feltüntetni, ha</w:t>
      </w:r>
    </w:p>
    <w:p w14:paraId="14E69265"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i/>
          <w:iCs/>
          <w:sz w:val="20"/>
          <w:szCs w:val="20"/>
          <w:lang w:eastAsia="hu-HU"/>
        </w:rPr>
        <w:t xml:space="preserve">a) </w:t>
      </w:r>
      <w:r w:rsidRPr="007E5B9C">
        <w:rPr>
          <w:rFonts w:ascii="Times New Roman" w:eastAsia="Times New Roman" w:hAnsi="Times New Roman" w:cs="Times New Roman"/>
          <w:sz w:val="20"/>
          <w:szCs w:val="20"/>
          <w:lang w:eastAsia="hu-HU"/>
        </w:rPr>
        <w:t>a 20 évesnél fiatalabb gyermek nem jár oktatási intézménybe, de önálló keresettel még nem rendelkezik,</w:t>
      </w:r>
    </w:p>
    <w:p w14:paraId="6C8AEDBA"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i/>
          <w:iCs/>
          <w:sz w:val="20"/>
          <w:szCs w:val="20"/>
          <w:lang w:eastAsia="hu-HU"/>
        </w:rPr>
        <w:t xml:space="preserve">b) </w:t>
      </w:r>
      <w:r w:rsidRPr="007E5B9C">
        <w:rPr>
          <w:rFonts w:ascii="Times New Roman" w:eastAsia="Times New Roman" w:hAnsi="Times New Roman" w:cs="Times New Roman"/>
          <w:sz w:val="20"/>
          <w:szCs w:val="20"/>
          <w:lang w:eastAsia="hu-HU"/>
        </w:rPr>
        <w:t>életkortól függetlenül a gyermek tartós betegségének vagy fogyatékosságának fennállását, amennyiben ez az állapot a gyermek 25. életévének betöltését megelőzően is fennállt.</w:t>
      </w:r>
    </w:p>
    <w:p w14:paraId="28CEEBE3"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253C2BEC"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b/>
          <w:sz w:val="20"/>
          <w:szCs w:val="20"/>
          <w:lang w:eastAsia="hu-HU"/>
        </w:rPr>
      </w:pPr>
      <w:proofErr w:type="gramStart"/>
      <w:r w:rsidRPr="007E5B9C">
        <w:rPr>
          <w:rFonts w:ascii="Times New Roman" w:eastAsia="Times New Roman" w:hAnsi="Times New Roman" w:cs="Times New Roman"/>
          <w:b/>
          <w:sz w:val="20"/>
          <w:szCs w:val="20"/>
          <w:lang w:eastAsia="hu-HU"/>
        </w:rPr>
        <w:lastRenderedPageBreak/>
        <w:t>4 .</w:t>
      </w:r>
      <w:proofErr w:type="gramEnd"/>
      <w:r w:rsidRPr="007E5B9C">
        <w:rPr>
          <w:rFonts w:ascii="Times New Roman" w:eastAsia="Times New Roman" w:hAnsi="Times New Roman" w:cs="Times New Roman"/>
          <w:b/>
          <w:sz w:val="20"/>
          <w:szCs w:val="20"/>
          <w:lang w:eastAsia="hu-HU"/>
        </w:rPr>
        <w:t xml:space="preserve"> </w:t>
      </w:r>
      <w:r w:rsidRPr="007E5B9C">
        <w:rPr>
          <w:rFonts w:ascii="Times New Roman" w:eastAsia="Times New Roman" w:hAnsi="Times New Roman" w:cs="Times New Roman"/>
          <w:b/>
          <w:sz w:val="20"/>
          <w:szCs w:val="20"/>
          <w:u w:val="single"/>
          <w:lang w:eastAsia="hu-HU"/>
        </w:rPr>
        <w:t>Jövedelmi adatok</w:t>
      </w:r>
    </w:p>
    <w:p w14:paraId="106DC904"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A kérelmező, valamint a családban élő közeli hozzátartozóinak a havi jövedelme forintban:</w:t>
      </w:r>
    </w:p>
    <w:p w14:paraId="5EC54E7B"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bl>
      <w:tblPr>
        <w:tblW w:w="9548" w:type="dxa"/>
        <w:tblInd w:w="5" w:type="dxa"/>
        <w:tblLayout w:type="fixed"/>
        <w:tblCellMar>
          <w:left w:w="0" w:type="dxa"/>
          <w:right w:w="0" w:type="dxa"/>
        </w:tblCellMar>
        <w:tblLook w:val="0000" w:firstRow="0" w:lastRow="0" w:firstColumn="0" w:lastColumn="0" w:noHBand="0" w:noVBand="0"/>
      </w:tblPr>
      <w:tblGrid>
        <w:gridCol w:w="720"/>
        <w:gridCol w:w="3780"/>
        <w:gridCol w:w="1620"/>
        <w:gridCol w:w="540"/>
        <w:gridCol w:w="720"/>
        <w:gridCol w:w="720"/>
        <w:gridCol w:w="720"/>
        <w:gridCol w:w="698"/>
        <w:gridCol w:w="17"/>
        <w:gridCol w:w="13"/>
      </w:tblGrid>
      <w:tr w:rsidR="007E5B9C" w:rsidRPr="007E5B9C" w14:paraId="1D9790B9" w14:textId="77777777" w:rsidTr="00F6367E">
        <w:trPr>
          <w:gridAfter w:val="1"/>
          <w:wAfter w:w="13" w:type="dxa"/>
        </w:trPr>
        <w:tc>
          <w:tcPr>
            <w:tcW w:w="720" w:type="dxa"/>
            <w:tcBorders>
              <w:top w:val="single" w:sz="4" w:space="0" w:color="auto"/>
              <w:left w:val="single" w:sz="4" w:space="0" w:color="auto"/>
              <w:bottom w:val="single" w:sz="4" w:space="0" w:color="auto"/>
              <w:right w:val="single" w:sz="4" w:space="0" w:color="auto"/>
            </w:tcBorders>
          </w:tcPr>
          <w:p w14:paraId="5260AF15" w14:textId="77777777" w:rsidR="007E5B9C" w:rsidRPr="007E5B9C" w:rsidRDefault="007E5B9C" w:rsidP="007E5B9C">
            <w:pPr>
              <w:autoSpaceDE w:val="0"/>
              <w:autoSpaceDN w:val="0"/>
              <w:adjustRightInd w:val="0"/>
              <w:spacing w:after="0" w:line="240" w:lineRule="auto"/>
              <w:ind w:left="56" w:right="56"/>
              <w:jc w:val="center"/>
              <w:rPr>
                <w:rFonts w:ascii="Times New Roman" w:eastAsia="Times New Roman" w:hAnsi="Times New Roman" w:cs="Times New Roman"/>
                <w:sz w:val="20"/>
                <w:szCs w:val="20"/>
                <w:lang w:eastAsia="hu-HU"/>
              </w:rPr>
            </w:pPr>
          </w:p>
        </w:tc>
        <w:tc>
          <w:tcPr>
            <w:tcW w:w="3780" w:type="dxa"/>
            <w:tcBorders>
              <w:top w:val="single" w:sz="4" w:space="0" w:color="auto"/>
              <w:left w:val="single" w:sz="4" w:space="0" w:color="auto"/>
              <w:bottom w:val="single" w:sz="4" w:space="0" w:color="auto"/>
              <w:right w:val="single" w:sz="4" w:space="0" w:color="auto"/>
            </w:tcBorders>
          </w:tcPr>
          <w:p w14:paraId="62298FC5" w14:textId="77777777" w:rsidR="007E5B9C" w:rsidRPr="007E5B9C" w:rsidRDefault="007E5B9C" w:rsidP="007E5B9C">
            <w:pPr>
              <w:autoSpaceDE w:val="0"/>
              <w:autoSpaceDN w:val="0"/>
              <w:adjustRightInd w:val="0"/>
              <w:spacing w:after="0" w:line="240" w:lineRule="auto"/>
              <w:ind w:left="56" w:right="56"/>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A</w:t>
            </w:r>
          </w:p>
        </w:tc>
        <w:tc>
          <w:tcPr>
            <w:tcW w:w="1620" w:type="dxa"/>
            <w:tcBorders>
              <w:top w:val="single" w:sz="4" w:space="0" w:color="auto"/>
              <w:left w:val="single" w:sz="4" w:space="0" w:color="auto"/>
              <w:bottom w:val="single" w:sz="4" w:space="0" w:color="auto"/>
              <w:right w:val="single" w:sz="4" w:space="0" w:color="auto"/>
            </w:tcBorders>
          </w:tcPr>
          <w:p w14:paraId="6F7D5BEB" w14:textId="77777777" w:rsidR="007E5B9C" w:rsidRPr="007E5B9C" w:rsidRDefault="007E5B9C" w:rsidP="007E5B9C">
            <w:pPr>
              <w:autoSpaceDE w:val="0"/>
              <w:autoSpaceDN w:val="0"/>
              <w:adjustRightInd w:val="0"/>
              <w:spacing w:after="0" w:line="240" w:lineRule="auto"/>
              <w:ind w:left="56" w:right="56"/>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B</w:t>
            </w:r>
          </w:p>
        </w:tc>
        <w:tc>
          <w:tcPr>
            <w:tcW w:w="3415" w:type="dxa"/>
            <w:gridSpan w:val="6"/>
            <w:tcBorders>
              <w:top w:val="single" w:sz="4" w:space="0" w:color="auto"/>
              <w:left w:val="single" w:sz="4" w:space="0" w:color="auto"/>
              <w:bottom w:val="single" w:sz="4" w:space="0" w:color="auto"/>
              <w:right w:val="single" w:sz="4" w:space="0" w:color="auto"/>
            </w:tcBorders>
          </w:tcPr>
          <w:p w14:paraId="373C4108" w14:textId="77777777" w:rsidR="007E5B9C" w:rsidRPr="007E5B9C" w:rsidRDefault="007E5B9C" w:rsidP="007E5B9C">
            <w:pPr>
              <w:autoSpaceDE w:val="0"/>
              <w:autoSpaceDN w:val="0"/>
              <w:adjustRightInd w:val="0"/>
              <w:spacing w:after="0" w:line="240" w:lineRule="auto"/>
              <w:ind w:left="56" w:right="56"/>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C</w:t>
            </w:r>
          </w:p>
        </w:tc>
      </w:tr>
      <w:tr w:rsidR="007E5B9C" w:rsidRPr="007E5B9C" w14:paraId="0CD31428" w14:textId="77777777" w:rsidTr="00F6367E">
        <w:trPr>
          <w:gridAfter w:val="1"/>
          <w:wAfter w:w="13" w:type="dxa"/>
        </w:trPr>
        <w:tc>
          <w:tcPr>
            <w:tcW w:w="720" w:type="dxa"/>
            <w:tcBorders>
              <w:top w:val="single" w:sz="4" w:space="0" w:color="auto"/>
              <w:left w:val="single" w:sz="4" w:space="0" w:color="auto"/>
              <w:bottom w:val="single" w:sz="4" w:space="0" w:color="auto"/>
              <w:right w:val="single" w:sz="4" w:space="0" w:color="auto"/>
            </w:tcBorders>
          </w:tcPr>
          <w:p w14:paraId="5A97C141" w14:textId="77777777" w:rsidR="007E5B9C" w:rsidRPr="007E5B9C" w:rsidRDefault="007E5B9C" w:rsidP="007E5B9C">
            <w:pPr>
              <w:autoSpaceDE w:val="0"/>
              <w:autoSpaceDN w:val="0"/>
              <w:adjustRightInd w:val="0"/>
              <w:spacing w:after="0" w:line="240" w:lineRule="auto"/>
              <w:ind w:left="56" w:right="56"/>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1.</w:t>
            </w:r>
          </w:p>
        </w:tc>
        <w:tc>
          <w:tcPr>
            <w:tcW w:w="3780" w:type="dxa"/>
            <w:tcBorders>
              <w:top w:val="single" w:sz="4" w:space="0" w:color="auto"/>
              <w:left w:val="single" w:sz="4" w:space="0" w:color="auto"/>
              <w:bottom w:val="single" w:sz="4" w:space="0" w:color="auto"/>
              <w:right w:val="single" w:sz="4" w:space="0" w:color="auto"/>
            </w:tcBorders>
          </w:tcPr>
          <w:p w14:paraId="0ADDAF5C" w14:textId="77777777" w:rsidR="007E5B9C" w:rsidRPr="007E5B9C" w:rsidRDefault="007E5B9C" w:rsidP="007E5B9C">
            <w:pPr>
              <w:autoSpaceDE w:val="0"/>
              <w:autoSpaceDN w:val="0"/>
              <w:adjustRightInd w:val="0"/>
              <w:spacing w:after="0" w:line="240" w:lineRule="auto"/>
              <w:ind w:left="56" w:right="56"/>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A jövedelem típusa</w:t>
            </w:r>
          </w:p>
        </w:tc>
        <w:tc>
          <w:tcPr>
            <w:tcW w:w="1620" w:type="dxa"/>
            <w:tcBorders>
              <w:top w:val="single" w:sz="4" w:space="0" w:color="auto"/>
              <w:left w:val="single" w:sz="4" w:space="0" w:color="auto"/>
              <w:bottom w:val="single" w:sz="4" w:space="0" w:color="auto"/>
              <w:right w:val="single" w:sz="4" w:space="0" w:color="auto"/>
            </w:tcBorders>
          </w:tcPr>
          <w:p w14:paraId="759D209B" w14:textId="77777777" w:rsidR="007E5B9C" w:rsidRPr="007E5B9C" w:rsidRDefault="007E5B9C" w:rsidP="007E5B9C">
            <w:pPr>
              <w:autoSpaceDE w:val="0"/>
              <w:autoSpaceDN w:val="0"/>
              <w:adjustRightInd w:val="0"/>
              <w:spacing w:after="0" w:line="240" w:lineRule="auto"/>
              <w:ind w:left="56" w:right="56"/>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Kérelmező</w:t>
            </w:r>
          </w:p>
        </w:tc>
        <w:tc>
          <w:tcPr>
            <w:tcW w:w="3415" w:type="dxa"/>
            <w:gridSpan w:val="6"/>
            <w:tcBorders>
              <w:top w:val="single" w:sz="4" w:space="0" w:color="auto"/>
              <w:left w:val="single" w:sz="4" w:space="0" w:color="auto"/>
              <w:bottom w:val="single" w:sz="4" w:space="0" w:color="auto"/>
              <w:right w:val="single" w:sz="4" w:space="0" w:color="auto"/>
            </w:tcBorders>
          </w:tcPr>
          <w:p w14:paraId="27F8BF63" w14:textId="77777777" w:rsidR="007E5B9C" w:rsidRPr="007E5B9C" w:rsidRDefault="007E5B9C" w:rsidP="007E5B9C">
            <w:pPr>
              <w:autoSpaceDE w:val="0"/>
              <w:autoSpaceDN w:val="0"/>
              <w:adjustRightInd w:val="0"/>
              <w:spacing w:after="0" w:line="240" w:lineRule="auto"/>
              <w:ind w:left="56" w:right="56"/>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A családban élő közeli hozzátartozók</w:t>
            </w:r>
          </w:p>
        </w:tc>
      </w:tr>
      <w:tr w:rsidR="007E5B9C" w:rsidRPr="007E5B9C" w14:paraId="1402729B" w14:textId="77777777" w:rsidTr="00F6367E">
        <w:trPr>
          <w:trHeight w:val="654"/>
        </w:trPr>
        <w:tc>
          <w:tcPr>
            <w:tcW w:w="720" w:type="dxa"/>
            <w:tcBorders>
              <w:top w:val="single" w:sz="4" w:space="0" w:color="auto"/>
              <w:left w:val="single" w:sz="4" w:space="0" w:color="auto"/>
              <w:bottom w:val="single" w:sz="4" w:space="0" w:color="auto"/>
              <w:right w:val="single" w:sz="4" w:space="0" w:color="auto"/>
            </w:tcBorders>
          </w:tcPr>
          <w:p w14:paraId="18B8F82F" w14:textId="77777777" w:rsidR="007E5B9C" w:rsidRPr="007E5B9C" w:rsidRDefault="007E5B9C" w:rsidP="007E5B9C">
            <w:pPr>
              <w:autoSpaceDE w:val="0"/>
              <w:autoSpaceDN w:val="0"/>
              <w:adjustRightInd w:val="0"/>
              <w:spacing w:after="0" w:line="240" w:lineRule="auto"/>
              <w:ind w:left="56" w:right="56"/>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2.</w:t>
            </w:r>
          </w:p>
        </w:tc>
        <w:tc>
          <w:tcPr>
            <w:tcW w:w="3780" w:type="dxa"/>
            <w:tcBorders>
              <w:top w:val="single" w:sz="4" w:space="0" w:color="auto"/>
              <w:left w:val="single" w:sz="4" w:space="0" w:color="auto"/>
              <w:bottom w:val="single" w:sz="4" w:space="0" w:color="auto"/>
              <w:right w:val="single" w:sz="4" w:space="0" w:color="auto"/>
            </w:tcBorders>
          </w:tcPr>
          <w:p w14:paraId="0B15D8A7" w14:textId="77777777" w:rsidR="007E5B9C" w:rsidRPr="007E5B9C" w:rsidRDefault="007E5B9C" w:rsidP="007E5B9C">
            <w:pPr>
              <w:autoSpaceDE w:val="0"/>
              <w:autoSpaceDN w:val="0"/>
              <w:adjustRightInd w:val="0"/>
              <w:spacing w:after="0" w:line="240" w:lineRule="auto"/>
              <w:ind w:left="56" w:right="56"/>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Munkaviszonyból és más foglalkoztatási jogviszonyból származó</w:t>
            </w:r>
          </w:p>
        </w:tc>
        <w:tc>
          <w:tcPr>
            <w:tcW w:w="1620" w:type="dxa"/>
            <w:tcBorders>
              <w:top w:val="single" w:sz="4" w:space="0" w:color="auto"/>
              <w:left w:val="single" w:sz="4" w:space="0" w:color="auto"/>
              <w:bottom w:val="single" w:sz="4" w:space="0" w:color="auto"/>
              <w:right w:val="single" w:sz="4" w:space="0" w:color="auto"/>
            </w:tcBorders>
          </w:tcPr>
          <w:p w14:paraId="60252D46"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540" w:type="dxa"/>
            <w:tcBorders>
              <w:top w:val="single" w:sz="4" w:space="0" w:color="auto"/>
              <w:left w:val="single" w:sz="4" w:space="0" w:color="auto"/>
              <w:bottom w:val="single" w:sz="4" w:space="0" w:color="auto"/>
              <w:right w:val="single" w:sz="4" w:space="0" w:color="auto"/>
            </w:tcBorders>
          </w:tcPr>
          <w:p w14:paraId="0D46AF86"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6BC85A07"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0032C126"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362872FF"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p w14:paraId="48D07036"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p w14:paraId="7F6DAC18"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p w14:paraId="2D7004D0"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698" w:type="dxa"/>
            <w:tcBorders>
              <w:top w:val="single" w:sz="4" w:space="0" w:color="auto"/>
              <w:left w:val="single" w:sz="4" w:space="0" w:color="auto"/>
              <w:bottom w:val="single" w:sz="4" w:space="0" w:color="auto"/>
              <w:right w:val="single" w:sz="4" w:space="0" w:color="auto"/>
            </w:tcBorders>
          </w:tcPr>
          <w:p w14:paraId="3D756F36"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p w14:paraId="5D3847AD"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p w14:paraId="5322A89D"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30" w:type="dxa"/>
            <w:gridSpan w:val="2"/>
            <w:tcBorders>
              <w:top w:val="single" w:sz="4" w:space="0" w:color="auto"/>
              <w:left w:val="single" w:sz="4" w:space="0" w:color="auto"/>
              <w:bottom w:val="single" w:sz="4" w:space="0" w:color="auto"/>
              <w:right w:val="single" w:sz="4" w:space="0" w:color="auto"/>
            </w:tcBorders>
          </w:tcPr>
          <w:p w14:paraId="73AB7708"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r>
      <w:tr w:rsidR="007E5B9C" w:rsidRPr="007E5B9C" w14:paraId="561EBC6C" w14:textId="77777777" w:rsidTr="00F6367E">
        <w:tc>
          <w:tcPr>
            <w:tcW w:w="720" w:type="dxa"/>
            <w:tcBorders>
              <w:top w:val="single" w:sz="4" w:space="0" w:color="auto"/>
              <w:left w:val="single" w:sz="4" w:space="0" w:color="auto"/>
              <w:bottom w:val="single" w:sz="4" w:space="0" w:color="auto"/>
              <w:right w:val="single" w:sz="4" w:space="0" w:color="auto"/>
            </w:tcBorders>
          </w:tcPr>
          <w:p w14:paraId="3CF37229" w14:textId="77777777" w:rsidR="007E5B9C" w:rsidRPr="007E5B9C" w:rsidRDefault="007E5B9C" w:rsidP="007E5B9C">
            <w:pPr>
              <w:autoSpaceDE w:val="0"/>
              <w:autoSpaceDN w:val="0"/>
              <w:adjustRightInd w:val="0"/>
              <w:spacing w:after="0" w:line="240" w:lineRule="auto"/>
              <w:ind w:left="56" w:right="56"/>
              <w:jc w:val="center"/>
              <w:rPr>
                <w:rFonts w:ascii="Times New Roman" w:eastAsia="Times New Roman" w:hAnsi="Times New Roman" w:cs="Times New Roman"/>
                <w:sz w:val="20"/>
                <w:szCs w:val="20"/>
                <w:lang w:eastAsia="hu-HU"/>
              </w:rPr>
            </w:pPr>
          </w:p>
          <w:p w14:paraId="626F5E2B" w14:textId="77777777" w:rsidR="007E5B9C" w:rsidRPr="007E5B9C" w:rsidRDefault="007E5B9C" w:rsidP="007E5B9C">
            <w:pPr>
              <w:autoSpaceDE w:val="0"/>
              <w:autoSpaceDN w:val="0"/>
              <w:adjustRightInd w:val="0"/>
              <w:spacing w:after="0" w:line="240" w:lineRule="auto"/>
              <w:ind w:left="56" w:right="56"/>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3.</w:t>
            </w:r>
          </w:p>
        </w:tc>
        <w:tc>
          <w:tcPr>
            <w:tcW w:w="3780" w:type="dxa"/>
            <w:tcBorders>
              <w:top w:val="single" w:sz="4" w:space="0" w:color="auto"/>
              <w:left w:val="single" w:sz="4" w:space="0" w:color="auto"/>
              <w:bottom w:val="single" w:sz="4" w:space="0" w:color="auto"/>
              <w:right w:val="single" w:sz="4" w:space="0" w:color="auto"/>
            </w:tcBorders>
          </w:tcPr>
          <w:p w14:paraId="657C7834" w14:textId="77777777" w:rsidR="007E5B9C" w:rsidRPr="007E5B9C" w:rsidRDefault="007E5B9C" w:rsidP="007E5B9C">
            <w:pPr>
              <w:autoSpaceDE w:val="0"/>
              <w:autoSpaceDN w:val="0"/>
              <w:adjustRightInd w:val="0"/>
              <w:spacing w:after="0" w:line="240" w:lineRule="auto"/>
              <w:ind w:left="56" w:right="56"/>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Társas és egyéni vállalkozásból, őstermelői, illetve szellemi és más önálló tevékenységből származó</w:t>
            </w:r>
          </w:p>
        </w:tc>
        <w:tc>
          <w:tcPr>
            <w:tcW w:w="1620" w:type="dxa"/>
            <w:tcBorders>
              <w:top w:val="single" w:sz="4" w:space="0" w:color="auto"/>
              <w:left w:val="single" w:sz="4" w:space="0" w:color="auto"/>
              <w:bottom w:val="single" w:sz="4" w:space="0" w:color="auto"/>
              <w:right w:val="single" w:sz="4" w:space="0" w:color="auto"/>
            </w:tcBorders>
          </w:tcPr>
          <w:p w14:paraId="731C41E6"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540" w:type="dxa"/>
            <w:tcBorders>
              <w:top w:val="single" w:sz="4" w:space="0" w:color="auto"/>
              <w:left w:val="single" w:sz="4" w:space="0" w:color="auto"/>
              <w:bottom w:val="single" w:sz="4" w:space="0" w:color="auto"/>
              <w:right w:val="single" w:sz="4" w:space="0" w:color="auto"/>
            </w:tcBorders>
          </w:tcPr>
          <w:p w14:paraId="1E18FAAF"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3F55D53B"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5AE2011D"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2B5196B8"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698" w:type="dxa"/>
            <w:tcBorders>
              <w:top w:val="single" w:sz="4" w:space="0" w:color="auto"/>
              <w:left w:val="single" w:sz="4" w:space="0" w:color="auto"/>
              <w:bottom w:val="single" w:sz="4" w:space="0" w:color="auto"/>
              <w:right w:val="single" w:sz="4" w:space="0" w:color="auto"/>
            </w:tcBorders>
          </w:tcPr>
          <w:p w14:paraId="740FDADF"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30" w:type="dxa"/>
            <w:gridSpan w:val="2"/>
            <w:tcBorders>
              <w:top w:val="single" w:sz="4" w:space="0" w:color="auto"/>
              <w:left w:val="single" w:sz="4" w:space="0" w:color="auto"/>
              <w:bottom w:val="single" w:sz="4" w:space="0" w:color="auto"/>
              <w:right w:val="single" w:sz="4" w:space="0" w:color="auto"/>
            </w:tcBorders>
          </w:tcPr>
          <w:p w14:paraId="1F4C8889"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r>
      <w:tr w:rsidR="007E5B9C" w:rsidRPr="007E5B9C" w14:paraId="720D7797" w14:textId="77777777" w:rsidTr="00F6367E">
        <w:tc>
          <w:tcPr>
            <w:tcW w:w="720" w:type="dxa"/>
            <w:tcBorders>
              <w:top w:val="single" w:sz="4" w:space="0" w:color="auto"/>
              <w:left w:val="single" w:sz="4" w:space="0" w:color="auto"/>
              <w:bottom w:val="single" w:sz="4" w:space="0" w:color="auto"/>
              <w:right w:val="single" w:sz="4" w:space="0" w:color="auto"/>
            </w:tcBorders>
          </w:tcPr>
          <w:p w14:paraId="742F4E1A" w14:textId="77777777" w:rsidR="007E5B9C" w:rsidRPr="007E5B9C" w:rsidRDefault="007E5B9C" w:rsidP="007E5B9C">
            <w:pPr>
              <w:autoSpaceDE w:val="0"/>
              <w:autoSpaceDN w:val="0"/>
              <w:adjustRightInd w:val="0"/>
              <w:spacing w:after="0" w:line="240" w:lineRule="auto"/>
              <w:ind w:left="56" w:right="56"/>
              <w:jc w:val="center"/>
              <w:rPr>
                <w:rFonts w:ascii="Times New Roman" w:eastAsia="Times New Roman" w:hAnsi="Times New Roman" w:cs="Times New Roman"/>
                <w:sz w:val="20"/>
                <w:szCs w:val="20"/>
                <w:lang w:eastAsia="hu-HU"/>
              </w:rPr>
            </w:pPr>
          </w:p>
          <w:p w14:paraId="55D4379A" w14:textId="77777777" w:rsidR="007E5B9C" w:rsidRPr="007E5B9C" w:rsidRDefault="007E5B9C" w:rsidP="007E5B9C">
            <w:pPr>
              <w:autoSpaceDE w:val="0"/>
              <w:autoSpaceDN w:val="0"/>
              <w:adjustRightInd w:val="0"/>
              <w:spacing w:after="0" w:line="240" w:lineRule="auto"/>
              <w:ind w:left="56" w:right="56"/>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4.</w:t>
            </w:r>
          </w:p>
        </w:tc>
        <w:tc>
          <w:tcPr>
            <w:tcW w:w="3780" w:type="dxa"/>
            <w:tcBorders>
              <w:top w:val="single" w:sz="4" w:space="0" w:color="auto"/>
              <w:left w:val="single" w:sz="4" w:space="0" w:color="auto"/>
              <w:bottom w:val="single" w:sz="4" w:space="0" w:color="auto"/>
              <w:right w:val="single" w:sz="4" w:space="0" w:color="auto"/>
            </w:tcBorders>
          </w:tcPr>
          <w:p w14:paraId="4965E809" w14:textId="77777777" w:rsidR="007E5B9C" w:rsidRPr="007E5B9C" w:rsidRDefault="007E5B9C" w:rsidP="007E5B9C">
            <w:pPr>
              <w:autoSpaceDE w:val="0"/>
              <w:autoSpaceDN w:val="0"/>
              <w:adjustRightInd w:val="0"/>
              <w:spacing w:after="0" w:line="240" w:lineRule="auto"/>
              <w:ind w:left="56" w:right="56"/>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Táppénz, gyermekgondozási támogatások</w:t>
            </w:r>
          </w:p>
        </w:tc>
        <w:tc>
          <w:tcPr>
            <w:tcW w:w="1620" w:type="dxa"/>
            <w:tcBorders>
              <w:top w:val="single" w:sz="4" w:space="0" w:color="auto"/>
              <w:left w:val="single" w:sz="4" w:space="0" w:color="auto"/>
              <w:bottom w:val="single" w:sz="4" w:space="0" w:color="auto"/>
              <w:right w:val="single" w:sz="4" w:space="0" w:color="auto"/>
            </w:tcBorders>
          </w:tcPr>
          <w:p w14:paraId="658379FC"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540" w:type="dxa"/>
            <w:tcBorders>
              <w:top w:val="single" w:sz="4" w:space="0" w:color="auto"/>
              <w:left w:val="single" w:sz="4" w:space="0" w:color="auto"/>
              <w:bottom w:val="single" w:sz="4" w:space="0" w:color="auto"/>
              <w:right w:val="single" w:sz="4" w:space="0" w:color="auto"/>
            </w:tcBorders>
          </w:tcPr>
          <w:p w14:paraId="7FEB94C8"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0BB7AD80"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2087D042"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154D35C4"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698" w:type="dxa"/>
            <w:tcBorders>
              <w:top w:val="single" w:sz="4" w:space="0" w:color="auto"/>
              <w:left w:val="single" w:sz="4" w:space="0" w:color="auto"/>
              <w:bottom w:val="single" w:sz="4" w:space="0" w:color="auto"/>
              <w:right w:val="single" w:sz="4" w:space="0" w:color="auto"/>
            </w:tcBorders>
          </w:tcPr>
          <w:p w14:paraId="4E14661C"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30" w:type="dxa"/>
            <w:gridSpan w:val="2"/>
            <w:tcBorders>
              <w:top w:val="single" w:sz="4" w:space="0" w:color="auto"/>
              <w:left w:val="single" w:sz="4" w:space="0" w:color="auto"/>
              <w:bottom w:val="single" w:sz="4" w:space="0" w:color="auto"/>
              <w:right w:val="single" w:sz="4" w:space="0" w:color="auto"/>
            </w:tcBorders>
          </w:tcPr>
          <w:p w14:paraId="7F9E2C11"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r>
      <w:tr w:rsidR="007E5B9C" w:rsidRPr="007E5B9C" w14:paraId="26AAAAC9" w14:textId="77777777" w:rsidTr="00F6367E">
        <w:tc>
          <w:tcPr>
            <w:tcW w:w="720" w:type="dxa"/>
            <w:tcBorders>
              <w:top w:val="single" w:sz="4" w:space="0" w:color="auto"/>
              <w:left w:val="single" w:sz="4" w:space="0" w:color="auto"/>
              <w:bottom w:val="single" w:sz="4" w:space="0" w:color="auto"/>
              <w:right w:val="single" w:sz="4" w:space="0" w:color="auto"/>
            </w:tcBorders>
          </w:tcPr>
          <w:p w14:paraId="09B1DFF5" w14:textId="77777777" w:rsidR="007E5B9C" w:rsidRPr="007E5B9C" w:rsidRDefault="007E5B9C" w:rsidP="007E5B9C">
            <w:pPr>
              <w:autoSpaceDE w:val="0"/>
              <w:autoSpaceDN w:val="0"/>
              <w:adjustRightInd w:val="0"/>
              <w:spacing w:after="0" w:line="240" w:lineRule="auto"/>
              <w:ind w:left="56" w:right="56"/>
              <w:jc w:val="center"/>
              <w:rPr>
                <w:rFonts w:ascii="Times New Roman" w:eastAsia="Times New Roman" w:hAnsi="Times New Roman" w:cs="Times New Roman"/>
                <w:sz w:val="20"/>
                <w:szCs w:val="20"/>
                <w:lang w:eastAsia="hu-HU"/>
              </w:rPr>
            </w:pPr>
          </w:p>
          <w:p w14:paraId="07E9767A" w14:textId="77777777" w:rsidR="007E5B9C" w:rsidRPr="007E5B9C" w:rsidRDefault="007E5B9C" w:rsidP="007E5B9C">
            <w:pPr>
              <w:autoSpaceDE w:val="0"/>
              <w:autoSpaceDN w:val="0"/>
              <w:adjustRightInd w:val="0"/>
              <w:spacing w:after="0" w:line="240" w:lineRule="auto"/>
              <w:ind w:left="56" w:right="56"/>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5.</w:t>
            </w:r>
          </w:p>
        </w:tc>
        <w:tc>
          <w:tcPr>
            <w:tcW w:w="3780" w:type="dxa"/>
            <w:tcBorders>
              <w:top w:val="single" w:sz="4" w:space="0" w:color="auto"/>
              <w:left w:val="single" w:sz="4" w:space="0" w:color="auto"/>
              <w:bottom w:val="single" w:sz="4" w:space="0" w:color="auto"/>
              <w:right w:val="single" w:sz="4" w:space="0" w:color="auto"/>
            </w:tcBorders>
          </w:tcPr>
          <w:p w14:paraId="2272C9D7" w14:textId="77777777" w:rsidR="007E5B9C" w:rsidRPr="007E5B9C" w:rsidRDefault="007E5B9C" w:rsidP="007E5B9C">
            <w:pPr>
              <w:autoSpaceDE w:val="0"/>
              <w:autoSpaceDN w:val="0"/>
              <w:adjustRightInd w:val="0"/>
              <w:spacing w:after="0" w:line="240" w:lineRule="auto"/>
              <w:ind w:left="56" w:right="56"/>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Nyugellátás és egyéb nyugdíjszerű rendszeres szociális ellátások</w:t>
            </w:r>
          </w:p>
        </w:tc>
        <w:tc>
          <w:tcPr>
            <w:tcW w:w="1620" w:type="dxa"/>
            <w:tcBorders>
              <w:top w:val="single" w:sz="4" w:space="0" w:color="auto"/>
              <w:left w:val="single" w:sz="4" w:space="0" w:color="auto"/>
              <w:bottom w:val="single" w:sz="4" w:space="0" w:color="auto"/>
              <w:right w:val="single" w:sz="4" w:space="0" w:color="auto"/>
            </w:tcBorders>
          </w:tcPr>
          <w:p w14:paraId="28B5F454"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540" w:type="dxa"/>
            <w:tcBorders>
              <w:top w:val="single" w:sz="4" w:space="0" w:color="auto"/>
              <w:left w:val="single" w:sz="4" w:space="0" w:color="auto"/>
              <w:bottom w:val="single" w:sz="4" w:space="0" w:color="auto"/>
              <w:right w:val="single" w:sz="4" w:space="0" w:color="auto"/>
            </w:tcBorders>
          </w:tcPr>
          <w:p w14:paraId="676B0F55"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11382166"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316600A6"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3133BBCB"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698" w:type="dxa"/>
            <w:tcBorders>
              <w:top w:val="single" w:sz="4" w:space="0" w:color="auto"/>
              <w:left w:val="single" w:sz="4" w:space="0" w:color="auto"/>
              <w:bottom w:val="single" w:sz="4" w:space="0" w:color="auto"/>
              <w:right w:val="single" w:sz="4" w:space="0" w:color="auto"/>
            </w:tcBorders>
          </w:tcPr>
          <w:p w14:paraId="28B82C45"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30" w:type="dxa"/>
            <w:gridSpan w:val="2"/>
            <w:tcBorders>
              <w:top w:val="single" w:sz="4" w:space="0" w:color="auto"/>
              <w:left w:val="single" w:sz="4" w:space="0" w:color="auto"/>
              <w:bottom w:val="single" w:sz="4" w:space="0" w:color="auto"/>
              <w:right w:val="single" w:sz="4" w:space="0" w:color="auto"/>
            </w:tcBorders>
          </w:tcPr>
          <w:p w14:paraId="3C871E85"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r>
      <w:tr w:rsidR="007E5B9C" w:rsidRPr="007E5B9C" w14:paraId="279ABFA3" w14:textId="77777777" w:rsidTr="00F6367E">
        <w:tc>
          <w:tcPr>
            <w:tcW w:w="720" w:type="dxa"/>
            <w:tcBorders>
              <w:top w:val="single" w:sz="4" w:space="0" w:color="auto"/>
              <w:left w:val="single" w:sz="4" w:space="0" w:color="auto"/>
              <w:bottom w:val="single" w:sz="4" w:space="0" w:color="auto"/>
              <w:right w:val="single" w:sz="4" w:space="0" w:color="auto"/>
            </w:tcBorders>
          </w:tcPr>
          <w:p w14:paraId="7C66AC05" w14:textId="77777777" w:rsidR="007E5B9C" w:rsidRPr="007E5B9C" w:rsidRDefault="007E5B9C" w:rsidP="007E5B9C">
            <w:pPr>
              <w:autoSpaceDE w:val="0"/>
              <w:autoSpaceDN w:val="0"/>
              <w:adjustRightInd w:val="0"/>
              <w:spacing w:after="0" w:line="240" w:lineRule="auto"/>
              <w:ind w:left="56" w:right="56"/>
              <w:jc w:val="center"/>
              <w:rPr>
                <w:rFonts w:ascii="Times New Roman" w:eastAsia="Times New Roman" w:hAnsi="Times New Roman" w:cs="Times New Roman"/>
                <w:sz w:val="20"/>
                <w:szCs w:val="20"/>
                <w:lang w:eastAsia="hu-HU"/>
              </w:rPr>
            </w:pPr>
          </w:p>
          <w:p w14:paraId="09E23534" w14:textId="77777777" w:rsidR="007E5B9C" w:rsidRPr="007E5B9C" w:rsidRDefault="007E5B9C" w:rsidP="007E5B9C">
            <w:pPr>
              <w:autoSpaceDE w:val="0"/>
              <w:autoSpaceDN w:val="0"/>
              <w:adjustRightInd w:val="0"/>
              <w:spacing w:after="0" w:line="240" w:lineRule="auto"/>
              <w:ind w:left="56" w:right="56"/>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6.</w:t>
            </w:r>
          </w:p>
        </w:tc>
        <w:tc>
          <w:tcPr>
            <w:tcW w:w="3780" w:type="dxa"/>
            <w:tcBorders>
              <w:top w:val="single" w:sz="4" w:space="0" w:color="auto"/>
              <w:left w:val="single" w:sz="4" w:space="0" w:color="auto"/>
              <w:bottom w:val="single" w:sz="4" w:space="0" w:color="auto"/>
              <w:right w:val="single" w:sz="4" w:space="0" w:color="auto"/>
            </w:tcBorders>
          </w:tcPr>
          <w:p w14:paraId="461FC942" w14:textId="77777777" w:rsidR="007E5B9C" w:rsidRPr="007E5B9C" w:rsidRDefault="007E5B9C" w:rsidP="007E5B9C">
            <w:pPr>
              <w:autoSpaceDE w:val="0"/>
              <w:autoSpaceDN w:val="0"/>
              <w:adjustRightInd w:val="0"/>
              <w:spacing w:after="0" w:line="240" w:lineRule="auto"/>
              <w:ind w:left="56" w:right="56"/>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Önkormányzat, járási hivatal és munkaügyi szervek által folyósított ellátások</w:t>
            </w:r>
          </w:p>
        </w:tc>
        <w:tc>
          <w:tcPr>
            <w:tcW w:w="1620" w:type="dxa"/>
            <w:tcBorders>
              <w:top w:val="single" w:sz="4" w:space="0" w:color="auto"/>
              <w:left w:val="single" w:sz="4" w:space="0" w:color="auto"/>
              <w:bottom w:val="single" w:sz="4" w:space="0" w:color="auto"/>
              <w:right w:val="single" w:sz="4" w:space="0" w:color="auto"/>
            </w:tcBorders>
          </w:tcPr>
          <w:p w14:paraId="4C78B9C0"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540" w:type="dxa"/>
            <w:tcBorders>
              <w:top w:val="single" w:sz="4" w:space="0" w:color="auto"/>
              <w:left w:val="single" w:sz="4" w:space="0" w:color="auto"/>
              <w:bottom w:val="single" w:sz="4" w:space="0" w:color="auto"/>
              <w:right w:val="single" w:sz="4" w:space="0" w:color="auto"/>
            </w:tcBorders>
          </w:tcPr>
          <w:p w14:paraId="4E7ACD3F"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5820C333"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7BED6925"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5DE7A6AD"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698" w:type="dxa"/>
            <w:tcBorders>
              <w:top w:val="single" w:sz="4" w:space="0" w:color="auto"/>
              <w:left w:val="single" w:sz="4" w:space="0" w:color="auto"/>
              <w:bottom w:val="single" w:sz="4" w:space="0" w:color="auto"/>
              <w:right w:val="single" w:sz="4" w:space="0" w:color="auto"/>
            </w:tcBorders>
          </w:tcPr>
          <w:p w14:paraId="1AF22CF7"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30" w:type="dxa"/>
            <w:gridSpan w:val="2"/>
            <w:tcBorders>
              <w:top w:val="single" w:sz="4" w:space="0" w:color="auto"/>
              <w:left w:val="single" w:sz="4" w:space="0" w:color="auto"/>
              <w:bottom w:val="single" w:sz="4" w:space="0" w:color="auto"/>
              <w:right w:val="single" w:sz="4" w:space="0" w:color="auto"/>
            </w:tcBorders>
          </w:tcPr>
          <w:p w14:paraId="57B3CBB5"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r>
      <w:tr w:rsidR="007E5B9C" w:rsidRPr="007E5B9C" w14:paraId="69917441" w14:textId="77777777" w:rsidTr="00F6367E">
        <w:trPr>
          <w:trHeight w:val="365"/>
        </w:trPr>
        <w:tc>
          <w:tcPr>
            <w:tcW w:w="720" w:type="dxa"/>
            <w:tcBorders>
              <w:top w:val="single" w:sz="4" w:space="0" w:color="auto"/>
              <w:left w:val="single" w:sz="4" w:space="0" w:color="auto"/>
              <w:bottom w:val="single" w:sz="4" w:space="0" w:color="auto"/>
              <w:right w:val="single" w:sz="4" w:space="0" w:color="auto"/>
            </w:tcBorders>
          </w:tcPr>
          <w:p w14:paraId="76B6A4BB" w14:textId="77777777" w:rsidR="007E5B9C" w:rsidRPr="007E5B9C" w:rsidRDefault="007E5B9C" w:rsidP="007E5B9C">
            <w:pPr>
              <w:autoSpaceDE w:val="0"/>
              <w:autoSpaceDN w:val="0"/>
              <w:adjustRightInd w:val="0"/>
              <w:spacing w:after="0" w:line="240" w:lineRule="auto"/>
              <w:ind w:left="56" w:right="56"/>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7.</w:t>
            </w:r>
          </w:p>
        </w:tc>
        <w:tc>
          <w:tcPr>
            <w:tcW w:w="3780" w:type="dxa"/>
            <w:tcBorders>
              <w:top w:val="single" w:sz="4" w:space="0" w:color="auto"/>
              <w:left w:val="single" w:sz="4" w:space="0" w:color="auto"/>
              <w:bottom w:val="single" w:sz="4" w:space="0" w:color="auto"/>
              <w:right w:val="single" w:sz="4" w:space="0" w:color="auto"/>
            </w:tcBorders>
          </w:tcPr>
          <w:p w14:paraId="57DA95F0" w14:textId="77777777" w:rsidR="007E5B9C" w:rsidRPr="007E5B9C" w:rsidRDefault="007E5B9C" w:rsidP="007E5B9C">
            <w:pPr>
              <w:autoSpaceDE w:val="0"/>
              <w:autoSpaceDN w:val="0"/>
              <w:adjustRightInd w:val="0"/>
              <w:spacing w:after="0" w:line="240" w:lineRule="auto"/>
              <w:ind w:left="56" w:right="56"/>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Egyéb jövedelem</w:t>
            </w:r>
          </w:p>
        </w:tc>
        <w:tc>
          <w:tcPr>
            <w:tcW w:w="1620" w:type="dxa"/>
            <w:tcBorders>
              <w:top w:val="single" w:sz="4" w:space="0" w:color="auto"/>
              <w:left w:val="single" w:sz="4" w:space="0" w:color="auto"/>
              <w:bottom w:val="single" w:sz="4" w:space="0" w:color="auto"/>
              <w:right w:val="single" w:sz="4" w:space="0" w:color="auto"/>
            </w:tcBorders>
          </w:tcPr>
          <w:p w14:paraId="77B709B3"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540" w:type="dxa"/>
            <w:tcBorders>
              <w:top w:val="single" w:sz="4" w:space="0" w:color="auto"/>
              <w:left w:val="single" w:sz="4" w:space="0" w:color="auto"/>
              <w:bottom w:val="single" w:sz="4" w:space="0" w:color="auto"/>
              <w:right w:val="single" w:sz="4" w:space="0" w:color="auto"/>
            </w:tcBorders>
          </w:tcPr>
          <w:p w14:paraId="43FC1F59"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3A4B74F8"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7BD32D8D"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6F8763CB"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698" w:type="dxa"/>
            <w:tcBorders>
              <w:top w:val="single" w:sz="4" w:space="0" w:color="auto"/>
              <w:left w:val="single" w:sz="4" w:space="0" w:color="auto"/>
              <w:bottom w:val="single" w:sz="4" w:space="0" w:color="auto"/>
              <w:right w:val="single" w:sz="4" w:space="0" w:color="auto"/>
            </w:tcBorders>
          </w:tcPr>
          <w:p w14:paraId="380C6067"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30" w:type="dxa"/>
            <w:gridSpan w:val="2"/>
            <w:tcBorders>
              <w:top w:val="single" w:sz="4" w:space="0" w:color="auto"/>
              <w:left w:val="single" w:sz="4" w:space="0" w:color="auto"/>
              <w:bottom w:val="single" w:sz="4" w:space="0" w:color="auto"/>
              <w:right w:val="single" w:sz="4" w:space="0" w:color="auto"/>
            </w:tcBorders>
          </w:tcPr>
          <w:p w14:paraId="4DDB1A6C"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r>
      <w:tr w:rsidR="007E5B9C" w:rsidRPr="007E5B9C" w14:paraId="7A292B24" w14:textId="77777777" w:rsidTr="00F6367E">
        <w:tc>
          <w:tcPr>
            <w:tcW w:w="720" w:type="dxa"/>
            <w:tcBorders>
              <w:top w:val="single" w:sz="4" w:space="0" w:color="auto"/>
              <w:left w:val="single" w:sz="4" w:space="0" w:color="auto"/>
              <w:bottom w:val="single" w:sz="4" w:space="0" w:color="auto"/>
              <w:right w:val="single" w:sz="4" w:space="0" w:color="auto"/>
            </w:tcBorders>
          </w:tcPr>
          <w:p w14:paraId="0C25C559" w14:textId="77777777" w:rsidR="007E5B9C" w:rsidRPr="007E5B9C" w:rsidRDefault="007E5B9C" w:rsidP="007E5B9C">
            <w:pPr>
              <w:autoSpaceDE w:val="0"/>
              <w:autoSpaceDN w:val="0"/>
              <w:adjustRightInd w:val="0"/>
              <w:spacing w:after="0" w:line="240" w:lineRule="auto"/>
              <w:ind w:left="56" w:right="56"/>
              <w:jc w:val="center"/>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8.</w:t>
            </w:r>
          </w:p>
        </w:tc>
        <w:tc>
          <w:tcPr>
            <w:tcW w:w="3780" w:type="dxa"/>
            <w:tcBorders>
              <w:top w:val="single" w:sz="4" w:space="0" w:color="auto"/>
              <w:left w:val="single" w:sz="4" w:space="0" w:color="auto"/>
              <w:bottom w:val="single" w:sz="4" w:space="0" w:color="auto"/>
              <w:right w:val="single" w:sz="4" w:space="0" w:color="auto"/>
            </w:tcBorders>
          </w:tcPr>
          <w:p w14:paraId="201091BE" w14:textId="77777777" w:rsidR="007E5B9C" w:rsidRPr="007E5B9C" w:rsidRDefault="007E5B9C" w:rsidP="007E5B9C">
            <w:pPr>
              <w:autoSpaceDE w:val="0"/>
              <w:autoSpaceDN w:val="0"/>
              <w:adjustRightInd w:val="0"/>
              <w:spacing w:after="0" w:line="240" w:lineRule="auto"/>
              <w:ind w:left="56" w:right="56"/>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Összes jövedelem</w:t>
            </w:r>
          </w:p>
        </w:tc>
        <w:tc>
          <w:tcPr>
            <w:tcW w:w="1620" w:type="dxa"/>
            <w:tcBorders>
              <w:top w:val="single" w:sz="4" w:space="0" w:color="auto"/>
              <w:left w:val="single" w:sz="4" w:space="0" w:color="auto"/>
              <w:bottom w:val="single" w:sz="4" w:space="0" w:color="auto"/>
              <w:right w:val="single" w:sz="4" w:space="0" w:color="auto"/>
            </w:tcBorders>
          </w:tcPr>
          <w:p w14:paraId="36B3F885"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540" w:type="dxa"/>
            <w:tcBorders>
              <w:top w:val="single" w:sz="4" w:space="0" w:color="auto"/>
              <w:left w:val="single" w:sz="4" w:space="0" w:color="auto"/>
              <w:bottom w:val="single" w:sz="4" w:space="0" w:color="auto"/>
              <w:right w:val="single" w:sz="4" w:space="0" w:color="auto"/>
            </w:tcBorders>
          </w:tcPr>
          <w:p w14:paraId="3151DFA2"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2CFD111C"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03862F0D"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c>
          <w:tcPr>
            <w:tcW w:w="720" w:type="dxa"/>
            <w:tcBorders>
              <w:top w:val="single" w:sz="4" w:space="0" w:color="auto"/>
              <w:left w:val="single" w:sz="4" w:space="0" w:color="auto"/>
              <w:bottom w:val="single" w:sz="4" w:space="0" w:color="auto"/>
              <w:right w:val="single" w:sz="4" w:space="0" w:color="auto"/>
            </w:tcBorders>
          </w:tcPr>
          <w:p w14:paraId="4DC7AAF6"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698" w:type="dxa"/>
            <w:tcBorders>
              <w:top w:val="single" w:sz="4" w:space="0" w:color="auto"/>
              <w:left w:val="single" w:sz="4" w:space="0" w:color="auto"/>
              <w:bottom w:val="single" w:sz="4" w:space="0" w:color="auto"/>
              <w:right w:val="single" w:sz="4" w:space="0" w:color="auto"/>
            </w:tcBorders>
          </w:tcPr>
          <w:p w14:paraId="7FF683C4"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tc>
        <w:tc>
          <w:tcPr>
            <w:tcW w:w="30" w:type="dxa"/>
            <w:gridSpan w:val="2"/>
            <w:tcBorders>
              <w:top w:val="single" w:sz="4" w:space="0" w:color="auto"/>
              <w:left w:val="single" w:sz="4" w:space="0" w:color="auto"/>
              <w:bottom w:val="single" w:sz="4" w:space="0" w:color="auto"/>
              <w:right w:val="single" w:sz="4" w:space="0" w:color="auto"/>
            </w:tcBorders>
          </w:tcPr>
          <w:p w14:paraId="2F2A05B1"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w:t>
            </w:r>
          </w:p>
        </w:tc>
      </w:tr>
    </w:tbl>
    <w:p w14:paraId="18690E19"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114E9F0A"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103800D4" w14:textId="77777777" w:rsidR="007E5B9C" w:rsidRPr="007E5B9C" w:rsidRDefault="007E5B9C" w:rsidP="007E5B9C">
      <w:pPr>
        <w:spacing w:after="0" w:line="240" w:lineRule="auto"/>
        <w:rPr>
          <w:rFonts w:ascii="Times New Roman" w:eastAsia="Times New Roman" w:hAnsi="Times New Roman" w:cs="Times New Roman"/>
          <w:b/>
          <w:sz w:val="20"/>
          <w:szCs w:val="20"/>
          <w:lang w:eastAsia="hu-HU"/>
        </w:rPr>
      </w:pPr>
      <w:r w:rsidRPr="007E5B9C">
        <w:rPr>
          <w:rFonts w:ascii="Times New Roman" w:eastAsia="Times New Roman" w:hAnsi="Times New Roman" w:cs="Times New Roman"/>
          <w:b/>
          <w:sz w:val="20"/>
          <w:szCs w:val="20"/>
          <w:lang w:eastAsia="hu-HU"/>
        </w:rPr>
        <w:t xml:space="preserve">5. </w:t>
      </w:r>
      <w:r w:rsidRPr="007E5B9C">
        <w:rPr>
          <w:rFonts w:ascii="Times New Roman" w:eastAsia="Times New Roman" w:hAnsi="Times New Roman" w:cs="Times New Roman"/>
          <w:b/>
          <w:sz w:val="20"/>
          <w:szCs w:val="20"/>
          <w:u w:val="single"/>
          <w:lang w:eastAsia="hu-HU"/>
        </w:rPr>
        <w:t>Közgyógyellátásban</w:t>
      </w:r>
      <w:r w:rsidRPr="007E5B9C">
        <w:rPr>
          <w:rFonts w:ascii="Times New Roman" w:eastAsia="Times New Roman" w:hAnsi="Times New Roman" w:cs="Times New Roman"/>
          <w:b/>
          <w:sz w:val="20"/>
          <w:szCs w:val="20"/>
          <w:lang w:eastAsia="hu-HU"/>
        </w:rPr>
        <w:t xml:space="preserve"> </w:t>
      </w:r>
    </w:p>
    <w:p w14:paraId="4F846F59" w14:textId="77777777" w:rsidR="007E5B9C" w:rsidRPr="007E5B9C" w:rsidRDefault="007E5B9C" w:rsidP="007E5B9C">
      <w:pPr>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részesülök</w:t>
      </w:r>
    </w:p>
    <w:p w14:paraId="26B09B3A" w14:textId="77777777" w:rsidR="007E5B9C" w:rsidRPr="007E5B9C" w:rsidRDefault="007E5B9C" w:rsidP="007E5B9C">
      <w:pPr>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nem részesülök</w:t>
      </w:r>
    </w:p>
    <w:p w14:paraId="603FB724" w14:textId="77777777" w:rsidR="007E5B9C" w:rsidRPr="007E5B9C" w:rsidRDefault="007E5B9C" w:rsidP="007E5B9C">
      <w:pPr>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(a megfelelő rész aláhúzandó)</w:t>
      </w:r>
    </w:p>
    <w:p w14:paraId="0761CD54" w14:textId="77777777" w:rsidR="007E5B9C" w:rsidRPr="007E5B9C" w:rsidRDefault="007E5B9C" w:rsidP="007E5B9C">
      <w:pPr>
        <w:spacing w:after="0" w:line="240" w:lineRule="auto"/>
        <w:rPr>
          <w:rFonts w:ascii="Times New Roman" w:eastAsia="Times New Roman" w:hAnsi="Times New Roman" w:cs="Times New Roman"/>
          <w:b/>
          <w:sz w:val="20"/>
          <w:szCs w:val="20"/>
          <w:lang w:eastAsia="hu-HU"/>
        </w:rPr>
      </w:pPr>
    </w:p>
    <w:p w14:paraId="4E0EBC8C" w14:textId="77777777" w:rsidR="007E5B9C" w:rsidRPr="007E5B9C" w:rsidRDefault="007E5B9C" w:rsidP="007E5B9C">
      <w:pPr>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b/>
          <w:sz w:val="20"/>
          <w:szCs w:val="20"/>
          <w:lang w:eastAsia="hu-HU"/>
        </w:rPr>
        <w:t xml:space="preserve">6. </w:t>
      </w:r>
      <w:r w:rsidRPr="007E5B9C">
        <w:rPr>
          <w:rFonts w:ascii="Times New Roman" w:eastAsia="Times New Roman" w:hAnsi="Times New Roman" w:cs="Times New Roman"/>
          <w:sz w:val="20"/>
          <w:szCs w:val="20"/>
          <w:lang w:eastAsia="hu-HU"/>
        </w:rPr>
        <w:t xml:space="preserve">Büntetőjogi felelősségem tudatában </w:t>
      </w:r>
      <w:r w:rsidRPr="007E5B9C">
        <w:rPr>
          <w:rFonts w:ascii="Times New Roman" w:eastAsia="Times New Roman" w:hAnsi="Times New Roman" w:cs="Times New Roman"/>
          <w:b/>
          <w:sz w:val="20"/>
          <w:szCs w:val="20"/>
          <w:lang w:eastAsia="hu-HU"/>
        </w:rPr>
        <w:t>kijelentem</w:t>
      </w:r>
      <w:r w:rsidRPr="007E5B9C">
        <w:rPr>
          <w:rFonts w:ascii="Times New Roman" w:eastAsia="Times New Roman" w:hAnsi="Times New Roman" w:cs="Times New Roman"/>
          <w:sz w:val="20"/>
          <w:szCs w:val="20"/>
          <w:lang w:eastAsia="hu-HU"/>
        </w:rPr>
        <w:t>, hogy a fentiek a valóságnak megfelelnek.</w:t>
      </w:r>
    </w:p>
    <w:p w14:paraId="26642712" w14:textId="77777777" w:rsidR="007E5B9C" w:rsidRPr="007E5B9C" w:rsidRDefault="007E5B9C" w:rsidP="007E5B9C">
      <w:pPr>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b/>
          <w:sz w:val="20"/>
          <w:szCs w:val="20"/>
          <w:lang w:eastAsia="hu-HU"/>
        </w:rPr>
        <w:t>Kijelentem</w:t>
      </w:r>
      <w:r w:rsidRPr="007E5B9C">
        <w:rPr>
          <w:rFonts w:ascii="Times New Roman" w:eastAsia="Times New Roman" w:hAnsi="Times New Roman" w:cs="Times New Roman"/>
          <w:sz w:val="20"/>
          <w:szCs w:val="20"/>
          <w:lang w:eastAsia="hu-HU"/>
        </w:rPr>
        <w:t xml:space="preserve"> továbbá,</w:t>
      </w:r>
      <w:r w:rsidRPr="007E5B9C">
        <w:rPr>
          <w:rFonts w:ascii="Times New Roman" w:eastAsia="Times New Roman" w:hAnsi="Times New Roman" w:cs="Times New Roman"/>
          <w:b/>
          <w:sz w:val="20"/>
          <w:szCs w:val="20"/>
          <w:lang w:eastAsia="hu-HU"/>
        </w:rPr>
        <w:t xml:space="preserve"> </w:t>
      </w:r>
      <w:r w:rsidRPr="007E5B9C">
        <w:rPr>
          <w:rFonts w:ascii="Times New Roman" w:eastAsia="Times New Roman" w:hAnsi="Times New Roman" w:cs="Times New Roman"/>
          <w:sz w:val="20"/>
          <w:szCs w:val="20"/>
          <w:lang w:eastAsia="hu-HU"/>
        </w:rPr>
        <w:t xml:space="preserve">hogy életvitelszerűen </w:t>
      </w:r>
    </w:p>
    <w:p w14:paraId="6B3B99B4" w14:textId="77777777" w:rsidR="007E5B9C" w:rsidRPr="007E5B9C" w:rsidRDefault="007E5B9C" w:rsidP="007E5B9C">
      <w:pPr>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a lakóhelyemen</w:t>
      </w:r>
    </w:p>
    <w:p w14:paraId="6884891F" w14:textId="77777777" w:rsidR="007E5B9C" w:rsidRPr="007E5B9C" w:rsidRDefault="007E5B9C" w:rsidP="007E5B9C">
      <w:pPr>
        <w:spacing w:after="0" w:line="240" w:lineRule="auto"/>
        <w:rPr>
          <w:rFonts w:ascii="Times New Roman" w:eastAsia="Times New Roman" w:hAnsi="Times New Roman" w:cs="Times New Roman"/>
          <w:b/>
          <w:sz w:val="20"/>
          <w:szCs w:val="20"/>
          <w:lang w:eastAsia="hu-HU"/>
        </w:rPr>
      </w:pPr>
      <w:r w:rsidRPr="007E5B9C">
        <w:rPr>
          <w:rFonts w:ascii="Times New Roman" w:eastAsia="Times New Roman" w:hAnsi="Times New Roman" w:cs="Times New Roman"/>
          <w:sz w:val="20"/>
          <w:szCs w:val="20"/>
          <w:lang w:eastAsia="hu-HU"/>
        </w:rPr>
        <w:t>- a tartózkodási helyemen élek (</w:t>
      </w:r>
      <w:r w:rsidRPr="007E5B9C">
        <w:rPr>
          <w:rFonts w:ascii="Times New Roman" w:eastAsia="Times New Roman" w:hAnsi="Times New Roman" w:cs="Times New Roman"/>
          <w:b/>
          <w:sz w:val="20"/>
          <w:szCs w:val="20"/>
          <w:lang w:eastAsia="hu-HU"/>
        </w:rPr>
        <w:t xml:space="preserve">a megfelelő rész aláhúzandó!), </w:t>
      </w:r>
    </w:p>
    <w:p w14:paraId="3F8D587B" w14:textId="77777777" w:rsidR="007E5B9C" w:rsidRPr="007E5B9C" w:rsidRDefault="007E5B9C" w:rsidP="007E5B9C">
      <w:pPr>
        <w:spacing w:after="0" w:line="240" w:lineRule="auto"/>
        <w:rPr>
          <w:rFonts w:ascii="Times New Roman" w:eastAsia="Times New Roman" w:hAnsi="Times New Roman" w:cs="Times New Roman"/>
          <w:b/>
          <w:sz w:val="20"/>
          <w:szCs w:val="20"/>
          <w:lang w:eastAsia="hu-HU"/>
        </w:rPr>
      </w:pPr>
    </w:p>
    <w:p w14:paraId="2C8847F1" w14:textId="77777777" w:rsidR="007E5B9C" w:rsidRPr="007E5B9C" w:rsidRDefault="007E5B9C" w:rsidP="007E5B9C">
      <w:pPr>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és</w:t>
      </w:r>
      <w:r w:rsidRPr="007E5B9C">
        <w:rPr>
          <w:rFonts w:ascii="Times New Roman" w:eastAsia="Times New Roman" w:hAnsi="Times New Roman" w:cs="Times New Roman"/>
          <w:b/>
          <w:sz w:val="20"/>
          <w:szCs w:val="20"/>
          <w:lang w:eastAsia="hu-HU"/>
        </w:rPr>
        <w:t xml:space="preserve"> </w:t>
      </w:r>
      <w:r w:rsidRPr="007E5B9C">
        <w:rPr>
          <w:rFonts w:ascii="Times New Roman" w:eastAsia="Times New Roman" w:hAnsi="Times New Roman" w:cs="Times New Roman"/>
          <w:sz w:val="20"/>
          <w:szCs w:val="20"/>
          <w:lang w:eastAsia="hu-HU"/>
        </w:rPr>
        <w:t xml:space="preserve">a családomban élő közeli hozzátartozóként feltüntetett személyek életvitelszerűen az </w:t>
      </w:r>
      <w:proofErr w:type="gramStart"/>
      <w:r w:rsidRPr="007E5B9C">
        <w:rPr>
          <w:rFonts w:ascii="Times New Roman" w:eastAsia="Times New Roman" w:hAnsi="Times New Roman" w:cs="Times New Roman"/>
          <w:sz w:val="20"/>
          <w:szCs w:val="20"/>
          <w:lang w:eastAsia="hu-HU"/>
        </w:rPr>
        <w:t>enyémmel  megegyező</w:t>
      </w:r>
      <w:proofErr w:type="gramEnd"/>
      <w:r w:rsidRPr="007E5B9C">
        <w:rPr>
          <w:rFonts w:ascii="Times New Roman" w:eastAsia="Times New Roman" w:hAnsi="Times New Roman" w:cs="Times New Roman"/>
          <w:sz w:val="20"/>
          <w:szCs w:val="20"/>
          <w:lang w:eastAsia="hu-HU"/>
        </w:rPr>
        <w:t xml:space="preserve"> lakcímen élnek.</w:t>
      </w:r>
    </w:p>
    <w:p w14:paraId="033CB98D" w14:textId="77777777" w:rsidR="007E5B9C" w:rsidRPr="007E5B9C" w:rsidRDefault="007E5B9C" w:rsidP="007E5B9C">
      <w:pPr>
        <w:spacing w:after="0" w:line="240" w:lineRule="auto"/>
        <w:rPr>
          <w:rFonts w:ascii="Times New Roman" w:eastAsia="Times New Roman" w:hAnsi="Times New Roman" w:cs="Times New Roman"/>
          <w:sz w:val="20"/>
          <w:szCs w:val="20"/>
          <w:lang w:eastAsia="hu-HU"/>
        </w:rPr>
      </w:pPr>
    </w:p>
    <w:p w14:paraId="4BA71743"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b/>
          <w:sz w:val="20"/>
          <w:szCs w:val="20"/>
          <w:lang w:eastAsia="hu-HU"/>
        </w:rPr>
        <w:t>7. Tudomásul veszem</w:t>
      </w:r>
      <w:r w:rsidRPr="007E5B9C">
        <w:rPr>
          <w:rFonts w:ascii="Times New Roman" w:eastAsia="Times New Roman" w:hAnsi="Times New Roman" w:cs="Times New Roman"/>
          <w:sz w:val="20"/>
          <w:szCs w:val="20"/>
          <w:lang w:eastAsia="hu-HU"/>
        </w:rPr>
        <w:t xml:space="preserve">, hogy a kérelemben közölt adatok valódiságát a szociális igazgatásról és szociális </w:t>
      </w:r>
      <w:proofErr w:type="gramStart"/>
      <w:r w:rsidRPr="007E5B9C">
        <w:rPr>
          <w:rFonts w:ascii="Times New Roman" w:eastAsia="Times New Roman" w:hAnsi="Times New Roman" w:cs="Times New Roman"/>
          <w:sz w:val="20"/>
          <w:szCs w:val="20"/>
          <w:lang w:eastAsia="hu-HU"/>
        </w:rPr>
        <w:t>ellátásokról  szóló</w:t>
      </w:r>
      <w:proofErr w:type="gramEnd"/>
      <w:r w:rsidRPr="007E5B9C">
        <w:rPr>
          <w:rFonts w:ascii="Times New Roman" w:eastAsia="Times New Roman" w:hAnsi="Times New Roman" w:cs="Times New Roman"/>
          <w:sz w:val="20"/>
          <w:szCs w:val="20"/>
          <w:lang w:eastAsia="hu-HU"/>
        </w:rPr>
        <w:t xml:space="preserve"> 1993. évi III. törvény 10. § (7) bekezdése alapján a szociális hatáskört gyakorló szerv – a Nemzeti Adó- és Vámhivatal hatáskörrel és illetékességgel rendelkező adóigazgatósága útján – ellenőrizheti.</w:t>
      </w:r>
    </w:p>
    <w:p w14:paraId="6434324B"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b/>
          <w:sz w:val="20"/>
          <w:szCs w:val="20"/>
          <w:lang w:eastAsia="hu-HU"/>
        </w:rPr>
        <w:t>8. Kijelentem</w:t>
      </w:r>
      <w:r w:rsidRPr="007E5B9C">
        <w:rPr>
          <w:rFonts w:ascii="Times New Roman" w:eastAsia="Times New Roman" w:hAnsi="Times New Roman" w:cs="Times New Roman"/>
          <w:sz w:val="20"/>
          <w:szCs w:val="20"/>
          <w:lang w:eastAsia="hu-HU"/>
        </w:rPr>
        <w:t>, hogy az ellátásra való jogosultság feltételeit érintő lényeges tények, körülmények megváltozásáról 15 napon belül értesítem az ellátást megállapító szervet.</w:t>
      </w:r>
    </w:p>
    <w:p w14:paraId="417A46A1" w14:textId="77777777" w:rsidR="007E5B9C" w:rsidRPr="007E5B9C" w:rsidRDefault="007E5B9C" w:rsidP="007E5B9C">
      <w:pPr>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b/>
          <w:sz w:val="20"/>
          <w:szCs w:val="20"/>
          <w:lang w:eastAsia="hu-HU"/>
        </w:rPr>
        <w:t>Tudomásul veszem</w:t>
      </w:r>
      <w:r w:rsidRPr="007E5B9C">
        <w:rPr>
          <w:rFonts w:ascii="Times New Roman" w:eastAsia="Times New Roman" w:hAnsi="Times New Roman" w:cs="Times New Roman"/>
          <w:sz w:val="20"/>
          <w:szCs w:val="20"/>
          <w:lang w:eastAsia="hu-HU"/>
        </w:rPr>
        <w:t>, hogy a kérelmemre indult eljárás lefolytatásához szükséges személyes adataimat a hatóság az információs önrendelkezési jogról és az információszabadságról szóló 2011. évi CXII. törvény alapján kezeli.</w:t>
      </w:r>
    </w:p>
    <w:p w14:paraId="0AF47119"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b/>
          <w:sz w:val="20"/>
          <w:szCs w:val="20"/>
          <w:lang w:eastAsia="hu-HU"/>
        </w:rPr>
        <w:t>9. Hozzájárulok</w:t>
      </w:r>
      <w:r w:rsidRPr="007E5B9C">
        <w:rPr>
          <w:rFonts w:ascii="Times New Roman" w:eastAsia="Times New Roman" w:hAnsi="Times New Roman" w:cs="Times New Roman"/>
          <w:sz w:val="20"/>
          <w:szCs w:val="20"/>
          <w:lang w:eastAsia="hu-HU"/>
        </w:rPr>
        <w:t xml:space="preserve"> a kérelemben szereplő adatoknak a szociális igazgatási eljárás során történő felhasználásához, továbbá a rendszeres gyógyszertámogatás nyilvántartásban szereplő adatoknak a rendszeres gyógyszertámogatás információs rendszerében történő felhasználásához.</w:t>
      </w:r>
    </w:p>
    <w:p w14:paraId="5EA3810E"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419AE009"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b/>
          <w:sz w:val="20"/>
          <w:szCs w:val="20"/>
          <w:lang w:eastAsia="hu-HU"/>
        </w:rPr>
      </w:pPr>
      <w:r w:rsidRPr="007E5B9C">
        <w:rPr>
          <w:rFonts w:ascii="Times New Roman" w:eastAsia="Times New Roman" w:hAnsi="Times New Roman" w:cs="Times New Roman"/>
          <w:b/>
          <w:sz w:val="20"/>
          <w:szCs w:val="20"/>
          <w:lang w:eastAsia="hu-HU"/>
        </w:rPr>
        <w:t>10. Kedvező elbírálás esetén a rendszeres gyógyszertámogatást:</w:t>
      </w:r>
    </w:p>
    <w:p w14:paraId="6D918CF6" w14:textId="77777777" w:rsidR="007E5B9C" w:rsidRPr="007E5B9C" w:rsidRDefault="007E5B9C" w:rsidP="007E5B9C">
      <w:pPr>
        <w:numPr>
          <w:ilvl w:val="0"/>
          <w:numId w:val="3"/>
        </w:numPr>
        <w:autoSpaceDE w:val="0"/>
        <w:autoSpaceDN w:val="0"/>
        <w:adjustRightInd w:val="0"/>
        <w:spacing w:after="0" w:line="240" w:lineRule="auto"/>
        <w:contextualSpacing/>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átutalással </w:t>
      </w:r>
      <w:proofErr w:type="gramStart"/>
      <w:r w:rsidRPr="007E5B9C">
        <w:rPr>
          <w:rFonts w:ascii="Times New Roman" w:eastAsia="Times New Roman" w:hAnsi="Times New Roman" w:cs="Times New Roman"/>
          <w:sz w:val="20"/>
          <w:szCs w:val="20"/>
          <w:lang w:eastAsia="hu-HU"/>
        </w:rPr>
        <w:t>számlaszám:  _</w:t>
      </w:r>
      <w:proofErr w:type="gramEnd"/>
      <w:r w:rsidRPr="007E5B9C">
        <w:rPr>
          <w:rFonts w:ascii="Times New Roman" w:eastAsia="Times New Roman" w:hAnsi="Times New Roman" w:cs="Times New Roman"/>
          <w:sz w:val="20"/>
          <w:szCs w:val="20"/>
          <w:lang w:eastAsia="hu-HU"/>
        </w:rPr>
        <w:t>_____________________________________________</w:t>
      </w:r>
    </w:p>
    <w:p w14:paraId="03D9B574" w14:textId="77777777" w:rsidR="007E5B9C" w:rsidRPr="007E5B9C" w:rsidRDefault="007E5B9C" w:rsidP="007E5B9C">
      <w:pPr>
        <w:numPr>
          <w:ilvl w:val="0"/>
          <w:numId w:val="3"/>
        </w:numPr>
        <w:autoSpaceDE w:val="0"/>
        <w:autoSpaceDN w:val="0"/>
        <w:adjustRightInd w:val="0"/>
        <w:spacing w:after="0" w:line="240" w:lineRule="auto"/>
        <w:contextualSpacing/>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házipénztárból kérem</w:t>
      </w:r>
    </w:p>
    <w:p w14:paraId="5212CED3"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(megfelelő rész aláhúzandó!)</w:t>
      </w:r>
    </w:p>
    <w:p w14:paraId="36954A85"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1858B04D"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Kelt: ............................................................................., ......................................... .................</w:t>
      </w:r>
    </w:p>
    <w:p w14:paraId="1D70479A"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p>
    <w:p w14:paraId="77779950"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                    ........................................................................</w:t>
      </w:r>
    </w:p>
    <w:p w14:paraId="42417F02"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lastRenderedPageBreak/>
        <w:t>kérelmező aláírása                                                                            kérelmező házastársának/élettársának aláírása</w:t>
      </w:r>
    </w:p>
    <w:p w14:paraId="65B24DC2"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b/>
          <w:sz w:val="20"/>
          <w:szCs w:val="20"/>
          <w:lang w:eastAsia="hu-HU"/>
        </w:rPr>
      </w:pPr>
    </w:p>
    <w:p w14:paraId="045E0A1C" w14:textId="77777777" w:rsidR="007E5B9C" w:rsidRPr="007E5B9C" w:rsidRDefault="007E5B9C" w:rsidP="007E5B9C">
      <w:pPr>
        <w:autoSpaceDE w:val="0"/>
        <w:autoSpaceDN w:val="0"/>
        <w:adjustRightInd w:val="0"/>
        <w:spacing w:after="0" w:line="240" w:lineRule="auto"/>
        <w:rPr>
          <w:rFonts w:ascii="Times New Roman" w:eastAsia="Times New Roman" w:hAnsi="Times New Roman" w:cs="Times New Roman"/>
          <w:b/>
          <w:sz w:val="20"/>
          <w:szCs w:val="20"/>
          <w:lang w:eastAsia="hu-HU"/>
        </w:rPr>
      </w:pPr>
      <w:r w:rsidRPr="007E5B9C">
        <w:rPr>
          <w:rFonts w:ascii="Times New Roman" w:eastAsia="Times New Roman" w:hAnsi="Times New Roman" w:cs="Times New Roman"/>
          <w:b/>
          <w:sz w:val="20"/>
          <w:szCs w:val="20"/>
          <w:lang w:eastAsia="hu-HU"/>
        </w:rPr>
        <w:t>Kérelemhez mellékelni szíveskedjék:</w:t>
      </w:r>
    </w:p>
    <w:p w14:paraId="26B6869A" w14:textId="77777777" w:rsidR="007E5B9C" w:rsidRPr="007E5B9C" w:rsidRDefault="007E5B9C" w:rsidP="007E5B9C">
      <w:pPr>
        <w:numPr>
          <w:ilvl w:val="0"/>
          <w:numId w:val="3"/>
        </w:numPr>
        <w:autoSpaceDE w:val="0"/>
        <w:autoSpaceDN w:val="0"/>
        <w:adjustRightInd w:val="0"/>
        <w:spacing w:after="0" w:line="240" w:lineRule="auto"/>
        <w:contextualSpacing/>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Jövedelemigazolás</w:t>
      </w:r>
    </w:p>
    <w:p w14:paraId="43567ECA" w14:textId="77777777" w:rsidR="007E5B9C" w:rsidRPr="007E5B9C" w:rsidRDefault="007E5B9C" w:rsidP="007E5B9C">
      <w:pPr>
        <w:numPr>
          <w:ilvl w:val="0"/>
          <w:numId w:val="3"/>
        </w:numPr>
        <w:autoSpaceDE w:val="0"/>
        <w:autoSpaceDN w:val="0"/>
        <w:adjustRightInd w:val="0"/>
        <w:spacing w:after="0" w:line="240" w:lineRule="auto"/>
        <w:contextualSpacing/>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A gyógyszertár igazolása a háziorvos által felsorolt havi rendszeres gyógyszerszükséglet összegéről</w:t>
      </w:r>
    </w:p>
    <w:p w14:paraId="684AD1BD" w14:textId="77777777" w:rsidR="007E5B9C" w:rsidRPr="007E5B9C" w:rsidRDefault="007E5B9C" w:rsidP="007E5B9C">
      <w:pPr>
        <w:spacing w:after="0" w:line="240" w:lineRule="auto"/>
        <w:ind w:left="147" w:right="147"/>
        <w:jc w:val="center"/>
        <w:rPr>
          <w:rFonts w:ascii="Times New Roman" w:eastAsia="Arial Unicode MS" w:hAnsi="Times New Roman" w:cs="Times New Roman"/>
          <w:b/>
          <w:bCs/>
          <w:i/>
          <w:iCs/>
          <w:sz w:val="20"/>
          <w:szCs w:val="20"/>
          <w:lang w:eastAsia="hu-HU"/>
        </w:rPr>
      </w:pPr>
      <w:r w:rsidRPr="007E5B9C">
        <w:rPr>
          <w:rFonts w:ascii="Times New Roman" w:eastAsia="Arial Unicode MS" w:hAnsi="Times New Roman" w:cs="Times New Roman"/>
          <w:b/>
          <w:bCs/>
          <w:i/>
          <w:iCs/>
          <w:sz w:val="20"/>
          <w:szCs w:val="20"/>
          <w:lang w:eastAsia="hu-HU"/>
        </w:rPr>
        <w:t>Háziorvosi igazolás</w:t>
      </w:r>
    </w:p>
    <w:p w14:paraId="195D2F02" w14:textId="77777777" w:rsidR="007E5B9C" w:rsidRPr="007E5B9C" w:rsidRDefault="007E5B9C" w:rsidP="007E5B9C">
      <w:pPr>
        <w:spacing w:after="0" w:line="240" w:lineRule="auto"/>
        <w:ind w:left="147" w:right="147"/>
        <w:jc w:val="center"/>
        <w:rPr>
          <w:rFonts w:ascii="Times New Roman" w:eastAsia="Arial Unicode MS" w:hAnsi="Times New Roman" w:cs="Times New Roman"/>
          <w:sz w:val="20"/>
          <w:szCs w:val="20"/>
          <w:lang w:eastAsia="hu-HU"/>
        </w:rPr>
      </w:pPr>
      <w:r w:rsidRPr="007E5B9C">
        <w:rPr>
          <w:rFonts w:ascii="Times New Roman" w:eastAsia="Arial Unicode MS" w:hAnsi="Times New Roman" w:cs="Times New Roman"/>
          <w:b/>
          <w:bCs/>
          <w:i/>
          <w:iCs/>
          <w:sz w:val="20"/>
          <w:szCs w:val="20"/>
          <w:lang w:eastAsia="hu-HU"/>
        </w:rPr>
        <w:t>/ rendszeres gyógyszertámogatás megállapításához/</w:t>
      </w:r>
    </w:p>
    <w:p w14:paraId="26E1100F" w14:textId="77777777" w:rsidR="007E5B9C" w:rsidRPr="007E5B9C" w:rsidRDefault="007E5B9C" w:rsidP="007E5B9C">
      <w:pPr>
        <w:spacing w:before="180" w:after="0" w:line="240" w:lineRule="auto"/>
        <w:ind w:left="150" w:right="150"/>
        <w:rPr>
          <w:rFonts w:ascii="Times New Roman" w:eastAsia="Arial Unicode MS" w:hAnsi="Times New Roman" w:cs="Times New Roman"/>
          <w:b/>
          <w:bCs/>
          <w:sz w:val="20"/>
          <w:szCs w:val="20"/>
          <w:lang w:eastAsia="hu-HU"/>
        </w:rPr>
      </w:pPr>
      <w:r w:rsidRPr="007E5B9C">
        <w:rPr>
          <w:rFonts w:ascii="Times New Roman" w:eastAsia="Arial Unicode MS" w:hAnsi="Times New Roman" w:cs="Times New Roman"/>
          <w:b/>
          <w:bCs/>
          <w:i/>
          <w:iCs/>
          <w:sz w:val="20"/>
          <w:szCs w:val="20"/>
          <w:lang w:eastAsia="hu-HU"/>
        </w:rPr>
        <w:t>I. A kérelmező személyi adatai</w:t>
      </w:r>
    </w:p>
    <w:p w14:paraId="2331C8FF" w14:textId="77777777" w:rsidR="007E5B9C" w:rsidRPr="007E5B9C" w:rsidRDefault="007E5B9C" w:rsidP="007E5B9C">
      <w:pPr>
        <w:spacing w:before="180" w:after="0" w:line="240" w:lineRule="auto"/>
        <w:ind w:left="315" w:right="150"/>
        <w:rPr>
          <w:rFonts w:ascii="Times New Roman" w:eastAsia="Arial Unicode MS" w:hAnsi="Times New Roman" w:cs="Times New Roman"/>
          <w:sz w:val="20"/>
          <w:szCs w:val="20"/>
          <w:lang w:eastAsia="hu-HU"/>
        </w:rPr>
      </w:pPr>
      <w:r w:rsidRPr="007E5B9C">
        <w:rPr>
          <w:rFonts w:ascii="Times New Roman" w:eastAsia="Arial Unicode MS" w:hAnsi="Times New Roman" w:cs="Times New Roman"/>
          <w:sz w:val="20"/>
          <w:szCs w:val="20"/>
          <w:lang w:eastAsia="hu-HU"/>
        </w:rPr>
        <w:t>Neve: ........................................................................................................................................</w:t>
      </w:r>
    </w:p>
    <w:p w14:paraId="47F8A54B" w14:textId="77777777" w:rsidR="007E5B9C" w:rsidRPr="007E5B9C" w:rsidRDefault="007E5B9C" w:rsidP="007E5B9C">
      <w:pPr>
        <w:spacing w:after="0" w:line="240" w:lineRule="auto"/>
        <w:ind w:left="315" w:right="150"/>
        <w:rPr>
          <w:rFonts w:ascii="Times New Roman" w:eastAsia="Arial Unicode MS" w:hAnsi="Times New Roman" w:cs="Times New Roman"/>
          <w:sz w:val="20"/>
          <w:szCs w:val="20"/>
          <w:lang w:eastAsia="hu-HU"/>
        </w:rPr>
      </w:pPr>
    </w:p>
    <w:p w14:paraId="28EA131A" w14:textId="77777777" w:rsidR="007E5B9C" w:rsidRPr="007E5B9C" w:rsidRDefault="007E5B9C" w:rsidP="007E5B9C">
      <w:pPr>
        <w:spacing w:after="0" w:line="240" w:lineRule="auto"/>
        <w:ind w:left="315" w:right="150"/>
        <w:rPr>
          <w:rFonts w:ascii="Times New Roman" w:eastAsia="Arial Unicode MS" w:hAnsi="Times New Roman" w:cs="Times New Roman"/>
          <w:sz w:val="20"/>
          <w:szCs w:val="20"/>
          <w:lang w:eastAsia="hu-HU"/>
        </w:rPr>
      </w:pPr>
      <w:r w:rsidRPr="007E5B9C">
        <w:rPr>
          <w:rFonts w:ascii="Times New Roman" w:eastAsia="Arial Unicode MS" w:hAnsi="Times New Roman" w:cs="Times New Roman"/>
          <w:sz w:val="20"/>
          <w:szCs w:val="20"/>
          <w:lang w:eastAsia="hu-HU"/>
        </w:rPr>
        <w:t>Születési neve: .........................................................................................................................</w:t>
      </w:r>
    </w:p>
    <w:p w14:paraId="36EB92A7" w14:textId="77777777" w:rsidR="007E5B9C" w:rsidRPr="007E5B9C" w:rsidRDefault="007E5B9C" w:rsidP="007E5B9C">
      <w:pPr>
        <w:spacing w:after="0" w:line="240" w:lineRule="auto"/>
        <w:ind w:left="315" w:right="150"/>
        <w:rPr>
          <w:rFonts w:ascii="Times New Roman" w:eastAsia="Arial Unicode MS" w:hAnsi="Times New Roman" w:cs="Times New Roman"/>
          <w:sz w:val="20"/>
          <w:szCs w:val="20"/>
          <w:lang w:eastAsia="hu-HU"/>
        </w:rPr>
      </w:pPr>
    </w:p>
    <w:p w14:paraId="0665F214" w14:textId="77777777" w:rsidR="007E5B9C" w:rsidRPr="007E5B9C" w:rsidRDefault="007E5B9C" w:rsidP="007E5B9C">
      <w:pPr>
        <w:spacing w:after="0" w:line="240" w:lineRule="auto"/>
        <w:ind w:left="315" w:right="150"/>
        <w:rPr>
          <w:rFonts w:ascii="Times New Roman" w:eastAsia="Arial Unicode MS" w:hAnsi="Times New Roman" w:cs="Times New Roman"/>
          <w:sz w:val="20"/>
          <w:szCs w:val="20"/>
          <w:lang w:eastAsia="hu-HU"/>
        </w:rPr>
      </w:pPr>
      <w:r w:rsidRPr="007E5B9C">
        <w:rPr>
          <w:rFonts w:ascii="Times New Roman" w:eastAsia="Arial Unicode MS" w:hAnsi="Times New Roman" w:cs="Times New Roman"/>
          <w:sz w:val="20"/>
          <w:szCs w:val="20"/>
          <w:lang w:eastAsia="hu-HU"/>
        </w:rPr>
        <w:t>Anyja neve: ..............................................................................................................................</w:t>
      </w:r>
    </w:p>
    <w:p w14:paraId="1004A1D7" w14:textId="77777777" w:rsidR="007E5B9C" w:rsidRPr="007E5B9C" w:rsidRDefault="007E5B9C" w:rsidP="007E5B9C">
      <w:pPr>
        <w:spacing w:after="0" w:line="240" w:lineRule="auto"/>
        <w:ind w:left="315" w:right="150"/>
        <w:rPr>
          <w:rFonts w:ascii="Times New Roman" w:eastAsia="Arial Unicode MS" w:hAnsi="Times New Roman" w:cs="Times New Roman"/>
          <w:sz w:val="20"/>
          <w:szCs w:val="20"/>
          <w:lang w:eastAsia="hu-HU"/>
        </w:rPr>
      </w:pPr>
    </w:p>
    <w:p w14:paraId="1CC16DE7" w14:textId="77777777" w:rsidR="007E5B9C" w:rsidRPr="007E5B9C" w:rsidRDefault="007E5B9C" w:rsidP="007E5B9C">
      <w:pPr>
        <w:spacing w:after="0" w:line="240" w:lineRule="auto"/>
        <w:ind w:left="315" w:right="150"/>
        <w:rPr>
          <w:rFonts w:ascii="Times New Roman" w:eastAsia="Arial Unicode MS" w:hAnsi="Times New Roman" w:cs="Times New Roman"/>
          <w:sz w:val="20"/>
          <w:szCs w:val="20"/>
          <w:lang w:eastAsia="hu-HU"/>
        </w:rPr>
      </w:pPr>
      <w:r w:rsidRPr="007E5B9C">
        <w:rPr>
          <w:rFonts w:ascii="Times New Roman" w:eastAsia="Arial Unicode MS" w:hAnsi="Times New Roman" w:cs="Times New Roman"/>
          <w:sz w:val="20"/>
          <w:szCs w:val="20"/>
          <w:lang w:eastAsia="hu-HU"/>
        </w:rPr>
        <w:t>Születési hely, év, hó, nap: ......................................................................................................</w:t>
      </w:r>
    </w:p>
    <w:p w14:paraId="43A2049E" w14:textId="77777777" w:rsidR="007E5B9C" w:rsidRPr="007E5B9C" w:rsidRDefault="007E5B9C" w:rsidP="007E5B9C">
      <w:pPr>
        <w:spacing w:after="0" w:line="240" w:lineRule="auto"/>
        <w:ind w:left="315" w:right="150"/>
        <w:rPr>
          <w:rFonts w:ascii="Times New Roman" w:eastAsia="Arial Unicode MS" w:hAnsi="Times New Roman" w:cs="Times New Roman"/>
          <w:sz w:val="20"/>
          <w:szCs w:val="20"/>
          <w:lang w:eastAsia="hu-HU"/>
        </w:rPr>
      </w:pPr>
    </w:p>
    <w:p w14:paraId="3998091A" w14:textId="77777777" w:rsidR="007E5B9C" w:rsidRPr="007E5B9C" w:rsidRDefault="007E5B9C" w:rsidP="007E5B9C">
      <w:pPr>
        <w:spacing w:after="0" w:line="240" w:lineRule="auto"/>
        <w:ind w:left="315" w:right="150"/>
        <w:rPr>
          <w:rFonts w:ascii="Times New Roman" w:eastAsia="Arial Unicode MS" w:hAnsi="Times New Roman" w:cs="Times New Roman"/>
          <w:sz w:val="20"/>
          <w:szCs w:val="20"/>
          <w:lang w:eastAsia="hu-HU"/>
        </w:rPr>
      </w:pPr>
      <w:r w:rsidRPr="007E5B9C">
        <w:rPr>
          <w:rFonts w:ascii="Times New Roman" w:eastAsia="Arial Unicode MS" w:hAnsi="Times New Roman" w:cs="Times New Roman"/>
          <w:sz w:val="20"/>
          <w:szCs w:val="20"/>
          <w:lang w:eastAsia="hu-HU"/>
        </w:rPr>
        <w:t>Lakóhely: .................................................................................................................................</w:t>
      </w:r>
    </w:p>
    <w:p w14:paraId="18A1ECE9" w14:textId="77777777" w:rsidR="007E5B9C" w:rsidRPr="007E5B9C" w:rsidRDefault="007E5B9C" w:rsidP="007E5B9C">
      <w:pPr>
        <w:spacing w:after="0" w:line="240" w:lineRule="auto"/>
        <w:ind w:left="315" w:right="150"/>
        <w:rPr>
          <w:rFonts w:ascii="Times New Roman" w:eastAsia="Arial Unicode MS" w:hAnsi="Times New Roman" w:cs="Times New Roman"/>
          <w:sz w:val="20"/>
          <w:szCs w:val="20"/>
          <w:lang w:eastAsia="hu-HU"/>
        </w:rPr>
      </w:pPr>
    </w:p>
    <w:p w14:paraId="170A5E8B" w14:textId="77777777" w:rsidR="007E5B9C" w:rsidRPr="007E5B9C" w:rsidRDefault="007E5B9C" w:rsidP="007E5B9C">
      <w:pPr>
        <w:spacing w:after="0" w:line="240" w:lineRule="auto"/>
        <w:ind w:left="315" w:right="150"/>
        <w:rPr>
          <w:rFonts w:ascii="Times New Roman" w:eastAsia="Arial Unicode MS" w:hAnsi="Times New Roman" w:cs="Times New Roman"/>
          <w:sz w:val="20"/>
          <w:szCs w:val="20"/>
          <w:lang w:eastAsia="hu-HU"/>
        </w:rPr>
      </w:pPr>
      <w:r w:rsidRPr="007E5B9C">
        <w:rPr>
          <w:rFonts w:ascii="Times New Roman" w:eastAsia="Arial Unicode MS" w:hAnsi="Times New Roman" w:cs="Times New Roman"/>
          <w:sz w:val="20"/>
          <w:szCs w:val="20"/>
          <w:lang w:eastAsia="hu-HU"/>
        </w:rPr>
        <w:t>Tartózkodási hely: ..................................................................................................................</w:t>
      </w:r>
    </w:p>
    <w:p w14:paraId="03D9C14F" w14:textId="77777777" w:rsidR="007E5B9C" w:rsidRPr="007E5B9C" w:rsidRDefault="007E5B9C" w:rsidP="007E5B9C">
      <w:pPr>
        <w:spacing w:after="0" w:line="240" w:lineRule="auto"/>
        <w:ind w:left="315" w:right="150"/>
        <w:rPr>
          <w:rFonts w:ascii="Times New Roman" w:eastAsia="Arial Unicode MS" w:hAnsi="Times New Roman" w:cs="Times New Roman"/>
          <w:sz w:val="20"/>
          <w:szCs w:val="20"/>
          <w:lang w:eastAsia="hu-HU"/>
        </w:rPr>
      </w:pPr>
    </w:p>
    <w:p w14:paraId="53D999C3" w14:textId="77777777" w:rsidR="007E5B9C" w:rsidRPr="007E5B9C" w:rsidRDefault="007E5B9C" w:rsidP="007E5B9C">
      <w:pPr>
        <w:spacing w:after="0" w:line="240" w:lineRule="auto"/>
        <w:ind w:left="315" w:right="150"/>
        <w:rPr>
          <w:rFonts w:ascii="Times New Roman" w:eastAsia="Arial Unicode MS" w:hAnsi="Times New Roman" w:cs="Times New Roman"/>
          <w:sz w:val="20"/>
          <w:szCs w:val="20"/>
          <w:lang w:eastAsia="hu-HU"/>
        </w:rPr>
      </w:pPr>
      <w:r w:rsidRPr="007E5B9C">
        <w:rPr>
          <w:rFonts w:ascii="Times New Roman" w:eastAsia="Arial Unicode MS" w:hAnsi="Times New Roman" w:cs="Times New Roman"/>
          <w:sz w:val="20"/>
          <w:szCs w:val="20"/>
          <w:lang w:eastAsia="hu-HU"/>
        </w:rPr>
        <w:t>Társadalombiztosítási Azonosító Jele: ....................................................................................</w:t>
      </w:r>
    </w:p>
    <w:p w14:paraId="5DECB22B" w14:textId="77777777" w:rsidR="007E5B9C" w:rsidRPr="007E5B9C" w:rsidRDefault="007E5B9C" w:rsidP="007E5B9C">
      <w:pPr>
        <w:spacing w:after="0" w:line="240" w:lineRule="auto"/>
        <w:ind w:left="315" w:right="150"/>
        <w:rPr>
          <w:rFonts w:ascii="Times New Roman" w:eastAsia="Arial Unicode MS" w:hAnsi="Times New Roman" w:cs="Times New Roman"/>
          <w:sz w:val="20"/>
          <w:szCs w:val="20"/>
          <w:lang w:eastAsia="hu-HU"/>
        </w:rPr>
      </w:pPr>
    </w:p>
    <w:p w14:paraId="5C7BFDC7" w14:textId="77777777" w:rsidR="007E5B9C" w:rsidRPr="007E5B9C" w:rsidRDefault="007E5B9C" w:rsidP="007E5B9C">
      <w:pPr>
        <w:spacing w:after="0" w:line="240" w:lineRule="auto"/>
        <w:ind w:left="315" w:right="150"/>
        <w:rPr>
          <w:rFonts w:ascii="Times New Roman" w:eastAsia="Arial Unicode MS" w:hAnsi="Times New Roman" w:cs="Times New Roman"/>
          <w:b/>
          <w:i/>
          <w:sz w:val="20"/>
          <w:szCs w:val="20"/>
          <w:lang w:eastAsia="hu-HU"/>
        </w:rPr>
      </w:pPr>
      <w:r w:rsidRPr="007E5B9C">
        <w:rPr>
          <w:rFonts w:ascii="Times New Roman" w:eastAsia="Arial Unicode MS" w:hAnsi="Times New Roman" w:cs="Times New Roman"/>
          <w:b/>
          <w:i/>
          <w:sz w:val="20"/>
          <w:szCs w:val="20"/>
          <w:lang w:eastAsia="hu-HU"/>
        </w:rPr>
        <w:t>II. A kérelmező tartós betegségére tekintettel havi rendszerességgel rendelt gyógyszerek felsorolása:</w:t>
      </w:r>
    </w:p>
    <w:p w14:paraId="1BC39330" w14:textId="77777777" w:rsidR="007E5B9C" w:rsidRPr="007E5B9C" w:rsidRDefault="007E5B9C" w:rsidP="007E5B9C">
      <w:pPr>
        <w:spacing w:after="0" w:line="240" w:lineRule="auto"/>
        <w:ind w:left="315" w:right="150"/>
        <w:rPr>
          <w:rFonts w:ascii="Times New Roman" w:eastAsia="Arial Unicode MS" w:hAnsi="Times New Roman" w:cs="Times New Roman"/>
          <w:b/>
          <w:sz w:val="20"/>
          <w:szCs w:val="20"/>
          <w:lang w:eastAsia="hu-HU"/>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353"/>
      </w:tblGrid>
      <w:tr w:rsidR="007E5B9C" w:rsidRPr="007E5B9C" w14:paraId="57AB31EA" w14:textId="77777777" w:rsidTr="00F6367E">
        <w:tc>
          <w:tcPr>
            <w:tcW w:w="4531" w:type="dxa"/>
          </w:tcPr>
          <w:p w14:paraId="38F24E63" w14:textId="77777777" w:rsidR="007E5B9C" w:rsidRPr="007E5B9C" w:rsidRDefault="007E5B9C" w:rsidP="007E5B9C">
            <w:pPr>
              <w:spacing w:after="0" w:line="240" w:lineRule="auto"/>
              <w:ind w:right="150"/>
              <w:jc w:val="center"/>
              <w:rPr>
                <w:rFonts w:ascii="Times New Roman" w:eastAsia="Arial Unicode MS" w:hAnsi="Times New Roman" w:cs="Times New Roman"/>
                <w:sz w:val="20"/>
                <w:szCs w:val="20"/>
                <w:lang w:eastAsia="hu-HU"/>
              </w:rPr>
            </w:pPr>
          </w:p>
          <w:p w14:paraId="42B5FD69" w14:textId="77777777" w:rsidR="007E5B9C" w:rsidRPr="007E5B9C" w:rsidRDefault="007E5B9C" w:rsidP="007E5B9C">
            <w:pPr>
              <w:spacing w:after="0" w:line="240" w:lineRule="auto"/>
              <w:ind w:right="150"/>
              <w:jc w:val="center"/>
              <w:rPr>
                <w:rFonts w:ascii="Times New Roman" w:eastAsia="Arial Unicode MS" w:hAnsi="Times New Roman" w:cs="Times New Roman"/>
                <w:b/>
                <w:sz w:val="20"/>
                <w:szCs w:val="20"/>
                <w:lang w:eastAsia="hu-HU"/>
              </w:rPr>
            </w:pPr>
            <w:r w:rsidRPr="007E5B9C">
              <w:rPr>
                <w:rFonts w:ascii="Times New Roman" w:eastAsia="Arial Unicode MS" w:hAnsi="Times New Roman" w:cs="Times New Roman"/>
                <w:b/>
                <w:sz w:val="20"/>
                <w:szCs w:val="20"/>
                <w:lang w:eastAsia="hu-HU"/>
              </w:rPr>
              <w:t>GYÓGYSZEREK FELSOROLÁSA</w:t>
            </w:r>
          </w:p>
        </w:tc>
        <w:tc>
          <w:tcPr>
            <w:tcW w:w="4531" w:type="dxa"/>
          </w:tcPr>
          <w:p w14:paraId="5AC78FFE" w14:textId="77777777" w:rsidR="007E5B9C" w:rsidRPr="007E5B9C" w:rsidRDefault="007E5B9C" w:rsidP="007E5B9C">
            <w:pPr>
              <w:spacing w:after="0" w:line="240" w:lineRule="auto"/>
              <w:ind w:right="150"/>
              <w:jc w:val="center"/>
              <w:rPr>
                <w:rFonts w:ascii="Times New Roman" w:eastAsia="Arial Unicode MS" w:hAnsi="Times New Roman" w:cs="Times New Roman"/>
                <w:sz w:val="20"/>
                <w:szCs w:val="20"/>
                <w:lang w:eastAsia="hu-HU"/>
              </w:rPr>
            </w:pPr>
          </w:p>
          <w:p w14:paraId="34EBDDDD" w14:textId="77777777" w:rsidR="007E5B9C" w:rsidRPr="007E5B9C" w:rsidRDefault="007E5B9C" w:rsidP="007E5B9C">
            <w:pPr>
              <w:spacing w:after="0" w:line="240" w:lineRule="auto"/>
              <w:ind w:right="150"/>
              <w:jc w:val="center"/>
              <w:rPr>
                <w:rFonts w:ascii="Times New Roman" w:eastAsia="Arial Unicode MS" w:hAnsi="Times New Roman" w:cs="Times New Roman"/>
                <w:b/>
                <w:sz w:val="20"/>
                <w:szCs w:val="20"/>
                <w:lang w:eastAsia="hu-HU"/>
              </w:rPr>
            </w:pPr>
            <w:r w:rsidRPr="007E5B9C">
              <w:rPr>
                <w:rFonts w:ascii="Times New Roman" w:eastAsia="Arial Unicode MS" w:hAnsi="Times New Roman" w:cs="Times New Roman"/>
                <w:b/>
                <w:sz w:val="20"/>
                <w:szCs w:val="20"/>
                <w:lang w:eastAsia="hu-HU"/>
              </w:rPr>
              <w:t>ÖSSZEG</w:t>
            </w:r>
          </w:p>
        </w:tc>
      </w:tr>
      <w:tr w:rsidR="007E5B9C" w:rsidRPr="007E5B9C" w14:paraId="0CCD91EC" w14:textId="77777777" w:rsidTr="00F6367E">
        <w:tc>
          <w:tcPr>
            <w:tcW w:w="4531" w:type="dxa"/>
          </w:tcPr>
          <w:p w14:paraId="5DA6B48C"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p w14:paraId="5F695731"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c>
          <w:tcPr>
            <w:tcW w:w="4531" w:type="dxa"/>
          </w:tcPr>
          <w:p w14:paraId="6742E810"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r>
      <w:tr w:rsidR="007E5B9C" w:rsidRPr="007E5B9C" w14:paraId="42278097" w14:textId="77777777" w:rsidTr="00F6367E">
        <w:tc>
          <w:tcPr>
            <w:tcW w:w="4531" w:type="dxa"/>
          </w:tcPr>
          <w:p w14:paraId="4563B19F"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p w14:paraId="1CA20505"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c>
          <w:tcPr>
            <w:tcW w:w="4531" w:type="dxa"/>
          </w:tcPr>
          <w:p w14:paraId="0EA745A5"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r>
      <w:tr w:rsidR="007E5B9C" w:rsidRPr="007E5B9C" w14:paraId="51880238" w14:textId="77777777" w:rsidTr="00F6367E">
        <w:tc>
          <w:tcPr>
            <w:tcW w:w="4531" w:type="dxa"/>
          </w:tcPr>
          <w:p w14:paraId="007CFCCC"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p w14:paraId="55FACCB7"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c>
          <w:tcPr>
            <w:tcW w:w="4531" w:type="dxa"/>
          </w:tcPr>
          <w:p w14:paraId="118C6193"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r>
      <w:tr w:rsidR="007E5B9C" w:rsidRPr="007E5B9C" w14:paraId="7C654D4F" w14:textId="77777777" w:rsidTr="00F6367E">
        <w:tc>
          <w:tcPr>
            <w:tcW w:w="4531" w:type="dxa"/>
          </w:tcPr>
          <w:p w14:paraId="69C9F290"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p w14:paraId="036B5E73"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c>
          <w:tcPr>
            <w:tcW w:w="4531" w:type="dxa"/>
          </w:tcPr>
          <w:p w14:paraId="491316FA"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r>
      <w:tr w:rsidR="007E5B9C" w:rsidRPr="007E5B9C" w14:paraId="7C006106" w14:textId="77777777" w:rsidTr="00F6367E">
        <w:tc>
          <w:tcPr>
            <w:tcW w:w="4531" w:type="dxa"/>
          </w:tcPr>
          <w:p w14:paraId="5553BD65"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p w14:paraId="0895A289"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c>
          <w:tcPr>
            <w:tcW w:w="4531" w:type="dxa"/>
          </w:tcPr>
          <w:p w14:paraId="6F892940"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r>
      <w:tr w:rsidR="007E5B9C" w:rsidRPr="007E5B9C" w14:paraId="2EEB6671" w14:textId="77777777" w:rsidTr="00F6367E">
        <w:tc>
          <w:tcPr>
            <w:tcW w:w="4531" w:type="dxa"/>
          </w:tcPr>
          <w:p w14:paraId="35972F39"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p w14:paraId="03FB63EB"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c>
          <w:tcPr>
            <w:tcW w:w="4531" w:type="dxa"/>
          </w:tcPr>
          <w:p w14:paraId="5E34E96A"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r>
      <w:tr w:rsidR="007E5B9C" w:rsidRPr="007E5B9C" w14:paraId="1502CC74" w14:textId="77777777" w:rsidTr="00F6367E">
        <w:tc>
          <w:tcPr>
            <w:tcW w:w="4531" w:type="dxa"/>
          </w:tcPr>
          <w:p w14:paraId="17C5DC36"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p w14:paraId="1C9DD152"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c>
          <w:tcPr>
            <w:tcW w:w="4531" w:type="dxa"/>
          </w:tcPr>
          <w:p w14:paraId="6D73F820"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r>
      <w:tr w:rsidR="007E5B9C" w:rsidRPr="007E5B9C" w14:paraId="25206FDB" w14:textId="77777777" w:rsidTr="00F6367E">
        <w:tc>
          <w:tcPr>
            <w:tcW w:w="4531" w:type="dxa"/>
          </w:tcPr>
          <w:p w14:paraId="276A361D"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p w14:paraId="30AAC450"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c>
          <w:tcPr>
            <w:tcW w:w="4531" w:type="dxa"/>
          </w:tcPr>
          <w:p w14:paraId="2239F95F"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r>
      <w:tr w:rsidR="007E5B9C" w:rsidRPr="007E5B9C" w14:paraId="0FA288C2" w14:textId="77777777" w:rsidTr="00F6367E">
        <w:tc>
          <w:tcPr>
            <w:tcW w:w="4531" w:type="dxa"/>
          </w:tcPr>
          <w:p w14:paraId="686FDCD4"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p w14:paraId="26779AAB"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c>
          <w:tcPr>
            <w:tcW w:w="4531" w:type="dxa"/>
          </w:tcPr>
          <w:p w14:paraId="557549F1"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r>
      <w:tr w:rsidR="007E5B9C" w:rsidRPr="007E5B9C" w14:paraId="2832E839" w14:textId="77777777" w:rsidTr="00F6367E">
        <w:tc>
          <w:tcPr>
            <w:tcW w:w="4531" w:type="dxa"/>
          </w:tcPr>
          <w:p w14:paraId="696524A9"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p w14:paraId="683C4B59"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c>
          <w:tcPr>
            <w:tcW w:w="4531" w:type="dxa"/>
          </w:tcPr>
          <w:p w14:paraId="6C237B02"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r>
      <w:tr w:rsidR="007E5B9C" w:rsidRPr="007E5B9C" w14:paraId="6AD37BF4" w14:textId="77777777" w:rsidTr="00F6367E">
        <w:tc>
          <w:tcPr>
            <w:tcW w:w="4531" w:type="dxa"/>
          </w:tcPr>
          <w:p w14:paraId="4403AD25"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p w14:paraId="5C16477F"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c>
          <w:tcPr>
            <w:tcW w:w="4531" w:type="dxa"/>
          </w:tcPr>
          <w:p w14:paraId="5DC1B1EB"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r>
      <w:tr w:rsidR="007E5B9C" w:rsidRPr="007E5B9C" w14:paraId="09405A2B" w14:textId="77777777" w:rsidTr="00F6367E">
        <w:tc>
          <w:tcPr>
            <w:tcW w:w="4531" w:type="dxa"/>
          </w:tcPr>
          <w:p w14:paraId="4E473BF2"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p w14:paraId="1DD399F1"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c>
          <w:tcPr>
            <w:tcW w:w="4531" w:type="dxa"/>
          </w:tcPr>
          <w:p w14:paraId="59C58306"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r>
      <w:tr w:rsidR="007E5B9C" w:rsidRPr="007E5B9C" w14:paraId="0261B248" w14:textId="77777777" w:rsidTr="00F6367E">
        <w:tc>
          <w:tcPr>
            <w:tcW w:w="4531" w:type="dxa"/>
          </w:tcPr>
          <w:p w14:paraId="04CFE70F"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p w14:paraId="36DFF035"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c>
          <w:tcPr>
            <w:tcW w:w="4531" w:type="dxa"/>
          </w:tcPr>
          <w:p w14:paraId="480EFF37"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r>
      <w:tr w:rsidR="007E5B9C" w:rsidRPr="007E5B9C" w14:paraId="675AE25F" w14:textId="77777777" w:rsidTr="00F6367E">
        <w:tc>
          <w:tcPr>
            <w:tcW w:w="4531" w:type="dxa"/>
          </w:tcPr>
          <w:p w14:paraId="79012AB3"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p w14:paraId="3CD01E39"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c>
          <w:tcPr>
            <w:tcW w:w="4531" w:type="dxa"/>
          </w:tcPr>
          <w:p w14:paraId="17245198"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r>
      <w:tr w:rsidR="007E5B9C" w:rsidRPr="007E5B9C" w14:paraId="3D6859D2" w14:textId="77777777" w:rsidTr="00F6367E">
        <w:tc>
          <w:tcPr>
            <w:tcW w:w="4531" w:type="dxa"/>
          </w:tcPr>
          <w:p w14:paraId="24AB5285"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p w14:paraId="5B898365"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
        </w:tc>
        <w:tc>
          <w:tcPr>
            <w:tcW w:w="4531" w:type="dxa"/>
          </w:tcPr>
          <w:p w14:paraId="458293AE" w14:textId="77777777" w:rsidR="007E5B9C" w:rsidRPr="007E5B9C" w:rsidRDefault="007E5B9C" w:rsidP="007E5B9C">
            <w:pPr>
              <w:spacing w:after="0" w:line="240" w:lineRule="auto"/>
              <w:ind w:right="150"/>
              <w:rPr>
                <w:rFonts w:ascii="Times New Roman" w:eastAsia="Arial Unicode MS" w:hAnsi="Times New Roman" w:cs="Times New Roman"/>
                <w:sz w:val="20"/>
                <w:szCs w:val="20"/>
                <w:lang w:eastAsia="hu-HU"/>
              </w:rPr>
            </w:pPr>
            <w:proofErr w:type="gramStart"/>
            <w:r w:rsidRPr="007E5B9C">
              <w:rPr>
                <w:rFonts w:ascii="Times New Roman" w:eastAsia="Arial Unicode MS" w:hAnsi="Times New Roman" w:cs="Times New Roman"/>
                <w:sz w:val="20"/>
                <w:szCs w:val="20"/>
                <w:lang w:eastAsia="hu-HU"/>
              </w:rPr>
              <w:t xml:space="preserve">összesen:   </w:t>
            </w:r>
            <w:proofErr w:type="gramEnd"/>
          </w:p>
        </w:tc>
      </w:tr>
    </w:tbl>
    <w:p w14:paraId="674A9E6F" w14:textId="77777777" w:rsidR="007E5B9C" w:rsidRPr="007E5B9C" w:rsidRDefault="007E5B9C" w:rsidP="007E5B9C">
      <w:pPr>
        <w:spacing w:after="0" w:line="240" w:lineRule="auto"/>
        <w:ind w:left="315" w:right="150"/>
        <w:rPr>
          <w:rFonts w:ascii="Times New Roman" w:eastAsia="Arial Unicode MS" w:hAnsi="Times New Roman" w:cs="Times New Roman"/>
          <w:sz w:val="20"/>
          <w:szCs w:val="20"/>
          <w:lang w:eastAsia="hu-HU"/>
        </w:rPr>
      </w:pPr>
    </w:p>
    <w:p w14:paraId="34ACFDAA"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6B8C2777"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Szigethalom, 20…… év ………………………</w:t>
      </w:r>
      <w:proofErr w:type="gramStart"/>
      <w:r w:rsidRPr="007E5B9C">
        <w:rPr>
          <w:rFonts w:ascii="Times New Roman" w:eastAsia="Times New Roman" w:hAnsi="Times New Roman" w:cs="Times New Roman"/>
          <w:sz w:val="20"/>
          <w:szCs w:val="20"/>
          <w:lang w:eastAsia="hu-HU"/>
        </w:rPr>
        <w:t>…….</w:t>
      </w:r>
      <w:proofErr w:type="gramEnd"/>
      <w:r w:rsidRPr="007E5B9C">
        <w:rPr>
          <w:rFonts w:ascii="Times New Roman" w:eastAsia="Times New Roman" w:hAnsi="Times New Roman" w:cs="Times New Roman"/>
          <w:sz w:val="20"/>
          <w:szCs w:val="20"/>
          <w:lang w:eastAsia="hu-HU"/>
        </w:rPr>
        <w:t>hó …………</w:t>
      </w:r>
      <w:proofErr w:type="gramStart"/>
      <w:r w:rsidRPr="007E5B9C">
        <w:rPr>
          <w:rFonts w:ascii="Times New Roman" w:eastAsia="Times New Roman" w:hAnsi="Times New Roman" w:cs="Times New Roman"/>
          <w:sz w:val="20"/>
          <w:szCs w:val="20"/>
          <w:lang w:eastAsia="hu-HU"/>
        </w:rPr>
        <w:t>…….</w:t>
      </w:r>
      <w:proofErr w:type="gramEnd"/>
      <w:r w:rsidRPr="007E5B9C">
        <w:rPr>
          <w:rFonts w:ascii="Times New Roman" w:eastAsia="Times New Roman" w:hAnsi="Times New Roman" w:cs="Times New Roman"/>
          <w:sz w:val="20"/>
          <w:szCs w:val="20"/>
          <w:lang w:eastAsia="hu-HU"/>
        </w:rPr>
        <w:t>.nap</w:t>
      </w:r>
    </w:p>
    <w:p w14:paraId="7AD2EFB8"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094370D7"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PH                                                                 …………………………                                                                </w:t>
      </w:r>
    </w:p>
    <w:p w14:paraId="7B4C997B"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háziorvos aláírása</w:t>
      </w:r>
    </w:p>
    <w:p w14:paraId="44A8F86C"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214F2113" w14:textId="77777777" w:rsidR="007E5B9C" w:rsidRPr="007E5B9C" w:rsidRDefault="007E5B9C" w:rsidP="007E5B9C">
      <w:pPr>
        <w:spacing w:after="0" w:line="240" w:lineRule="auto"/>
        <w:ind w:left="147" w:right="147"/>
        <w:jc w:val="center"/>
        <w:rPr>
          <w:rFonts w:ascii="Times New Roman" w:eastAsia="Arial Unicode MS" w:hAnsi="Times New Roman" w:cs="Times New Roman"/>
          <w:b/>
          <w:bCs/>
          <w:i/>
          <w:iCs/>
          <w:sz w:val="20"/>
          <w:szCs w:val="20"/>
          <w:lang w:eastAsia="hu-HU"/>
        </w:rPr>
      </w:pPr>
      <w:r w:rsidRPr="007E5B9C">
        <w:rPr>
          <w:rFonts w:ascii="Times New Roman" w:eastAsia="Arial Unicode MS" w:hAnsi="Times New Roman" w:cs="Times New Roman"/>
          <w:b/>
          <w:bCs/>
          <w:i/>
          <w:iCs/>
          <w:sz w:val="20"/>
          <w:szCs w:val="20"/>
          <w:lang w:eastAsia="hu-HU"/>
        </w:rPr>
        <w:t>Gyógyszertár igazolása</w:t>
      </w:r>
    </w:p>
    <w:p w14:paraId="73B4A792" w14:textId="77777777" w:rsidR="007E5B9C" w:rsidRPr="007E5B9C" w:rsidRDefault="007E5B9C" w:rsidP="007E5B9C">
      <w:pPr>
        <w:spacing w:after="0" w:line="240" w:lineRule="auto"/>
        <w:ind w:left="147" w:right="147"/>
        <w:jc w:val="center"/>
        <w:rPr>
          <w:rFonts w:ascii="Times New Roman" w:eastAsia="Arial Unicode MS" w:hAnsi="Times New Roman" w:cs="Times New Roman"/>
          <w:b/>
          <w:bCs/>
          <w:i/>
          <w:iCs/>
          <w:sz w:val="20"/>
          <w:szCs w:val="20"/>
          <w:lang w:eastAsia="hu-HU"/>
        </w:rPr>
      </w:pPr>
      <w:r w:rsidRPr="007E5B9C">
        <w:rPr>
          <w:rFonts w:ascii="Times New Roman" w:eastAsia="Arial Unicode MS" w:hAnsi="Times New Roman" w:cs="Times New Roman"/>
          <w:b/>
          <w:bCs/>
          <w:i/>
          <w:iCs/>
          <w:sz w:val="20"/>
          <w:szCs w:val="20"/>
          <w:lang w:eastAsia="hu-HU"/>
        </w:rPr>
        <w:t>/rendszeres gyógyszertámogatás megállapításához/</w:t>
      </w:r>
    </w:p>
    <w:p w14:paraId="748D8BCA" w14:textId="77777777" w:rsidR="007E5B9C" w:rsidRPr="007E5B9C" w:rsidRDefault="007E5B9C" w:rsidP="007E5B9C">
      <w:pPr>
        <w:autoSpaceDE w:val="0"/>
        <w:autoSpaceDN w:val="0"/>
        <w:adjustRightInd w:val="0"/>
        <w:spacing w:after="0" w:line="240" w:lineRule="auto"/>
        <w:ind w:left="360"/>
        <w:jc w:val="center"/>
        <w:rPr>
          <w:rFonts w:ascii="Times New Roman" w:eastAsia="Times New Roman" w:hAnsi="Times New Roman" w:cs="Times New Roman"/>
          <w:sz w:val="20"/>
          <w:szCs w:val="20"/>
          <w:lang w:eastAsia="hu-HU"/>
        </w:rPr>
      </w:pPr>
    </w:p>
    <w:p w14:paraId="7538B90B"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Kérelmező adatai:</w:t>
      </w:r>
    </w:p>
    <w:p w14:paraId="1C1FD428"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0C1AD16F"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Neve: …………………………………………………………………………………………………………...</w:t>
      </w:r>
    </w:p>
    <w:p w14:paraId="7BE14D10"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0D56526E"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Lakóhelye: ……………………………………………………………………………………………………...</w:t>
      </w:r>
    </w:p>
    <w:p w14:paraId="43A503ED"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2C947D41"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TAJ száma: …………………………………………………………………………………………………….</w:t>
      </w:r>
    </w:p>
    <w:p w14:paraId="5795FE81"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3051772D"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Igazoljuk, hogy fent nevezett betegnek a mellékelt háziorvosi igazoláson szereplő havi rendszeres gyógyszerek térítési díja:</w:t>
      </w:r>
    </w:p>
    <w:p w14:paraId="4055CACC"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3651B898"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…………………………………Ft, azaz ………………………………………………………</w:t>
      </w:r>
      <w:proofErr w:type="gramStart"/>
      <w:r w:rsidRPr="007E5B9C">
        <w:rPr>
          <w:rFonts w:ascii="Times New Roman" w:eastAsia="Times New Roman" w:hAnsi="Times New Roman" w:cs="Times New Roman"/>
          <w:sz w:val="20"/>
          <w:szCs w:val="20"/>
          <w:lang w:eastAsia="hu-HU"/>
        </w:rPr>
        <w:t>…….</w:t>
      </w:r>
      <w:proofErr w:type="gramEnd"/>
      <w:r w:rsidRPr="007E5B9C">
        <w:rPr>
          <w:rFonts w:ascii="Times New Roman" w:eastAsia="Times New Roman" w:hAnsi="Times New Roman" w:cs="Times New Roman"/>
          <w:sz w:val="20"/>
          <w:szCs w:val="20"/>
          <w:lang w:eastAsia="hu-HU"/>
        </w:rPr>
        <w:t>.forint.</w:t>
      </w:r>
    </w:p>
    <w:p w14:paraId="782379CE"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0404C4D5"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45FFCF8F"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Szigethalom, 20………. év ………………hó………</w:t>
      </w:r>
      <w:proofErr w:type="gramStart"/>
      <w:r w:rsidRPr="007E5B9C">
        <w:rPr>
          <w:rFonts w:ascii="Times New Roman" w:eastAsia="Times New Roman" w:hAnsi="Times New Roman" w:cs="Times New Roman"/>
          <w:sz w:val="20"/>
          <w:szCs w:val="20"/>
          <w:lang w:eastAsia="hu-HU"/>
        </w:rPr>
        <w:t>…….</w:t>
      </w:r>
      <w:proofErr w:type="gramEnd"/>
      <w:r w:rsidRPr="007E5B9C">
        <w:rPr>
          <w:rFonts w:ascii="Times New Roman" w:eastAsia="Times New Roman" w:hAnsi="Times New Roman" w:cs="Times New Roman"/>
          <w:sz w:val="20"/>
          <w:szCs w:val="20"/>
          <w:lang w:eastAsia="hu-HU"/>
        </w:rPr>
        <w:t>.nap</w:t>
      </w:r>
    </w:p>
    <w:p w14:paraId="01CA72ED"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4EA796A2"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p>
    <w:p w14:paraId="0E4AA8F6" w14:textId="77777777" w:rsidR="007E5B9C" w:rsidRPr="007E5B9C" w:rsidRDefault="007E5B9C" w:rsidP="007E5B9C">
      <w:pPr>
        <w:autoSpaceDE w:val="0"/>
        <w:autoSpaceDN w:val="0"/>
        <w:adjustRightInd w:val="0"/>
        <w:spacing w:after="0" w:line="240" w:lineRule="auto"/>
        <w:ind w:left="360"/>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                                                        PH                                      ………………………………………………...</w:t>
      </w:r>
    </w:p>
    <w:p w14:paraId="6140A342" w14:textId="77777777" w:rsidR="007E5B9C" w:rsidRPr="007E5B9C" w:rsidRDefault="007E5B9C" w:rsidP="007E5B9C">
      <w:pPr>
        <w:spacing w:after="0" w:line="240" w:lineRule="auto"/>
        <w:jc w:val="right"/>
        <w:rPr>
          <w:rFonts w:ascii="Times New Roman" w:eastAsia="Times New Roman" w:hAnsi="Times New Roman" w:cs="Times New Roman"/>
          <w:sz w:val="20"/>
          <w:szCs w:val="20"/>
          <w:lang w:eastAsia="hu-HU"/>
        </w:rPr>
      </w:pPr>
      <w:r w:rsidRPr="007E5B9C">
        <w:rPr>
          <w:rFonts w:ascii="Times New Roman" w:eastAsia="Times New Roman" w:hAnsi="Times New Roman" w:cs="Times New Roman"/>
          <w:sz w:val="20"/>
          <w:szCs w:val="20"/>
          <w:lang w:eastAsia="hu-HU"/>
        </w:rPr>
        <w:t xml:space="preserve">aláírás a gyógyszertár részéről </w:t>
      </w:r>
    </w:p>
    <w:p w14:paraId="07C3F62B" w14:textId="77777777" w:rsidR="007E5B9C" w:rsidRPr="007E5B9C" w:rsidRDefault="007E5B9C" w:rsidP="007E5B9C">
      <w:pPr>
        <w:spacing w:after="0" w:line="240" w:lineRule="auto"/>
        <w:jc w:val="center"/>
        <w:rPr>
          <w:rFonts w:ascii="Times New Roman" w:eastAsia="Times New Roman" w:hAnsi="Times New Roman" w:cs="Times New Roman"/>
          <w:sz w:val="20"/>
          <w:szCs w:val="20"/>
          <w:lang w:eastAsia="hu-HU"/>
        </w:rPr>
      </w:pPr>
    </w:p>
    <w:p w14:paraId="03C78546"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p>
    <w:p w14:paraId="18508402"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p>
    <w:p w14:paraId="63E4EF55"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p>
    <w:p w14:paraId="60BE68F8"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p>
    <w:p w14:paraId="03CDCAD0"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p>
    <w:p w14:paraId="08EA4371"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br w:type="page"/>
      </w:r>
    </w:p>
    <w:p w14:paraId="1E29EA2B" w14:textId="77777777" w:rsidR="007E5B9C" w:rsidRPr="007E5B9C" w:rsidRDefault="007E5B9C" w:rsidP="007E5B9C">
      <w:pPr>
        <w:spacing w:after="0" w:line="240" w:lineRule="auto"/>
        <w:jc w:val="right"/>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lastRenderedPageBreak/>
        <w:t xml:space="preserve">3. melléklet a </w:t>
      </w:r>
      <w:r w:rsidR="00C40075">
        <w:rPr>
          <w:rFonts w:ascii="Times New Roman" w:eastAsia="Times New Roman" w:hAnsi="Times New Roman" w:cs="Times New Roman"/>
          <w:b/>
          <w:sz w:val="24"/>
          <w:szCs w:val="24"/>
          <w:lang w:eastAsia="hu-HU"/>
        </w:rPr>
        <w:t>6/</w:t>
      </w:r>
      <w:r w:rsidRPr="007E5B9C">
        <w:rPr>
          <w:rFonts w:ascii="Times New Roman" w:eastAsia="Times New Roman" w:hAnsi="Times New Roman" w:cs="Times New Roman"/>
          <w:b/>
          <w:sz w:val="24"/>
          <w:szCs w:val="24"/>
          <w:lang w:eastAsia="hu-HU"/>
        </w:rPr>
        <w:t>2023. (I</w:t>
      </w:r>
      <w:r w:rsidR="00C40075">
        <w:rPr>
          <w:rFonts w:ascii="Times New Roman" w:eastAsia="Times New Roman" w:hAnsi="Times New Roman" w:cs="Times New Roman"/>
          <w:b/>
          <w:sz w:val="24"/>
          <w:szCs w:val="24"/>
          <w:lang w:eastAsia="hu-HU"/>
        </w:rPr>
        <w:t>I</w:t>
      </w:r>
      <w:r w:rsidRPr="007E5B9C">
        <w:rPr>
          <w:rFonts w:ascii="Times New Roman" w:eastAsia="Times New Roman" w:hAnsi="Times New Roman" w:cs="Times New Roman"/>
          <w:b/>
          <w:sz w:val="24"/>
          <w:szCs w:val="24"/>
          <w:lang w:eastAsia="hu-HU"/>
        </w:rPr>
        <w:t>I.</w:t>
      </w:r>
      <w:r w:rsidR="00C40075">
        <w:rPr>
          <w:rFonts w:ascii="Times New Roman" w:eastAsia="Times New Roman" w:hAnsi="Times New Roman" w:cs="Times New Roman"/>
          <w:b/>
          <w:sz w:val="24"/>
          <w:szCs w:val="24"/>
          <w:lang w:eastAsia="hu-HU"/>
        </w:rPr>
        <w:t>01</w:t>
      </w:r>
      <w:r w:rsidRPr="007E5B9C">
        <w:rPr>
          <w:rFonts w:ascii="Times New Roman" w:eastAsia="Times New Roman" w:hAnsi="Times New Roman" w:cs="Times New Roman"/>
          <w:b/>
          <w:sz w:val="24"/>
          <w:szCs w:val="24"/>
          <w:lang w:eastAsia="hu-HU"/>
        </w:rPr>
        <w:t>.) önkormányzati rendelethez</w:t>
      </w:r>
    </w:p>
    <w:p w14:paraId="49093C3A"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p>
    <w:p w14:paraId="0258574A" w14:textId="77777777" w:rsidR="007E5B9C" w:rsidRPr="007E5B9C" w:rsidRDefault="007E5B9C" w:rsidP="007E5B9C">
      <w:pPr>
        <w:spacing w:after="0" w:line="240" w:lineRule="auto"/>
        <w:jc w:val="center"/>
        <w:rPr>
          <w:rFonts w:ascii="Times New Roman" w:eastAsia="Times New Roman" w:hAnsi="Times New Roman" w:cs="Times New Roman"/>
          <w:b/>
          <w:smallCaps/>
          <w:sz w:val="24"/>
          <w:szCs w:val="24"/>
          <w:lang w:eastAsia="hu-HU"/>
        </w:rPr>
      </w:pPr>
      <w:r w:rsidRPr="007E5B9C">
        <w:rPr>
          <w:rFonts w:ascii="Times New Roman" w:eastAsia="Times New Roman" w:hAnsi="Times New Roman" w:cs="Times New Roman"/>
          <w:b/>
          <w:smallCaps/>
          <w:sz w:val="24"/>
          <w:szCs w:val="24"/>
          <w:lang w:eastAsia="hu-HU"/>
        </w:rPr>
        <w:t>KEGYELETI TÁMOGATÁS IRÁNTI</w:t>
      </w:r>
    </w:p>
    <w:p w14:paraId="121959AC" w14:textId="77777777" w:rsidR="007E5B9C" w:rsidRPr="007E5B9C" w:rsidRDefault="007E5B9C" w:rsidP="007E5B9C">
      <w:pPr>
        <w:spacing w:after="0" w:line="240" w:lineRule="auto"/>
        <w:jc w:val="center"/>
        <w:rPr>
          <w:rFonts w:ascii="Times New Roman" w:eastAsia="Times New Roman" w:hAnsi="Times New Roman" w:cs="Times New Roman"/>
          <w:b/>
          <w:smallCaps/>
          <w:sz w:val="24"/>
          <w:szCs w:val="24"/>
          <w:lang w:eastAsia="hu-HU"/>
        </w:rPr>
      </w:pPr>
      <w:r w:rsidRPr="007E5B9C">
        <w:rPr>
          <w:rFonts w:ascii="Times New Roman" w:eastAsia="Times New Roman" w:hAnsi="Times New Roman" w:cs="Times New Roman"/>
          <w:b/>
          <w:smallCaps/>
          <w:sz w:val="24"/>
          <w:szCs w:val="24"/>
          <w:lang w:eastAsia="hu-HU"/>
        </w:rPr>
        <w:t>KÉRELEM</w:t>
      </w:r>
    </w:p>
    <w:p w14:paraId="7191E045" w14:textId="77777777" w:rsidR="007E5B9C" w:rsidRPr="007E5B9C" w:rsidRDefault="007E5B9C" w:rsidP="007E5B9C">
      <w:pPr>
        <w:spacing w:after="0" w:line="240" w:lineRule="auto"/>
        <w:rPr>
          <w:rFonts w:ascii="Times New Roman" w:eastAsia="Times New Roman" w:hAnsi="Times New Roman" w:cs="Times New Roman"/>
          <w:szCs w:val="24"/>
          <w:lang w:eastAsia="hu-HU"/>
        </w:rPr>
      </w:pPr>
    </w:p>
    <w:p w14:paraId="04559E2C"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Alulírott kérem, hogy részemre kegyeleti támogatást folyósítani szíveskedjenek:</w:t>
      </w:r>
    </w:p>
    <w:p w14:paraId="63A1AF10" w14:textId="77777777" w:rsidR="007E5B9C" w:rsidRPr="007E5B9C" w:rsidRDefault="007E5B9C" w:rsidP="007E5B9C">
      <w:pPr>
        <w:widowControl w:val="0"/>
        <w:tabs>
          <w:tab w:val="left" w:pos="7980"/>
          <w:tab w:val="right" w:pos="9071"/>
        </w:tabs>
        <w:suppressAutoHyphens/>
        <w:spacing w:after="0" w:line="240" w:lineRule="auto"/>
        <w:rPr>
          <w:rFonts w:ascii="Times New Roman" w:eastAsia="Lucida Sans Unicode" w:hAnsi="Times New Roman" w:cs="Tahoma"/>
          <w:kern w:val="1"/>
          <w:szCs w:val="24"/>
        </w:rPr>
      </w:pPr>
    </w:p>
    <w:p w14:paraId="4CC5D1AD" w14:textId="77777777" w:rsidR="007E5B9C" w:rsidRPr="007E5B9C" w:rsidRDefault="007E5B9C" w:rsidP="007E5B9C">
      <w:pPr>
        <w:spacing w:after="0" w:line="240" w:lineRule="auto"/>
        <w:ind w:firstLine="567"/>
        <w:rPr>
          <w:rFonts w:ascii="Times New Roman" w:eastAsia="Times New Roman" w:hAnsi="Times New Roman" w:cs="Times New Roman"/>
          <w:b/>
          <w:szCs w:val="24"/>
          <w:u w:val="single"/>
          <w:lang w:eastAsia="hu-HU"/>
        </w:rPr>
      </w:pPr>
      <w:r w:rsidRPr="007E5B9C">
        <w:rPr>
          <w:rFonts w:ascii="Times New Roman" w:eastAsia="Times New Roman" w:hAnsi="Times New Roman" w:cs="Times New Roman"/>
          <w:b/>
          <w:szCs w:val="24"/>
          <w:u w:val="single"/>
          <w:lang w:eastAsia="hu-HU"/>
        </w:rPr>
        <w:t>1. Kérelmező személyi adatai:</w:t>
      </w:r>
    </w:p>
    <w:p w14:paraId="5C09C405" w14:textId="77777777" w:rsidR="007E5B9C" w:rsidRPr="007E5B9C" w:rsidRDefault="007E5B9C" w:rsidP="007E5B9C">
      <w:pPr>
        <w:spacing w:after="0" w:line="240" w:lineRule="auto"/>
        <w:rPr>
          <w:rFonts w:ascii="Times New Roman" w:eastAsia="Times New Roman" w:hAnsi="Times New Roman" w:cs="Times New Roman"/>
          <w:szCs w:val="24"/>
          <w:lang w:eastAsia="hu-HU"/>
        </w:rPr>
      </w:pPr>
    </w:p>
    <w:p w14:paraId="7DB1DC6A"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Neve (leánykori név is): ……………………………………………………………………….</w:t>
      </w:r>
    </w:p>
    <w:p w14:paraId="2B61BE3A" w14:textId="77777777" w:rsidR="007E5B9C" w:rsidRPr="007E5B9C" w:rsidRDefault="007E5B9C" w:rsidP="007E5B9C">
      <w:pPr>
        <w:spacing w:after="0" w:line="240" w:lineRule="auto"/>
        <w:rPr>
          <w:rFonts w:ascii="Times New Roman" w:eastAsia="Times New Roman" w:hAnsi="Times New Roman" w:cs="Times New Roman"/>
          <w:szCs w:val="24"/>
          <w:lang w:eastAsia="hu-HU"/>
        </w:rPr>
      </w:pPr>
    </w:p>
    <w:p w14:paraId="5FCB8A50"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Születési helye: …………………………</w:t>
      </w:r>
      <w:proofErr w:type="gramStart"/>
      <w:r w:rsidRPr="007E5B9C">
        <w:rPr>
          <w:rFonts w:ascii="Times New Roman" w:eastAsia="Times New Roman" w:hAnsi="Times New Roman" w:cs="Times New Roman"/>
          <w:szCs w:val="24"/>
          <w:lang w:eastAsia="hu-HU"/>
        </w:rPr>
        <w:t>…….</w:t>
      </w:r>
      <w:proofErr w:type="gramEnd"/>
      <w:r w:rsidRPr="007E5B9C">
        <w:rPr>
          <w:rFonts w:ascii="Times New Roman" w:eastAsia="Times New Roman" w:hAnsi="Times New Roman" w:cs="Times New Roman"/>
          <w:szCs w:val="24"/>
          <w:lang w:eastAsia="hu-HU"/>
        </w:rPr>
        <w:t>. 19</w:t>
      </w:r>
      <w:proofErr w:type="gramStart"/>
      <w:r w:rsidRPr="007E5B9C">
        <w:rPr>
          <w:rFonts w:ascii="Times New Roman" w:eastAsia="Times New Roman" w:hAnsi="Times New Roman" w:cs="Times New Roman"/>
          <w:szCs w:val="24"/>
          <w:lang w:eastAsia="hu-HU"/>
        </w:rPr>
        <w:t>…….</w:t>
      </w:r>
      <w:proofErr w:type="gramEnd"/>
      <w:r w:rsidRPr="007E5B9C">
        <w:rPr>
          <w:rFonts w:ascii="Times New Roman" w:eastAsia="Times New Roman" w:hAnsi="Times New Roman" w:cs="Times New Roman"/>
          <w:szCs w:val="24"/>
          <w:lang w:eastAsia="hu-HU"/>
        </w:rPr>
        <w:t>.év……………</w:t>
      </w:r>
      <w:proofErr w:type="gramStart"/>
      <w:r w:rsidRPr="007E5B9C">
        <w:rPr>
          <w:rFonts w:ascii="Times New Roman" w:eastAsia="Times New Roman" w:hAnsi="Times New Roman" w:cs="Times New Roman"/>
          <w:szCs w:val="24"/>
          <w:lang w:eastAsia="hu-HU"/>
        </w:rPr>
        <w:t>…….</w:t>
      </w:r>
      <w:proofErr w:type="gramEnd"/>
      <w:r w:rsidRPr="007E5B9C">
        <w:rPr>
          <w:rFonts w:ascii="Times New Roman" w:eastAsia="Times New Roman" w:hAnsi="Times New Roman" w:cs="Times New Roman"/>
          <w:szCs w:val="24"/>
          <w:lang w:eastAsia="hu-HU"/>
        </w:rPr>
        <w:t>…hó</w:t>
      </w:r>
      <w:proofErr w:type="gramStart"/>
      <w:r w:rsidRPr="007E5B9C">
        <w:rPr>
          <w:rFonts w:ascii="Times New Roman" w:eastAsia="Times New Roman" w:hAnsi="Times New Roman" w:cs="Times New Roman"/>
          <w:szCs w:val="24"/>
          <w:lang w:eastAsia="hu-HU"/>
        </w:rPr>
        <w:t>…….</w:t>
      </w:r>
      <w:proofErr w:type="gramEnd"/>
      <w:r w:rsidRPr="007E5B9C">
        <w:rPr>
          <w:rFonts w:ascii="Times New Roman" w:eastAsia="Times New Roman" w:hAnsi="Times New Roman" w:cs="Times New Roman"/>
          <w:szCs w:val="24"/>
          <w:lang w:eastAsia="hu-HU"/>
        </w:rPr>
        <w:t>…nap</w:t>
      </w:r>
    </w:p>
    <w:p w14:paraId="1E8617B3" w14:textId="77777777" w:rsidR="007E5B9C" w:rsidRPr="007E5B9C" w:rsidRDefault="007E5B9C" w:rsidP="007E5B9C">
      <w:pPr>
        <w:spacing w:after="0" w:line="240" w:lineRule="auto"/>
        <w:rPr>
          <w:rFonts w:ascii="Times New Roman" w:eastAsia="Times New Roman" w:hAnsi="Times New Roman" w:cs="Times New Roman"/>
          <w:szCs w:val="24"/>
          <w:lang w:eastAsia="hu-HU"/>
        </w:rPr>
      </w:pPr>
    </w:p>
    <w:p w14:paraId="1947F271"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 xml:space="preserve">Anyja </w:t>
      </w:r>
      <w:proofErr w:type="gramStart"/>
      <w:r w:rsidRPr="007E5B9C">
        <w:rPr>
          <w:rFonts w:ascii="Times New Roman" w:eastAsia="Times New Roman" w:hAnsi="Times New Roman" w:cs="Times New Roman"/>
          <w:szCs w:val="24"/>
          <w:lang w:eastAsia="hu-HU"/>
        </w:rPr>
        <w:t>neve:  …</w:t>
      </w:r>
      <w:proofErr w:type="gramEnd"/>
      <w:r w:rsidRPr="007E5B9C">
        <w:rPr>
          <w:rFonts w:ascii="Times New Roman" w:eastAsia="Times New Roman" w:hAnsi="Times New Roman" w:cs="Times New Roman"/>
          <w:szCs w:val="24"/>
          <w:lang w:eastAsia="hu-HU"/>
        </w:rPr>
        <w:t>………………………………………………………………………………….</w:t>
      </w:r>
    </w:p>
    <w:p w14:paraId="782C864E" w14:textId="77777777" w:rsidR="007E5B9C" w:rsidRPr="007E5B9C" w:rsidRDefault="007E5B9C" w:rsidP="007E5B9C">
      <w:pPr>
        <w:spacing w:after="0" w:line="240" w:lineRule="auto"/>
        <w:rPr>
          <w:rFonts w:ascii="Times New Roman" w:eastAsia="Times New Roman" w:hAnsi="Times New Roman" w:cs="Times New Roman"/>
          <w:szCs w:val="24"/>
          <w:lang w:eastAsia="hu-HU"/>
        </w:rPr>
      </w:pPr>
    </w:p>
    <w:p w14:paraId="5F295373"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Állandó bejelentett lakóhelye: ………………………………………………………………….</w:t>
      </w:r>
    </w:p>
    <w:p w14:paraId="4F733905" w14:textId="77777777" w:rsidR="007E5B9C" w:rsidRPr="007E5B9C" w:rsidRDefault="007E5B9C" w:rsidP="007E5B9C">
      <w:pPr>
        <w:spacing w:after="0" w:line="240" w:lineRule="auto"/>
        <w:rPr>
          <w:rFonts w:ascii="Times New Roman" w:eastAsia="Times New Roman" w:hAnsi="Times New Roman" w:cs="Times New Roman"/>
          <w:szCs w:val="24"/>
          <w:lang w:eastAsia="hu-HU"/>
        </w:rPr>
      </w:pPr>
    </w:p>
    <w:p w14:paraId="125F5148"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Társadalombiztosítási Azonosító Jele (TAJ száma</w:t>
      </w:r>
      <w:proofErr w:type="gramStart"/>
      <w:r w:rsidRPr="007E5B9C">
        <w:rPr>
          <w:rFonts w:ascii="Times New Roman" w:eastAsia="Times New Roman" w:hAnsi="Times New Roman" w:cs="Times New Roman"/>
          <w:szCs w:val="24"/>
          <w:lang w:eastAsia="hu-HU"/>
        </w:rPr>
        <w:t>): .…</w:t>
      </w:r>
      <w:proofErr w:type="gramEnd"/>
      <w:r w:rsidRPr="007E5B9C">
        <w:rPr>
          <w:rFonts w:ascii="Times New Roman" w:eastAsia="Times New Roman" w:hAnsi="Times New Roman" w:cs="Times New Roman"/>
          <w:szCs w:val="24"/>
          <w:lang w:eastAsia="hu-HU"/>
        </w:rPr>
        <w:t>……………………………………….</w:t>
      </w:r>
    </w:p>
    <w:p w14:paraId="6DBDF02D" w14:textId="77777777" w:rsidR="007E5B9C" w:rsidRPr="007E5B9C" w:rsidRDefault="007E5B9C" w:rsidP="007E5B9C">
      <w:pPr>
        <w:spacing w:after="0" w:line="240" w:lineRule="auto"/>
        <w:ind w:left="1260" w:hanging="1260"/>
        <w:rPr>
          <w:rFonts w:ascii="Times New Roman" w:eastAsia="Times New Roman" w:hAnsi="Times New Roman" w:cs="Times New Roman"/>
          <w:szCs w:val="24"/>
          <w:lang w:eastAsia="hu-HU"/>
        </w:rPr>
      </w:pPr>
    </w:p>
    <w:p w14:paraId="2AB3D0F4"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Elhunyttal milyen rokoni kapcsolatban van? …………………………………………………...</w:t>
      </w:r>
    </w:p>
    <w:p w14:paraId="4F63FBFA" w14:textId="77777777" w:rsidR="007E5B9C" w:rsidRPr="007E5B9C" w:rsidRDefault="007E5B9C" w:rsidP="007E5B9C">
      <w:pPr>
        <w:spacing w:after="0" w:line="240" w:lineRule="auto"/>
        <w:rPr>
          <w:rFonts w:ascii="Times New Roman" w:eastAsia="Times New Roman" w:hAnsi="Times New Roman" w:cs="Times New Roman"/>
          <w:szCs w:val="24"/>
          <w:lang w:eastAsia="hu-HU"/>
        </w:rPr>
      </w:pPr>
    </w:p>
    <w:p w14:paraId="49C68FC5" w14:textId="77777777" w:rsidR="007E5B9C" w:rsidRPr="007E5B9C" w:rsidRDefault="007E5B9C" w:rsidP="007E5B9C">
      <w:pPr>
        <w:spacing w:after="0" w:line="240" w:lineRule="auto"/>
        <w:ind w:firstLine="567"/>
        <w:rPr>
          <w:rFonts w:ascii="Times New Roman" w:eastAsia="Times New Roman" w:hAnsi="Times New Roman" w:cs="Times New Roman"/>
          <w:b/>
          <w:szCs w:val="24"/>
          <w:u w:val="single"/>
          <w:lang w:eastAsia="hu-HU"/>
        </w:rPr>
      </w:pPr>
      <w:r w:rsidRPr="007E5B9C">
        <w:rPr>
          <w:rFonts w:ascii="Times New Roman" w:eastAsia="Times New Roman" w:hAnsi="Times New Roman" w:cs="Times New Roman"/>
          <w:b/>
          <w:szCs w:val="24"/>
          <w:u w:val="single"/>
          <w:lang w:eastAsia="hu-HU"/>
        </w:rPr>
        <w:t>2. Elhunyt adatai:</w:t>
      </w:r>
    </w:p>
    <w:p w14:paraId="61864C42" w14:textId="77777777" w:rsidR="007E5B9C" w:rsidRPr="007E5B9C" w:rsidRDefault="007E5B9C" w:rsidP="007E5B9C">
      <w:pPr>
        <w:spacing w:after="0" w:line="240" w:lineRule="auto"/>
        <w:rPr>
          <w:rFonts w:ascii="Times New Roman" w:eastAsia="Times New Roman" w:hAnsi="Times New Roman" w:cs="Times New Roman"/>
          <w:szCs w:val="24"/>
          <w:lang w:eastAsia="hu-HU"/>
        </w:rPr>
      </w:pPr>
    </w:p>
    <w:p w14:paraId="78287C0E"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Neve: ……………………………………………………………………………………………</w:t>
      </w:r>
    </w:p>
    <w:p w14:paraId="442C1D7F" w14:textId="77777777" w:rsidR="007E5B9C" w:rsidRPr="007E5B9C" w:rsidRDefault="007E5B9C" w:rsidP="007E5B9C">
      <w:pPr>
        <w:spacing w:after="0" w:line="240" w:lineRule="auto"/>
        <w:rPr>
          <w:rFonts w:ascii="Times New Roman" w:eastAsia="Times New Roman" w:hAnsi="Times New Roman" w:cs="Times New Roman"/>
          <w:szCs w:val="24"/>
          <w:lang w:eastAsia="hu-HU"/>
        </w:rPr>
      </w:pPr>
    </w:p>
    <w:p w14:paraId="6B746714"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 xml:space="preserve">Születési helye, </w:t>
      </w:r>
      <w:proofErr w:type="gramStart"/>
      <w:r w:rsidRPr="007E5B9C">
        <w:rPr>
          <w:rFonts w:ascii="Times New Roman" w:eastAsia="Times New Roman" w:hAnsi="Times New Roman" w:cs="Times New Roman"/>
          <w:szCs w:val="24"/>
          <w:lang w:eastAsia="hu-HU"/>
        </w:rPr>
        <w:t>ideje:…</w:t>
      </w:r>
      <w:proofErr w:type="gramEnd"/>
      <w:r w:rsidRPr="007E5B9C">
        <w:rPr>
          <w:rFonts w:ascii="Times New Roman" w:eastAsia="Times New Roman" w:hAnsi="Times New Roman" w:cs="Times New Roman"/>
          <w:szCs w:val="24"/>
          <w:lang w:eastAsia="hu-HU"/>
        </w:rPr>
        <w:t>……………………… …………év……………</w:t>
      </w:r>
      <w:proofErr w:type="gramStart"/>
      <w:r w:rsidRPr="007E5B9C">
        <w:rPr>
          <w:rFonts w:ascii="Times New Roman" w:eastAsia="Times New Roman" w:hAnsi="Times New Roman" w:cs="Times New Roman"/>
          <w:szCs w:val="24"/>
          <w:lang w:eastAsia="hu-HU"/>
        </w:rPr>
        <w:t>…….</w:t>
      </w:r>
      <w:proofErr w:type="gramEnd"/>
      <w:r w:rsidRPr="007E5B9C">
        <w:rPr>
          <w:rFonts w:ascii="Times New Roman" w:eastAsia="Times New Roman" w:hAnsi="Times New Roman" w:cs="Times New Roman"/>
          <w:szCs w:val="24"/>
          <w:lang w:eastAsia="hu-HU"/>
        </w:rPr>
        <w:t>.…hó</w:t>
      </w:r>
      <w:proofErr w:type="gramStart"/>
      <w:r w:rsidRPr="007E5B9C">
        <w:rPr>
          <w:rFonts w:ascii="Times New Roman" w:eastAsia="Times New Roman" w:hAnsi="Times New Roman" w:cs="Times New Roman"/>
          <w:szCs w:val="24"/>
          <w:lang w:eastAsia="hu-HU"/>
        </w:rPr>
        <w:t>…….</w:t>
      </w:r>
      <w:proofErr w:type="gramEnd"/>
      <w:r w:rsidRPr="007E5B9C">
        <w:rPr>
          <w:rFonts w:ascii="Times New Roman" w:eastAsia="Times New Roman" w:hAnsi="Times New Roman" w:cs="Times New Roman"/>
          <w:szCs w:val="24"/>
          <w:lang w:eastAsia="hu-HU"/>
        </w:rPr>
        <w:t>nap</w:t>
      </w:r>
    </w:p>
    <w:p w14:paraId="6BA35137" w14:textId="77777777" w:rsidR="007E5B9C" w:rsidRPr="007E5B9C" w:rsidRDefault="007E5B9C" w:rsidP="007E5B9C">
      <w:pPr>
        <w:spacing w:after="0" w:line="240" w:lineRule="auto"/>
        <w:rPr>
          <w:rFonts w:ascii="Times New Roman" w:eastAsia="Times New Roman" w:hAnsi="Times New Roman" w:cs="Times New Roman"/>
          <w:szCs w:val="24"/>
          <w:lang w:eastAsia="hu-HU"/>
        </w:rPr>
      </w:pPr>
    </w:p>
    <w:p w14:paraId="736F9AFF"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 xml:space="preserve">Halotti anyakönyvi kivonat </w:t>
      </w:r>
      <w:proofErr w:type="gramStart"/>
      <w:r w:rsidRPr="007E5B9C">
        <w:rPr>
          <w:rFonts w:ascii="Times New Roman" w:eastAsia="Times New Roman" w:hAnsi="Times New Roman" w:cs="Times New Roman"/>
          <w:szCs w:val="24"/>
          <w:lang w:eastAsia="hu-HU"/>
        </w:rPr>
        <w:t>száma:…</w:t>
      </w:r>
      <w:proofErr w:type="gramEnd"/>
      <w:r w:rsidRPr="007E5B9C">
        <w:rPr>
          <w:rFonts w:ascii="Times New Roman" w:eastAsia="Times New Roman" w:hAnsi="Times New Roman" w:cs="Times New Roman"/>
          <w:szCs w:val="24"/>
          <w:lang w:eastAsia="hu-HU"/>
        </w:rPr>
        <w:t>……………………………………………………</w:t>
      </w:r>
      <w:proofErr w:type="gramStart"/>
      <w:r w:rsidRPr="007E5B9C">
        <w:rPr>
          <w:rFonts w:ascii="Times New Roman" w:eastAsia="Times New Roman" w:hAnsi="Times New Roman" w:cs="Times New Roman"/>
          <w:szCs w:val="24"/>
          <w:lang w:eastAsia="hu-HU"/>
        </w:rPr>
        <w:t>…….</w:t>
      </w:r>
      <w:proofErr w:type="gramEnd"/>
      <w:r w:rsidRPr="007E5B9C">
        <w:rPr>
          <w:rFonts w:ascii="Times New Roman" w:eastAsia="Times New Roman" w:hAnsi="Times New Roman" w:cs="Times New Roman"/>
          <w:szCs w:val="24"/>
          <w:lang w:eastAsia="hu-HU"/>
        </w:rPr>
        <w:t>.</w:t>
      </w:r>
    </w:p>
    <w:p w14:paraId="1B9A17C2" w14:textId="77777777" w:rsidR="007E5B9C" w:rsidRPr="007E5B9C" w:rsidRDefault="007E5B9C" w:rsidP="007E5B9C">
      <w:pPr>
        <w:spacing w:after="0" w:line="240" w:lineRule="auto"/>
        <w:rPr>
          <w:rFonts w:ascii="Times New Roman" w:eastAsia="Times New Roman" w:hAnsi="Times New Roman" w:cs="Times New Roman"/>
          <w:szCs w:val="24"/>
          <w:lang w:eastAsia="hu-HU"/>
        </w:rPr>
      </w:pPr>
    </w:p>
    <w:p w14:paraId="018E2F58" w14:textId="77777777" w:rsidR="007E5B9C" w:rsidRPr="007E5B9C" w:rsidRDefault="007E5B9C" w:rsidP="007E5B9C">
      <w:pPr>
        <w:spacing w:after="0" w:line="240" w:lineRule="auto"/>
        <w:ind w:firstLine="567"/>
        <w:rPr>
          <w:rFonts w:ascii="Times New Roman" w:eastAsia="Times New Roman" w:hAnsi="Times New Roman" w:cs="Times New Roman"/>
          <w:b/>
          <w:szCs w:val="24"/>
          <w:u w:val="single"/>
          <w:lang w:eastAsia="hu-HU"/>
        </w:rPr>
      </w:pPr>
      <w:r w:rsidRPr="007E5B9C">
        <w:rPr>
          <w:rFonts w:ascii="Times New Roman" w:eastAsia="Times New Roman" w:hAnsi="Times New Roman" w:cs="Times New Roman"/>
          <w:b/>
          <w:szCs w:val="24"/>
          <w:u w:val="single"/>
          <w:lang w:eastAsia="hu-HU"/>
        </w:rPr>
        <w:t>3. Közös háztartásban élők neve:</w:t>
      </w:r>
      <w:r w:rsidRPr="007E5B9C">
        <w:rPr>
          <w:rFonts w:ascii="Times New Roman" w:eastAsia="Times New Roman" w:hAnsi="Times New Roman" w:cs="Times New Roman"/>
          <w:b/>
          <w:szCs w:val="24"/>
          <w:lang w:eastAsia="hu-HU"/>
        </w:rPr>
        <w:tab/>
      </w:r>
      <w:r w:rsidRPr="007E5B9C">
        <w:rPr>
          <w:rFonts w:ascii="Times New Roman" w:eastAsia="Times New Roman" w:hAnsi="Times New Roman" w:cs="Times New Roman"/>
          <w:b/>
          <w:szCs w:val="24"/>
          <w:lang w:eastAsia="hu-HU"/>
        </w:rPr>
        <w:tab/>
      </w:r>
      <w:r w:rsidRPr="007E5B9C">
        <w:rPr>
          <w:rFonts w:ascii="Times New Roman" w:eastAsia="Times New Roman" w:hAnsi="Times New Roman" w:cs="Times New Roman"/>
          <w:b/>
          <w:szCs w:val="24"/>
          <w:lang w:eastAsia="hu-HU"/>
        </w:rPr>
        <w:tab/>
      </w:r>
      <w:r w:rsidRPr="007E5B9C">
        <w:rPr>
          <w:rFonts w:ascii="Times New Roman" w:eastAsia="Times New Roman" w:hAnsi="Times New Roman" w:cs="Times New Roman"/>
          <w:b/>
          <w:szCs w:val="24"/>
          <w:lang w:eastAsia="hu-HU"/>
        </w:rPr>
        <w:tab/>
      </w:r>
      <w:r w:rsidRPr="007E5B9C">
        <w:rPr>
          <w:rFonts w:ascii="Times New Roman" w:eastAsia="Times New Roman" w:hAnsi="Times New Roman" w:cs="Times New Roman"/>
          <w:b/>
          <w:szCs w:val="24"/>
          <w:u w:val="single"/>
          <w:lang w:eastAsia="hu-HU"/>
        </w:rPr>
        <w:t>Jövedelme:</w:t>
      </w:r>
    </w:p>
    <w:p w14:paraId="46BAE97B" w14:textId="77777777" w:rsidR="007E5B9C" w:rsidRPr="007E5B9C" w:rsidRDefault="007E5B9C" w:rsidP="007E5B9C">
      <w:pPr>
        <w:spacing w:after="0" w:line="240" w:lineRule="auto"/>
        <w:rPr>
          <w:rFonts w:ascii="Times New Roman" w:eastAsia="Times New Roman" w:hAnsi="Times New Roman" w:cs="Times New Roman"/>
          <w:szCs w:val="24"/>
          <w:lang w:eastAsia="hu-HU"/>
        </w:rPr>
      </w:pPr>
    </w:p>
    <w:p w14:paraId="0B9BFB77"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w:t>
      </w:r>
    </w:p>
    <w:p w14:paraId="7A0AB2C2" w14:textId="77777777" w:rsidR="007E5B9C" w:rsidRPr="007E5B9C" w:rsidRDefault="007E5B9C" w:rsidP="007E5B9C">
      <w:pPr>
        <w:spacing w:after="0" w:line="240" w:lineRule="auto"/>
        <w:rPr>
          <w:rFonts w:ascii="Times New Roman" w:eastAsia="Times New Roman" w:hAnsi="Times New Roman" w:cs="Times New Roman"/>
          <w:szCs w:val="24"/>
          <w:lang w:eastAsia="hu-HU"/>
        </w:rPr>
      </w:pPr>
    </w:p>
    <w:p w14:paraId="0778B4F7"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w:t>
      </w:r>
    </w:p>
    <w:p w14:paraId="3CC31E34" w14:textId="77777777" w:rsidR="007E5B9C" w:rsidRPr="007E5B9C" w:rsidRDefault="007E5B9C" w:rsidP="007E5B9C">
      <w:pPr>
        <w:spacing w:after="0" w:line="240" w:lineRule="auto"/>
        <w:rPr>
          <w:rFonts w:ascii="Times New Roman" w:eastAsia="Times New Roman" w:hAnsi="Times New Roman" w:cs="Times New Roman"/>
          <w:szCs w:val="24"/>
          <w:lang w:eastAsia="hu-HU"/>
        </w:rPr>
      </w:pPr>
    </w:p>
    <w:p w14:paraId="246A8CC1"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w:t>
      </w:r>
    </w:p>
    <w:p w14:paraId="26A6961E" w14:textId="77777777" w:rsidR="007E5B9C" w:rsidRPr="007E5B9C" w:rsidRDefault="007E5B9C" w:rsidP="007E5B9C">
      <w:pPr>
        <w:spacing w:after="0" w:line="240" w:lineRule="auto"/>
        <w:rPr>
          <w:rFonts w:ascii="Times New Roman" w:eastAsia="Times New Roman" w:hAnsi="Times New Roman" w:cs="Times New Roman"/>
          <w:szCs w:val="24"/>
          <w:lang w:eastAsia="hu-HU"/>
        </w:rPr>
      </w:pPr>
    </w:p>
    <w:p w14:paraId="5FD9B3BF" w14:textId="77777777" w:rsidR="007E5B9C" w:rsidRPr="007E5B9C" w:rsidRDefault="007E5B9C" w:rsidP="007E5B9C">
      <w:pPr>
        <w:spacing w:after="0" w:line="240" w:lineRule="auto"/>
        <w:ind w:firstLine="567"/>
        <w:rPr>
          <w:rFonts w:ascii="Times New Roman" w:eastAsia="Times New Roman" w:hAnsi="Times New Roman" w:cs="Times New Roman"/>
          <w:b/>
          <w:szCs w:val="24"/>
          <w:u w:val="single"/>
          <w:lang w:eastAsia="hu-HU"/>
        </w:rPr>
      </w:pPr>
      <w:r w:rsidRPr="007E5B9C">
        <w:rPr>
          <w:rFonts w:ascii="Times New Roman" w:eastAsia="Times New Roman" w:hAnsi="Times New Roman" w:cs="Times New Roman"/>
          <w:b/>
          <w:szCs w:val="24"/>
          <w:u w:val="single"/>
          <w:lang w:eastAsia="hu-HU"/>
        </w:rPr>
        <w:t>4. Nyilatkozatok</w:t>
      </w:r>
    </w:p>
    <w:p w14:paraId="3DD17EBA" w14:textId="77777777" w:rsidR="007E5B9C" w:rsidRPr="007E5B9C" w:rsidRDefault="007E5B9C" w:rsidP="007E5B9C">
      <w:pPr>
        <w:spacing w:after="0" w:line="240" w:lineRule="auto"/>
        <w:rPr>
          <w:rFonts w:ascii="Times New Roman" w:eastAsia="Times New Roman" w:hAnsi="Times New Roman" w:cs="Times New Roman"/>
          <w:szCs w:val="24"/>
          <w:lang w:eastAsia="hu-HU"/>
        </w:rPr>
      </w:pPr>
    </w:p>
    <w:p w14:paraId="28F78555"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Büntetőjogi felelősségem tudatában kijelentem, hogy a fentiek a valóságnak megfelelnek.</w:t>
      </w:r>
    </w:p>
    <w:p w14:paraId="3AC2C69A"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Tudomásul veszem, hogy a kérelmemre indult eljárás lefolytatásához szükséges személyes adataimat a hatóság az információs önrendelkezési jogról és az információszabadságról szóló 2011. évi CXII. törvény alapján kezeli.</w:t>
      </w:r>
    </w:p>
    <w:p w14:paraId="5D49C8AD" w14:textId="77777777" w:rsidR="007E5B9C" w:rsidRPr="007E5B9C" w:rsidRDefault="007E5B9C" w:rsidP="007E5B9C">
      <w:pPr>
        <w:spacing w:after="0" w:line="240" w:lineRule="auto"/>
        <w:rPr>
          <w:rFonts w:ascii="Times New Roman" w:eastAsia="Times New Roman" w:hAnsi="Times New Roman" w:cs="Times New Roman"/>
          <w:szCs w:val="24"/>
          <w:lang w:eastAsia="hu-HU"/>
        </w:rPr>
      </w:pPr>
    </w:p>
    <w:p w14:paraId="72A480AB"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Szigethalom, 201…………………………………………….</w:t>
      </w:r>
    </w:p>
    <w:p w14:paraId="2BE90893" w14:textId="77777777" w:rsidR="007E5B9C" w:rsidRPr="007E5B9C" w:rsidRDefault="007E5B9C" w:rsidP="007E5B9C">
      <w:pPr>
        <w:spacing w:after="0" w:line="240" w:lineRule="auto"/>
        <w:rPr>
          <w:rFonts w:ascii="Times New Roman" w:eastAsia="Times New Roman" w:hAnsi="Times New Roman" w:cs="Times New Roman"/>
          <w:szCs w:val="24"/>
          <w:lang w:eastAsia="hu-HU"/>
        </w:rPr>
      </w:pPr>
    </w:p>
    <w:p w14:paraId="25FAAAF9"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t>…………………………….</w:t>
      </w:r>
    </w:p>
    <w:p w14:paraId="1C7DD572"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t xml:space="preserve">      kérelmező aláírása</w:t>
      </w:r>
    </w:p>
    <w:p w14:paraId="227238BA" w14:textId="77777777" w:rsidR="007E5B9C" w:rsidRPr="007E5B9C" w:rsidRDefault="007E5B9C" w:rsidP="007E5B9C">
      <w:pPr>
        <w:spacing w:after="0" w:line="240" w:lineRule="auto"/>
        <w:ind w:left="1260" w:hanging="1260"/>
        <w:rPr>
          <w:rFonts w:ascii="Times New Roman" w:eastAsia="Times New Roman" w:hAnsi="Times New Roman" w:cs="Times New Roman"/>
          <w:b/>
          <w:szCs w:val="24"/>
          <w:lang w:eastAsia="hu-HU"/>
        </w:rPr>
      </w:pPr>
      <w:r w:rsidRPr="007E5B9C">
        <w:rPr>
          <w:rFonts w:ascii="Times New Roman" w:eastAsia="Times New Roman" w:hAnsi="Times New Roman" w:cs="Times New Roman"/>
          <w:b/>
          <w:szCs w:val="24"/>
          <w:u w:val="single"/>
          <w:lang w:eastAsia="hu-HU"/>
        </w:rPr>
        <w:t>Csatolandó</w:t>
      </w:r>
      <w:r w:rsidRPr="007E5B9C">
        <w:rPr>
          <w:rFonts w:ascii="Times New Roman" w:eastAsia="Times New Roman" w:hAnsi="Times New Roman" w:cs="Times New Roman"/>
          <w:b/>
          <w:szCs w:val="24"/>
          <w:lang w:eastAsia="hu-HU"/>
        </w:rPr>
        <w:t xml:space="preserve">: </w:t>
      </w:r>
    </w:p>
    <w:p w14:paraId="12F707E6"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lastRenderedPageBreak/>
        <w:t>- a kérelmező, vagy vele azonos lakcímen élő közeli hozzátartozó nevére kiállított eredeti temetési számla</w:t>
      </w:r>
    </w:p>
    <w:p w14:paraId="29F6AB3E"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 egy háztartásban élők jövedelem igazolása</w:t>
      </w:r>
    </w:p>
    <w:p w14:paraId="77143533"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 halotti anyakönyvi kivonat másolata (amennyiben a támogatást nem az elhalálozás helye szerinti önkormányzatnál igényli)</w:t>
      </w:r>
    </w:p>
    <w:p w14:paraId="5D49D0E6" w14:textId="77777777" w:rsidR="007E5B9C" w:rsidRPr="007E5B9C" w:rsidRDefault="007E5B9C" w:rsidP="007E5B9C">
      <w:pPr>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br w:type="page"/>
      </w:r>
    </w:p>
    <w:p w14:paraId="73DFECA1" w14:textId="77777777" w:rsidR="007E5B9C" w:rsidRPr="007E5B9C" w:rsidRDefault="00D17FBB" w:rsidP="007E5B9C">
      <w:pPr>
        <w:spacing w:after="0" w:line="240" w:lineRule="auto"/>
        <w:ind w:left="360"/>
        <w:jc w:val="right"/>
        <w:rPr>
          <w:rFonts w:ascii="Times New Roman" w:eastAsia="Times New Roman" w:hAnsi="Times New Roman" w:cs="Times New Roman"/>
          <w:b/>
          <w:sz w:val="24"/>
          <w:szCs w:val="24"/>
          <w:lang w:eastAsia="hu-HU"/>
        </w:rPr>
      </w:pPr>
      <w:r>
        <w:rPr>
          <w:rStyle w:val="Lbjegyzet-hivatkozs"/>
          <w:rFonts w:ascii="Times New Roman" w:eastAsia="Times New Roman" w:hAnsi="Times New Roman" w:cs="Times New Roman"/>
          <w:b/>
          <w:sz w:val="24"/>
          <w:szCs w:val="24"/>
          <w:lang w:eastAsia="hu-HU"/>
        </w:rPr>
        <w:lastRenderedPageBreak/>
        <w:footnoteReference w:id="39"/>
      </w:r>
      <w:r w:rsidR="007E5B9C" w:rsidRPr="007E5B9C">
        <w:rPr>
          <w:rFonts w:ascii="Times New Roman" w:eastAsia="Times New Roman" w:hAnsi="Times New Roman" w:cs="Times New Roman"/>
          <w:b/>
          <w:sz w:val="24"/>
          <w:szCs w:val="24"/>
          <w:lang w:eastAsia="hu-HU"/>
        </w:rPr>
        <w:t xml:space="preserve">4. melléklet a </w:t>
      </w:r>
      <w:r w:rsidR="00C40075">
        <w:rPr>
          <w:rFonts w:ascii="Times New Roman" w:eastAsia="Times New Roman" w:hAnsi="Times New Roman" w:cs="Times New Roman"/>
          <w:b/>
          <w:sz w:val="24"/>
          <w:szCs w:val="24"/>
          <w:lang w:eastAsia="hu-HU"/>
        </w:rPr>
        <w:t>6</w:t>
      </w:r>
      <w:r w:rsidR="007E5B9C" w:rsidRPr="007E5B9C">
        <w:rPr>
          <w:rFonts w:ascii="Times New Roman" w:eastAsia="Times New Roman" w:hAnsi="Times New Roman" w:cs="Times New Roman"/>
          <w:b/>
          <w:sz w:val="24"/>
          <w:szCs w:val="24"/>
          <w:lang w:eastAsia="hu-HU"/>
        </w:rPr>
        <w:t>/2023. (I</w:t>
      </w:r>
      <w:r w:rsidR="00C40075">
        <w:rPr>
          <w:rFonts w:ascii="Times New Roman" w:eastAsia="Times New Roman" w:hAnsi="Times New Roman" w:cs="Times New Roman"/>
          <w:b/>
          <w:sz w:val="24"/>
          <w:szCs w:val="24"/>
          <w:lang w:eastAsia="hu-HU"/>
        </w:rPr>
        <w:t>I</w:t>
      </w:r>
      <w:r w:rsidR="007E5B9C" w:rsidRPr="007E5B9C">
        <w:rPr>
          <w:rFonts w:ascii="Times New Roman" w:eastAsia="Times New Roman" w:hAnsi="Times New Roman" w:cs="Times New Roman"/>
          <w:b/>
          <w:sz w:val="24"/>
          <w:szCs w:val="24"/>
          <w:lang w:eastAsia="hu-HU"/>
        </w:rPr>
        <w:t>I.</w:t>
      </w:r>
      <w:r w:rsidR="00C40075">
        <w:rPr>
          <w:rFonts w:ascii="Times New Roman" w:eastAsia="Times New Roman" w:hAnsi="Times New Roman" w:cs="Times New Roman"/>
          <w:b/>
          <w:sz w:val="24"/>
          <w:szCs w:val="24"/>
          <w:lang w:eastAsia="hu-HU"/>
        </w:rPr>
        <w:t>01</w:t>
      </w:r>
      <w:r w:rsidR="007E5B9C" w:rsidRPr="007E5B9C">
        <w:rPr>
          <w:rFonts w:ascii="Times New Roman" w:eastAsia="Times New Roman" w:hAnsi="Times New Roman" w:cs="Times New Roman"/>
          <w:b/>
          <w:sz w:val="24"/>
          <w:szCs w:val="24"/>
          <w:lang w:eastAsia="hu-HU"/>
        </w:rPr>
        <w:t>.) önkormányzati rendelethez</w:t>
      </w:r>
    </w:p>
    <w:p w14:paraId="7085DDF6" w14:textId="77777777" w:rsidR="007E5B9C" w:rsidRPr="007E5B9C" w:rsidRDefault="007E5B9C" w:rsidP="007E5B9C">
      <w:pPr>
        <w:spacing w:after="0" w:line="240" w:lineRule="auto"/>
        <w:jc w:val="right"/>
        <w:rPr>
          <w:rFonts w:ascii="Times New Roman" w:eastAsia="Times New Roman" w:hAnsi="Times New Roman" w:cs="Times New Roman"/>
          <w:b/>
          <w:sz w:val="24"/>
          <w:szCs w:val="24"/>
          <w:lang w:eastAsia="hu-HU"/>
        </w:rPr>
      </w:pPr>
    </w:p>
    <w:p w14:paraId="5AA121C6" w14:textId="77777777" w:rsidR="007E5B9C" w:rsidRPr="007E5B9C" w:rsidRDefault="007E5B9C" w:rsidP="007E5B9C">
      <w:pPr>
        <w:tabs>
          <w:tab w:val="right" w:pos="8789"/>
        </w:tabs>
        <w:spacing w:after="0" w:line="240" w:lineRule="auto"/>
        <w:rPr>
          <w:rFonts w:ascii="Times New Roman" w:eastAsia="Times New Roman" w:hAnsi="Times New Roman" w:cs="Times New Roman"/>
          <w:sz w:val="20"/>
          <w:szCs w:val="24"/>
          <w:lang w:eastAsia="hu-HU"/>
        </w:rPr>
      </w:pPr>
    </w:p>
    <w:p w14:paraId="7299890F" w14:textId="77777777" w:rsidR="007E5B9C" w:rsidRPr="007E5B9C" w:rsidRDefault="007E5B9C" w:rsidP="007E5B9C">
      <w:pPr>
        <w:spacing w:after="0" w:line="240" w:lineRule="auto"/>
        <w:rPr>
          <w:rFonts w:ascii="Times New Roman" w:eastAsia="Times New Roman" w:hAnsi="Times New Roman" w:cs="Times New Roman"/>
          <w:b/>
          <w:sz w:val="24"/>
          <w:szCs w:val="24"/>
          <w:lang w:eastAsia="hu-HU"/>
        </w:rPr>
      </w:pPr>
    </w:p>
    <w:p w14:paraId="072C0661" w14:textId="77777777" w:rsidR="007E5B9C" w:rsidRPr="007E5B9C" w:rsidRDefault="007E5B9C" w:rsidP="007E5B9C">
      <w:pPr>
        <w:spacing w:after="0" w:line="240" w:lineRule="auto"/>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br w:type="page"/>
      </w:r>
    </w:p>
    <w:p w14:paraId="3EFD6984" w14:textId="77777777" w:rsidR="007E5B9C" w:rsidRPr="007E5B9C" w:rsidRDefault="007E5B9C" w:rsidP="007E5B9C">
      <w:pPr>
        <w:spacing w:after="0" w:line="240" w:lineRule="auto"/>
        <w:jc w:val="right"/>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lastRenderedPageBreak/>
        <w:t xml:space="preserve">5. melléklet a </w:t>
      </w:r>
      <w:r w:rsidR="00C40075">
        <w:rPr>
          <w:rFonts w:ascii="Times New Roman" w:eastAsia="Times New Roman" w:hAnsi="Times New Roman" w:cs="Times New Roman"/>
          <w:b/>
          <w:sz w:val="24"/>
          <w:szCs w:val="24"/>
          <w:lang w:eastAsia="hu-HU"/>
        </w:rPr>
        <w:t>6/</w:t>
      </w:r>
      <w:r w:rsidRPr="007E5B9C">
        <w:rPr>
          <w:rFonts w:ascii="Times New Roman" w:eastAsia="Times New Roman" w:hAnsi="Times New Roman" w:cs="Times New Roman"/>
          <w:b/>
          <w:sz w:val="24"/>
          <w:szCs w:val="24"/>
          <w:lang w:eastAsia="hu-HU"/>
        </w:rPr>
        <w:t>2023. (I</w:t>
      </w:r>
      <w:r w:rsidR="00C40075">
        <w:rPr>
          <w:rFonts w:ascii="Times New Roman" w:eastAsia="Times New Roman" w:hAnsi="Times New Roman" w:cs="Times New Roman"/>
          <w:b/>
          <w:sz w:val="24"/>
          <w:szCs w:val="24"/>
          <w:lang w:eastAsia="hu-HU"/>
        </w:rPr>
        <w:t>I</w:t>
      </w:r>
      <w:r w:rsidRPr="007E5B9C">
        <w:rPr>
          <w:rFonts w:ascii="Times New Roman" w:eastAsia="Times New Roman" w:hAnsi="Times New Roman" w:cs="Times New Roman"/>
          <w:b/>
          <w:sz w:val="24"/>
          <w:szCs w:val="24"/>
          <w:lang w:eastAsia="hu-HU"/>
        </w:rPr>
        <w:t>I.</w:t>
      </w:r>
      <w:r w:rsidR="00C40075">
        <w:rPr>
          <w:rFonts w:ascii="Times New Roman" w:eastAsia="Times New Roman" w:hAnsi="Times New Roman" w:cs="Times New Roman"/>
          <w:b/>
          <w:sz w:val="24"/>
          <w:szCs w:val="24"/>
          <w:lang w:eastAsia="hu-HU"/>
        </w:rPr>
        <w:t>01</w:t>
      </w:r>
      <w:r w:rsidRPr="007E5B9C">
        <w:rPr>
          <w:rFonts w:ascii="Times New Roman" w:eastAsia="Times New Roman" w:hAnsi="Times New Roman" w:cs="Times New Roman"/>
          <w:b/>
          <w:sz w:val="24"/>
          <w:szCs w:val="24"/>
          <w:lang w:eastAsia="hu-HU"/>
        </w:rPr>
        <w:t>.) önkormányzati rendelethez</w:t>
      </w:r>
    </w:p>
    <w:p w14:paraId="1AC5C239" w14:textId="77777777" w:rsidR="007E5B9C" w:rsidRPr="007E5B9C" w:rsidRDefault="007E5B9C" w:rsidP="007E5B9C">
      <w:pPr>
        <w:spacing w:after="0" w:line="240" w:lineRule="auto"/>
        <w:jc w:val="center"/>
        <w:rPr>
          <w:rFonts w:ascii="Times New Roman" w:eastAsia="Times New Roman" w:hAnsi="Times New Roman" w:cs="Times New Roman"/>
          <w:i/>
          <w:sz w:val="24"/>
          <w:szCs w:val="24"/>
          <w:lang w:eastAsia="hu-HU"/>
        </w:rPr>
      </w:pPr>
    </w:p>
    <w:p w14:paraId="2FB8D34F"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TÜZELÉSI TÁMOGATÁS IRÁNTI</w:t>
      </w:r>
    </w:p>
    <w:p w14:paraId="608F45EE"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KÉRELEM</w:t>
      </w:r>
    </w:p>
    <w:p w14:paraId="737A9932" w14:textId="77777777" w:rsidR="007E5B9C" w:rsidRPr="007E5B9C" w:rsidRDefault="007E5B9C" w:rsidP="007E5B9C">
      <w:pPr>
        <w:spacing w:after="0" w:line="240" w:lineRule="auto"/>
        <w:rPr>
          <w:rFonts w:ascii="Times New Roman" w:eastAsia="Times New Roman" w:hAnsi="Times New Roman" w:cs="Times New Roman"/>
          <w:b/>
          <w:sz w:val="20"/>
          <w:szCs w:val="24"/>
          <w:lang w:eastAsia="hu-HU"/>
        </w:rPr>
      </w:pPr>
      <w:r w:rsidRPr="007E5B9C">
        <w:rPr>
          <w:rFonts w:ascii="Times New Roman" w:eastAsia="Times New Roman" w:hAnsi="Times New Roman" w:cs="Times New Roman"/>
          <w:b/>
          <w:sz w:val="20"/>
          <w:szCs w:val="24"/>
          <w:lang w:eastAsia="hu-HU"/>
        </w:rPr>
        <w:t xml:space="preserve">1. </w:t>
      </w:r>
      <w:r w:rsidRPr="007E5B9C">
        <w:rPr>
          <w:rFonts w:ascii="Times New Roman" w:eastAsia="Times New Roman" w:hAnsi="Times New Roman" w:cs="Times New Roman"/>
          <w:b/>
          <w:sz w:val="20"/>
          <w:szCs w:val="24"/>
          <w:u w:val="single"/>
          <w:lang w:eastAsia="hu-HU"/>
        </w:rPr>
        <w:t>Személyes adatok</w:t>
      </w:r>
    </w:p>
    <w:tbl>
      <w:tblPr>
        <w:tblW w:w="9212" w:type="dxa"/>
        <w:tblCellMar>
          <w:left w:w="70" w:type="dxa"/>
          <w:right w:w="70" w:type="dxa"/>
        </w:tblCellMar>
        <w:tblLook w:val="0000" w:firstRow="0" w:lastRow="0" w:firstColumn="0" w:lastColumn="0" w:noHBand="0" w:noVBand="0"/>
      </w:tblPr>
      <w:tblGrid>
        <w:gridCol w:w="4606"/>
        <w:gridCol w:w="4606"/>
      </w:tblGrid>
      <w:tr w:rsidR="007E5B9C" w:rsidRPr="007E5B9C" w14:paraId="76D2C087" w14:textId="77777777" w:rsidTr="00F6367E">
        <w:trPr>
          <w:trHeight w:val="642"/>
        </w:trPr>
        <w:tc>
          <w:tcPr>
            <w:tcW w:w="4606" w:type="dxa"/>
            <w:tcBorders>
              <w:top w:val="single" w:sz="4" w:space="0" w:color="000000"/>
              <w:left w:val="single" w:sz="4" w:space="0" w:color="000000"/>
              <w:bottom w:val="single" w:sz="4" w:space="0" w:color="000000"/>
              <w:right w:val="single" w:sz="4" w:space="0" w:color="000000"/>
            </w:tcBorders>
          </w:tcPr>
          <w:p w14:paraId="4153F5EB"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Kérelmező neve:</w:t>
            </w:r>
          </w:p>
          <w:p w14:paraId="4D0E21CB"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4606" w:type="dxa"/>
            <w:tcBorders>
              <w:top w:val="single" w:sz="4" w:space="0" w:color="000000"/>
              <w:left w:val="single" w:sz="4" w:space="0" w:color="000000"/>
              <w:bottom w:val="single" w:sz="4" w:space="0" w:color="000000"/>
              <w:right w:val="single" w:sz="4" w:space="0" w:color="000000"/>
            </w:tcBorders>
          </w:tcPr>
          <w:p w14:paraId="32335864"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Születési név:</w:t>
            </w:r>
          </w:p>
        </w:tc>
      </w:tr>
      <w:tr w:rsidR="007E5B9C" w:rsidRPr="007E5B9C" w14:paraId="1FE8CFA6" w14:textId="77777777" w:rsidTr="00F6367E">
        <w:trPr>
          <w:trHeight w:val="565"/>
        </w:trPr>
        <w:tc>
          <w:tcPr>
            <w:tcW w:w="4606" w:type="dxa"/>
            <w:tcBorders>
              <w:top w:val="single" w:sz="4" w:space="0" w:color="000000"/>
              <w:left w:val="single" w:sz="4" w:space="0" w:color="000000"/>
              <w:bottom w:val="single" w:sz="4" w:space="0" w:color="000000"/>
              <w:right w:val="single" w:sz="4" w:space="0" w:color="000000"/>
            </w:tcBorders>
          </w:tcPr>
          <w:p w14:paraId="0E30F0D5"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Állandó lakóhelye:</w:t>
            </w:r>
          </w:p>
          <w:p w14:paraId="0693E38A"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4606" w:type="dxa"/>
            <w:tcBorders>
              <w:top w:val="single" w:sz="4" w:space="0" w:color="000000"/>
              <w:left w:val="single" w:sz="4" w:space="0" w:color="000000"/>
              <w:bottom w:val="single" w:sz="4" w:space="0" w:color="000000"/>
              <w:right w:val="single" w:sz="4" w:space="0" w:color="000000"/>
            </w:tcBorders>
          </w:tcPr>
          <w:p w14:paraId="728CD589"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Tartózkodási helye:</w:t>
            </w:r>
          </w:p>
        </w:tc>
      </w:tr>
      <w:tr w:rsidR="007E5B9C" w:rsidRPr="007E5B9C" w14:paraId="307BD5D2" w14:textId="77777777" w:rsidTr="00F6367E">
        <w:trPr>
          <w:trHeight w:val="688"/>
        </w:trPr>
        <w:tc>
          <w:tcPr>
            <w:tcW w:w="4606" w:type="dxa"/>
            <w:tcBorders>
              <w:top w:val="single" w:sz="4" w:space="0" w:color="000000"/>
              <w:left w:val="single" w:sz="4" w:space="0" w:color="000000"/>
              <w:bottom w:val="single" w:sz="4" w:space="0" w:color="000000"/>
              <w:right w:val="single" w:sz="4" w:space="0" w:color="000000"/>
            </w:tcBorders>
          </w:tcPr>
          <w:p w14:paraId="4172D5EB"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Születési hely, év, hó, nap:</w:t>
            </w:r>
          </w:p>
        </w:tc>
        <w:tc>
          <w:tcPr>
            <w:tcW w:w="4606" w:type="dxa"/>
            <w:tcBorders>
              <w:top w:val="single" w:sz="4" w:space="0" w:color="000000"/>
              <w:left w:val="single" w:sz="4" w:space="0" w:color="000000"/>
              <w:bottom w:val="single" w:sz="4" w:space="0" w:color="000000"/>
              <w:right w:val="single" w:sz="4" w:space="0" w:color="000000"/>
            </w:tcBorders>
          </w:tcPr>
          <w:p w14:paraId="6D855E34"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Anyja neve:</w:t>
            </w:r>
          </w:p>
        </w:tc>
      </w:tr>
      <w:tr w:rsidR="007E5B9C" w:rsidRPr="007E5B9C" w14:paraId="31801127" w14:textId="77777777" w:rsidTr="00F6367E">
        <w:trPr>
          <w:trHeight w:val="712"/>
        </w:trPr>
        <w:tc>
          <w:tcPr>
            <w:tcW w:w="4606" w:type="dxa"/>
            <w:tcBorders>
              <w:top w:val="single" w:sz="4" w:space="0" w:color="000000"/>
              <w:left w:val="single" w:sz="4" w:space="0" w:color="000000"/>
              <w:bottom w:val="single" w:sz="4" w:space="0" w:color="000000"/>
              <w:right w:val="single" w:sz="4" w:space="0" w:color="000000"/>
            </w:tcBorders>
          </w:tcPr>
          <w:p w14:paraId="19C6A68B"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TAJ száma:</w:t>
            </w:r>
          </w:p>
        </w:tc>
        <w:tc>
          <w:tcPr>
            <w:tcW w:w="4606" w:type="dxa"/>
            <w:tcBorders>
              <w:top w:val="single" w:sz="4" w:space="0" w:color="000000"/>
              <w:left w:val="single" w:sz="4" w:space="0" w:color="000000"/>
              <w:bottom w:val="single" w:sz="4" w:space="0" w:color="000000"/>
              <w:right w:val="single" w:sz="4" w:space="0" w:color="000000"/>
            </w:tcBorders>
          </w:tcPr>
          <w:p w14:paraId="74EFE062"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r>
      <w:tr w:rsidR="007E5B9C" w:rsidRPr="007E5B9C" w14:paraId="3B988CB9" w14:textId="77777777" w:rsidTr="00F6367E">
        <w:trPr>
          <w:trHeight w:val="693"/>
        </w:trPr>
        <w:tc>
          <w:tcPr>
            <w:tcW w:w="4606" w:type="dxa"/>
            <w:tcBorders>
              <w:top w:val="single" w:sz="4" w:space="0" w:color="000000"/>
              <w:left w:val="single" w:sz="4" w:space="0" w:color="000000"/>
              <w:bottom w:val="single" w:sz="4" w:space="0" w:color="000000"/>
              <w:right w:val="single" w:sz="4" w:space="0" w:color="000000"/>
            </w:tcBorders>
          </w:tcPr>
          <w:p w14:paraId="191EE142"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Kérelmező munkahelye:</w:t>
            </w:r>
          </w:p>
          <w:p w14:paraId="50B45D85"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4606" w:type="dxa"/>
            <w:tcBorders>
              <w:top w:val="single" w:sz="4" w:space="0" w:color="000000"/>
              <w:left w:val="single" w:sz="4" w:space="0" w:color="000000"/>
              <w:bottom w:val="single" w:sz="4" w:space="0" w:color="000000"/>
              <w:right w:val="single" w:sz="4" w:space="0" w:color="000000"/>
            </w:tcBorders>
          </w:tcPr>
          <w:p w14:paraId="3274882A"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Havi jövedelme:</w:t>
            </w:r>
          </w:p>
        </w:tc>
      </w:tr>
      <w:tr w:rsidR="007E5B9C" w:rsidRPr="007E5B9C" w14:paraId="1580F414" w14:textId="77777777" w:rsidTr="00F6367E">
        <w:trPr>
          <w:trHeight w:val="703"/>
        </w:trPr>
        <w:tc>
          <w:tcPr>
            <w:tcW w:w="4606" w:type="dxa"/>
            <w:tcBorders>
              <w:top w:val="single" w:sz="4" w:space="0" w:color="000000"/>
              <w:left w:val="single" w:sz="4" w:space="0" w:color="000000"/>
              <w:bottom w:val="single" w:sz="4" w:space="0" w:color="000000"/>
              <w:right w:val="single" w:sz="4" w:space="0" w:color="000000"/>
            </w:tcBorders>
          </w:tcPr>
          <w:p w14:paraId="665B6A66"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Családi állapota:</w:t>
            </w:r>
          </w:p>
        </w:tc>
        <w:tc>
          <w:tcPr>
            <w:tcW w:w="4606" w:type="dxa"/>
            <w:tcBorders>
              <w:top w:val="single" w:sz="4" w:space="0" w:color="000000"/>
              <w:left w:val="single" w:sz="4" w:space="0" w:color="000000"/>
              <w:bottom w:val="single" w:sz="4" w:space="0" w:color="000000"/>
              <w:right w:val="single" w:sz="4" w:space="0" w:color="000000"/>
            </w:tcBorders>
          </w:tcPr>
          <w:p w14:paraId="5C0DB90C"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Telefonszáma:</w:t>
            </w:r>
          </w:p>
        </w:tc>
      </w:tr>
    </w:tbl>
    <w:p w14:paraId="0F205A44"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p w14:paraId="6733A29D"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p w14:paraId="42F25EEA" w14:textId="77777777" w:rsidR="007E5B9C" w:rsidRPr="007E5B9C" w:rsidRDefault="007E5B9C" w:rsidP="007E5B9C">
      <w:pPr>
        <w:spacing w:after="0" w:line="240" w:lineRule="auto"/>
        <w:rPr>
          <w:rFonts w:ascii="Times New Roman" w:eastAsia="Times New Roman" w:hAnsi="Times New Roman" w:cs="Times New Roman"/>
          <w:b/>
          <w:sz w:val="20"/>
          <w:szCs w:val="24"/>
          <w:lang w:eastAsia="hu-HU"/>
        </w:rPr>
      </w:pPr>
      <w:r w:rsidRPr="007E5B9C">
        <w:rPr>
          <w:rFonts w:ascii="Times New Roman" w:eastAsia="Times New Roman" w:hAnsi="Times New Roman" w:cs="Times New Roman"/>
          <w:b/>
          <w:sz w:val="20"/>
          <w:szCs w:val="24"/>
          <w:lang w:eastAsia="hu-HU"/>
        </w:rPr>
        <w:t xml:space="preserve">2. </w:t>
      </w:r>
      <w:r w:rsidRPr="007E5B9C">
        <w:rPr>
          <w:rFonts w:ascii="Times New Roman" w:eastAsia="Times New Roman" w:hAnsi="Times New Roman" w:cs="Times New Roman"/>
          <w:b/>
          <w:sz w:val="20"/>
          <w:szCs w:val="24"/>
          <w:u w:val="single"/>
          <w:lang w:eastAsia="hu-HU"/>
        </w:rPr>
        <w:t>A kérelmezővel közös háztartásban élők</w:t>
      </w:r>
      <w:r w:rsidRPr="007E5B9C">
        <w:rPr>
          <w:rFonts w:ascii="Times New Roman" w:eastAsia="Times New Roman" w:hAnsi="Times New Roman" w:cs="Times New Roman"/>
          <w:b/>
          <w:sz w:val="20"/>
          <w:szCs w:val="24"/>
          <w:lang w:eastAsia="hu-HU"/>
        </w:rPr>
        <w:t>:</w:t>
      </w:r>
    </w:p>
    <w:tbl>
      <w:tblPr>
        <w:tblW w:w="9212" w:type="dxa"/>
        <w:tblCellMar>
          <w:left w:w="70" w:type="dxa"/>
          <w:right w:w="70" w:type="dxa"/>
        </w:tblCellMar>
        <w:tblLook w:val="0000" w:firstRow="0" w:lastRow="0" w:firstColumn="0" w:lastColumn="0" w:noHBand="0" w:noVBand="0"/>
      </w:tblPr>
      <w:tblGrid>
        <w:gridCol w:w="1719"/>
        <w:gridCol w:w="2108"/>
        <w:gridCol w:w="1584"/>
        <w:gridCol w:w="1934"/>
        <w:gridCol w:w="1867"/>
      </w:tblGrid>
      <w:tr w:rsidR="007E5B9C" w:rsidRPr="007E5B9C" w14:paraId="5DADD27D" w14:textId="77777777" w:rsidTr="00F6367E">
        <w:tc>
          <w:tcPr>
            <w:tcW w:w="1719" w:type="dxa"/>
            <w:tcBorders>
              <w:top w:val="single" w:sz="4" w:space="0" w:color="000000"/>
              <w:left w:val="single" w:sz="4" w:space="0" w:color="000000"/>
              <w:bottom w:val="single" w:sz="4" w:space="0" w:color="000000"/>
              <w:right w:val="single" w:sz="4" w:space="0" w:color="000000"/>
            </w:tcBorders>
          </w:tcPr>
          <w:p w14:paraId="673016D7"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NÉV</w:t>
            </w:r>
          </w:p>
        </w:tc>
        <w:tc>
          <w:tcPr>
            <w:tcW w:w="2108" w:type="dxa"/>
            <w:tcBorders>
              <w:top w:val="single" w:sz="4" w:space="0" w:color="000000"/>
              <w:left w:val="single" w:sz="4" w:space="0" w:color="000000"/>
              <w:bottom w:val="single" w:sz="4" w:space="0" w:color="000000"/>
              <w:right w:val="single" w:sz="4" w:space="0" w:color="000000"/>
            </w:tcBorders>
          </w:tcPr>
          <w:p w14:paraId="3AE91C29"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Szül. hely, év, hó, nap</w:t>
            </w:r>
          </w:p>
        </w:tc>
        <w:tc>
          <w:tcPr>
            <w:tcW w:w="1584" w:type="dxa"/>
            <w:tcBorders>
              <w:top w:val="single" w:sz="4" w:space="0" w:color="000000"/>
              <w:left w:val="single" w:sz="4" w:space="0" w:color="000000"/>
              <w:bottom w:val="single" w:sz="4" w:space="0" w:color="000000"/>
              <w:right w:val="single" w:sz="4" w:space="0" w:color="000000"/>
            </w:tcBorders>
          </w:tcPr>
          <w:p w14:paraId="1BEA1382"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Taj száma</w:t>
            </w:r>
          </w:p>
        </w:tc>
        <w:tc>
          <w:tcPr>
            <w:tcW w:w="1934" w:type="dxa"/>
            <w:tcBorders>
              <w:top w:val="single" w:sz="4" w:space="0" w:color="000000"/>
              <w:left w:val="single" w:sz="4" w:space="0" w:color="000000"/>
              <w:bottom w:val="single" w:sz="4" w:space="0" w:color="000000"/>
              <w:right w:val="single" w:sz="4" w:space="0" w:color="000000"/>
            </w:tcBorders>
          </w:tcPr>
          <w:p w14:paraId="7DFB280E"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Munkahelye:</w:t>
            </w:r>
          </w:p>
        </w:tc>
        <w:tc>
          <w:tcPr>
            <w:tcW w:w="1867" w:type="dxa"/>
            <w:tcBorders>
              <w:top w:val="single" w:sz="4" w:space="0" w:color="000000"/>
              <w:left w:val="single" w:sz="4" w:space="0" w:color="000000"/>
              <w:bottom w:val="single" w:sz="4" w:space="0" w:color="000000"/>
              <w:right w:val="single" w:sz="4" w:space="0" w:color="000000"/>
            </w:tcBorders>
          </w:tcPr>
          <w:p w14:paraId="273CAC61"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Jövedelme (Ft/hó)</w:t>
            </w:r>
          </w:p>
        </w:tc>
      </w:tr>
      <w:tr w:rsidR="007E5B9C" w:rsidRPr="007E5B9C" w14:paraId="2A204775" w14:textId="77777777" w:rsidTr="00F6367E">
        <w:trPr>
          <w:trHeight w:val="540"/>
        </w:trPr>
        <w:tc>
          <w:tcPr>
            <w:tcW w:w="1719" w:type="dxa"/>
            <w:tcBorders>
              <w:top w:val="single" w:sz="4" w:space="0" w:color="000000"/>
              <w:left w:val="single" w:sz="4" w:space="0" w:color="000000"/>
              <w:bottom w:val="single" w:sz="4" w:space="0" w:color="000000"/>
              <w:right w:val="single" w:sz="4" w:space="0" w:color="000000"/>
            </w:tcBorders>
          </w:tcPr>
          <w:p w14:paraId="7070E9A9"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2108" w:type="dxa"/>
            <w:tcBorders>
              <w:top w:val="single" w:sz="4" w:space="0" w:color="000000"/>
              <w:left w:val="single" w:sz="4" w:space="0" w:color="000000"/>
              <w:bottom w:val="single" w:sz="4" w:space="0" w:color="000000"/>
              <w:right w:val="single" w:sz="4" w:space="0" w:color="000000"/>
            </w:tcBorders>
          </w:tcPr>
          <w:p w14:paraId="36C0F9F2"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1584" w:type="dxa"/>
            <w:tcBorders>
              <w:top w:val="single" w:sz="4" w:space="0" w:color="000000"/>
              <w:left w:val="single" w:sz="4" w:space="0" w:color="000000"/>
              <w:bottom w:val="single" w:sz="4" w:space="0" w:color="000000"/>
              <w:right w:val="single" w:sz="4" w:space="0" w:color="000000"/>
            </w:tcBorders>
          </w:tcPr>
          <w:p w14:paraId="24419501"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1934" w:type="dxa"/>
            <w:tcBorders>
              <w:top w:val="single" w:sz="4" w:space="0" w:color="000000"/>
              <w:left w:val="single" w:sz="4" w:space="0" w:color="000000"/>
              <w:bottom w:val="single" w:sz="4" w:space="0" w:color="000000"/>
              <w:right w:val="single" w:sz="4" w:space="0" w:color="000000"/>
            </w:tcBorders>
          </w:tcPr>
          <w:p w14:paraId="02FE03E9"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1867" w:type="dxa"/>
            <w:tcBorders>
              <w:top w:val="single" w:sz="4" w:space="0" w:color="000000"/>
              <w:left w:val="single" w:sz="4" w:space="0" w:color="000000"/>
              <w:bottom w:val="single" w:sz="4" w:space="0" w:color="000000"/>
              <w:right w:val="single" w:sz="4" w:space="0" w:color="000000"/>
            </w:tcBorders>
          </w:tcPr>
          <w:p w14:paraId="65E8AC20"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r>
      <w:tr w:rsidR="007E5B9C" w:rsidRPr="007E5B9C" w14:paraId="2FB4C774" w14:textId="77777777" w:rsidTr="00F6367E">
        <w:trPr>
          <w:trHeight w:val="548"/>
        </w:trPr>
        <w:tc>
          <w:tcPr>
            <w:tcW w:w="1719" w:type="dxa"/>
            <w:tcBorders>
              <w:top w:val="single" w:sz="4" w:space="0" w:color="000000"/>
              <w:left w:val="single" w:sz="4" w:space="0" w:color="000000"/>
              <w:bottom w:val="single" w:sz="4" w:space="0" w:color="000000"/>
              <w:right w:val="single" w:sz="4" w:space="0" w:color="000000"/>
            </w:tcBorders>
          </w:tcPr>
          <w:p w14:paraId="33621957"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2108" w:type="dxa"/>
            <w:tcBorders>
              <w:top w:val="single" w:sz="4" w:space="0" w:color="000000"/>
              <w:left w:val="single" w:sz="4" w:space="0" w:color="000000"/>
              <w:bottom w:val="single" w:sz="4" w:space="0" w:color="000000"/>
              <w:right w:val="single" w:sz="4" w:space="0" w:color="000000"/>
            </w:tcBorders>
          </w:tcPr>
          <w:p w14:paraId="5572DD2B"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1584" w:type="dxa"/>
            <w:tcBorders>
              <w:top w:val="single" w:sz="4" w:space="0" w:color="000000"/>
              <w:left w:val="single" w:sz="4" w:space="0" w:color="000000"/>
              <w:bottom w:val="single" w:sz="4" w:space="0" w:color="000000"/>
              <w:right w:val="single" w:sz="4" w:space="0" w:color="000000"/>
            </w:tcBorders>
          </w:tcPr>
          <w:p w14:paraId="329BAE29"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1934" w:type="dxa"/>
            <w:tcBorders>
              <w:top w:val="single" w:sz="4" w:space="0" w:color="000000"/>
              <w:left w:val="single" w:sz="4" w:space="0" w:color="000000"/>
              <w:bottom w:val="single" w:sz="4" w:space="0" w:color="000000"/>
              <w:right w:val="single" w:sz="4" w:space="0" w:color="000000"/>
            </w:tcBorders>
          </w:tcPr>
          <w:p w14:paraId="1975382F"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1867" w:type="dxa"/>
            <w:tcBorders>
              <w:top w:val="single" w:sz="4" w:space="0" w:color="000000"/>
              <w:left w:val="single" w:sz="4" w:space="0" w:color="000000"/>
              <w:bottom w:val="single" w:sz="4" w:space="0" w:color="000000"/>
              <w:right w:val="single" w:sz="4" w:space="0" w:color="000000"/>
            </w:tcBorders>
          </w:tcPr>
          <w:p w14:paraId="40F91C05"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r>
      <w:tr w:rsidR="007E5B9C" w:rsidRPr="007E5B9C" w14:paraId="4F4CD95C" w14:textId="77777777" w:rsidTr="00F6367E">
        <w:trPr>
          <w:trHeight w:val="570"/>
        </w:trPr>
        <w:tc>
          <w:tcPr>
            <w:tcW w:w="1719" w:type="dxa"/>
            <w:tcBorders>
              <w:top w:val="single" w:sz="4" w:space="0" w:color="000000"/>
              <w:left w:val="single" w:sz="4" w:space="0" w:color="000000"/>
              <w:bottom w:val="single" w:sz="4" w:space="0" w:color="000000"/>
              <w:right w:val="single" w:sz="4" w:space="0" w:color="000000"/>
            </w:tcBorders>
          </w:tcPr>
          <w:p w14:paraId="45548C99"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2108" w:type="dxa"/>
            <w:tcBorders>
              <w:top w:val="single" w:sz="4" w:space="0" w:color="000000"/>
              <w:left w:val="single" w:sz="4" w:space="0" w:color="000000"/>
              <w:bottom w:val="single" w:sz="4" w:space="0" w:color="000000"/>
              <w:right w:val="single" w:sz="4" w:space="0" w:color="000000"/>
            </w:tcBorders>
          </w:tcPr>
          <w:p w14:paraId="57A2B328"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1584" w:type="dxa"/>
            <w:tcBorders>
              <w:top w:val="single" w:sz="4" w:space="0" w:color="000000"/>
              <w:left w:val="single" w:sz="4" w:space="0" w:color="000000"/>
              <w:bottom w:val="single" w:sz="4" w:space="0" w:color="000000"/>
              <w:right w:val="single" w:sz="4" w:space="0" w:color="000000"/>
            </w:tcBorders>
          </w:tcPr>
          <w:p w14:paraId="17BFDCC0"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1934" w:type="dxa"/>
            <w:tcBorders>
              <w:top w:val="single" w:sz="4" w:space="0" w:color="000000"/>
              <w:left w:val="single" w:sz="4" w:space="0" w:color="000000"/>
              <w:bottom w:val="single" w:sz="4" w:space="0" w:color="000000"/>
              <w:right w:val="single" w:sz="4" w:space="0" w:color="000000"/>
            </w:tcBorders>
          </w:tcPr>
          <w:p w14:paraId="368475B6"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1867" w:type="dxa"/>
            <w:tcBorders>
              <w:top w:val="single" w:sz="4" w:space="0" w:color="000000"/>
              <w:left w:val="single" w:sz="4" w:space="0" w:color="000000"/>
              <w:bottom w:val="single" w:sz="4" w:space="0" w:color="000000"/>
              <w:right w:val="single" w:sz="4" w:space="0" w:color="000000"/>
            </w:tcBorders>
          </w:tcPr>
          <w:p w14:paraId="12A4974B"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r>
      <w:tr w:rsidR="007E5B9C" w:rsidRPr="007E5B9C" w14:paraId="13B6D96D" w14:textId="77777777" w:rsidTr="00F6367E">
        <w:trPr>
          <w:trHeight w:val="550"/>
        </w:trPr>
        <w:tc>
          <w:tcPr>
            <w:tcW w:w="1719" w:type="dxa"/>
            <w:tcBorders>
              <w:top w:val="single" w:sz="4" w:space="0" w:color="000000"/>
              <w:left w:val="single" w:sz="4" w:space="0" w:color="000000"/>
              <w:bottom w:val="single" w:sz="4" w:space="0" w:color="000000"/>
              <w:right w:val="single" w:sz="4" w:space="0" w:color="000000"/>
            </w:tcBorders>
          </w:tcPr>
          <w:p w14:paraId="523B7257"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2108" w:type="dxa"/>
            <w:tcBorders>
              <w:top w:val="single" w:sz="4" w:space="0" w:color="000000"/>
              <w:left w:val="single" w:sz="4" w:space="0" w:color="000000"/>
              <w:bottom w:val="single" w:sz="4" w:space="0" w:color="000000"/>
              <w:right w:val="single" w:sz="4" w:space="0" w:color="000000"/>
            </w:tcBorders>
          </w:tcPr>
          <w:p w14:paraId="4D9E5E3A"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1584" w:type="dxa"/>
            <w:tcBorders>
              <w:top w:val="single" w:sz="4" w:space="0" w:color="000000"/>
              <w:left w:val="single" w:sz="4" w:space="0" w:color="000000"/>
              <w:bottom w:val="single" w:sz="4" w:space="0" w:color="000000"/>
              <w:right w:val="single" w:sz="4" w:space="0" w:color="000000"/>
            </w:tcBorders>
          </w:tcPr>
          <w:p w14:paraId="4F91C31E"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1934" w:type="dxa"/>
            <w:tcBorders>
              <w:top w:val="single" w:sz="4" w:space="0" w:color="000000"/>
              <w:left w:val="single" w:sz="4" w:space="0" w:color="000000"/>
              <w:bottom w:val="single" w:sz="4" w:space="0" w:color="000000"/>
              <w:right w:val="single" w:sz="4" w:space="0" w:color="000000"/>
            </w:tcBorders>
          </w:tcPr>
          <w:p w14:paraId="25F72CE4"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1867" w:type="dxa"/>
            <w:tcBorders>
              <w:top w:val="single" w:sz="4" w:space="0" w:color="000000"/>
              <w:left w:val="single" w:sz="4" w:space="0" w:color="000000"/>
              <w:bottom w:val="single" w:sz="4" w:space="0" w:color="000000"/>
              <w:right w:val="single" w:sz="4" w:space="0" w:color="000000"/>
            </w:tcBorders>
          </w:tcPr>
          <w:p w14:paraId="1681FC40"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r>
      <w:tr w:rsidR="007E5B9C" w:rsidRPr="007E5B9C" w14:paraId="3CB225F8" w14:textId="77777777" w:rsidTr="00F6367E">
        <w:trPr>
          <w:trHeight w:val="700"/>
        </w:trPr>
        <w:tc>
          <w:tcPr>
            <w:tcW w:w="1719" w:type="dxa"/>
            <w:tcBorders>
              <w:top w:val="single" w:sz="4" w:space="0" w:color="000000"/>
              <w:left w:val="single" w:sz="4" w:space="0" w:color="000000"/>
              <w:bottom w:val="single" w:sz="4" w:space="0" w:color="000000"/>
              <w:right w:val="single" w:sz="4" w:space="0" w:color="000000"/>
            </w:tcBorders>
          </w:tcPr>
          <w:p w14:paraId="68BFEA96"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2108" w:type="dxa"/>
            <w:tcBorders>
              <w:top w:val="single" w:sz="4" w:space="0" w:color="000000"/>
              <w:left w:val="single" w:sz="4" w:space="0" w:color="000000"/>
              <w:bottom w:val="single" w:sz="4" w:space="0" w:color="000000"/>
              <w:right w:val="single" w:sz="4" w:space="0" w:color="000000"/>
            </w:tcBorders>
          </w:tcPr>
          <w:p w14:paraId="25975AFB"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1584" w:type="dxa"/>
            <w:tcBorders>
              <w:top w:val="single" w:sz="4" w:space="0" w:color="000000"/>
              <w:left w:val="single" w:sz="4" w:space="0" w:color="000000"/>
              <w:bottom w:val="single" w:sz="4" w:space="0" w:color="000000"/>
              <w:right w:val="single" w:sz="4" w:space="0" w:color="000000"/>
            </w:tcBorders>
          </w:tcPr>
          <w:p w14:paraId="3A8A0488"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1934" w:type="dxa"/>
            <w:tcBorders>
              <w:top w:val="single" w:sz="4" w:space="0" w:color="000000"/>
              <w:left w:val="single" w:sz="4" w:space="0" w:color="000000"/>
              <w:bottom w:val="single" w:sz="4" w:space="0" w:color="000000"/>
              <w:right w:val="single" w:sz="4" w:space="0" w:color="000000"/>
            </w:tcBorders>
          </w:tcPr>
          <w:p w14:paraId="5BDCBBD5"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c>
          <w:tcPr>
            <w:tcW w:w="1867" w:type="dxa"/>
            <w:tcBorders>
              <w:top w:val="single" w:sz="4" w:space="0" w:color="000000"/>
              <w:left w:val="single" w:sz="4" w:space="0" w:color="000000"/>
              <w:bottom w:val="single" w:sz="4" w:space="0" w:color="000000"/>
              <w:right w:val="single" w:sz="4" w:space="0" w:color="000000"/>
            </w:tcBorders>
          </w:tcPr>
          <w:p w14:paraId="3E1EBFD5"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tc>
      </w:tr>
    </w:tbl>
    <w:p w14:paraId="196781E6"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p w14:paraId="32EF1020"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p w14:paraId="184A5E9D" w14:textId="77777777" w:rsidR="007E5B9C" w:rsidRPr="007E5B9C" w:rsidRDefault="007E5B9C" w:rsidP="007E5B9C">
      <w:pPr>
        <w:spacing w:after="0" w:line="240" w:lineRule="auto"/>
        <w:rPr>
          <w:rFonts w:ascii="Times New Roman" w:eastAsia="Times New Roman" w:hAnsi="Times New Roman" w:cs="Times New Roman"/>
          <w:b/>
          <w:sz w:val="20"/>
          <w:szCs w:val="24"/>
          <w:u w:val="single"/>
          <w:lang w:eastAsia="hu-HU"/>
        </w:rPr>
      </w:pPr>
      <w:r w:rsidRPr="007E5B9C">
        <w:rPr>
          <w:rFonts w:ascii="Times New Roman" w:eastAsia="Times New Roman" w:hAnsi="Times New Roman" w:cs="Times New Roman"/>
          <w:b/>
          <w:sz w:val="20"/>
          <w:szCs w:val="24"/>
          <w:lang w:eastAsia="hu-HU"/>
        </w:rPr>
        <w:t xml:space="preserve">3. </w:t>
      </w:r>
      <w:r w:rsidRPr="007E5B9C">
        <w:rPr>
          <w:rFonts w:ascii="Times New Roman" w:eastAsia="Times New Roman" w:hAnsi="Times New Roman" w:cs="Times New Roman"/>
          <w:b/>
          <w:sz w:val="20"/>
          <w:szCs w:val="24"/>
          <w:u w:val="single"/>
          <w:lang w:eastAsia="hu-HU"/>
        </w:rPr>
        <w:t>A lakott lakásra vonatkozó adatok:</w:t>
      </w:r>
    </w:p>
    <w:p w14:paraId="781C6F58" w14:textId="77777777" w:rsidR="007E5B9C" w:rsidRPr="007E5B9C" w:rsidRDefault="007E5B9C" w:rsidP="007E5B9C">
      <w:pPr>
        <w:spacing w:after="0" w:line="240" w:lineRule="auto"/>
        <w:rPr>
          <w:rFonts w:ascii="Times New Roman" w:eastAsia="Times New Roman" w:hAnsi="Times New Roman" w:cs="Times New Roman"/>
          <w:b/>
          <w:sz w:val="20"/>
          <w:szCs w:val="24"/>
          <w:lang w:eastAsia="hu-HU"/>
        </w:rPr>
      </w:pPr>
    </w:p>
    <w:p w14:paraId="75E879A7"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Alapterülete: ………m</w:t>
      </w:r>
      <w:r w:rsidRPr="007E5B9C">
        <w:rPr>
          <w:rFonts w:ascii="Times New Roman" w:eastAsia="Times New Roman" w:hAnsi="Times New Roman" w:cs="Times New Roman"/>
          <w:sz w:val="20"/>
          <w:szCs w:val="24"/>
          <w:vertAlign w:val="superscript"/>
          <w:lang w:eastAsia="hu-HU"/>
        </w:rPr>
        <w:t>2</w:t>
      </w:r>
      <w:r w:rsidRPr="007E5B9C">
        <w:rPr>
          <w:rFonts w:ascii="Times New Roman" w:eastAsia="Times New Roman" w:hAnsi="Times New Roman" w:cs="Times New Roman"/>
          <w:sz w:val="20"/>
          <w:szCs w:val="24"/>
          <w:lang w:eastAsia="hu-HU"/>
        </w:rPr>
        <w:t>, komfortfokozata: ……………………………………………</w:t>
      </w:r>
    </w:p>
    <w:p w14:paraId="728FF114"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p w14:paraId="17207E62"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A lakásban tartózkodó jogcíme: saját, albérlő, családtag, /megfelelő aláhúzandó/</w:t>
      </w:r>
    </w:p>
    <w:p w14:paraId="549D41A7"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p w14:paraId="2FEC8B85"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Amennyiben albérlő, az albérleti díj összege: …………………… Ft/hó</w:t>
      </w:r>
    </w:p>
    <w:p w14:paraId="20B13DB7"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p w14:paraId="4A996B7F" w14:textId="77777777" w:rsidR="007E5B9C" w:rsidRPr="007E5B9C" w:rsidRDefault="007E5B9C" w:rsidP="007E5B9C">
      <w:pPr>
        <w:suppressAutoHyphens/>
        <w:spacing w:after="0" w:line="240" w:lineRule="auto"/>
        <w:rPr>
          <w:rFonts w:ascii="Times New Roman" w:eastAsia="Times New Roman" w:hAnsi="Times New Roman" w:cs="Times New Roman"/>
          <w:sz w:val="20"/>
          <w:szCs w:val="20"/>
          <w:lang w:val="x-none" w:eastAsia="ar-SA"/>
        </w:rPr>
      </w:pPr>
      <w:r w:rsidRPr="007E5B9C">
        <w:rPr>
          <w:rFonts w:ascii="Times New Roman" w:eastAsia="Times New Roman" w:hAnsi="Times New Roman" w:cs="Times New Roman"/>
          <w:sz w:val="20"/>
          <w:szCs w:val="20"/>
          <w:lang w:val="x-none" w:eastAsia="ar-SA"/>
        </w:rPr>
        <w:t>Amennyiben albérlője van, a kapott albérleti díj összege: ……………………. Ft/hó</w:t>
      </w:r>
    </w:p>
    <w:p w14:paraId="7ABDD50E" w14:textId="77777777" w:rsidR="007E5B9C" w:rsidRPr="007E5B9C" w:rsidRDefault="007E5B9C" w:rsidP="007E5B9C">
      <w:pPr>
        <w:suppressAutoHyphens/>
        <w:spacing w:after="0" w:line="240" w:lineRule="auto"/>
        <w:rPr>
          <w:rFonts w:ascii="Times New Roman" w:eastAsia="Times New Roman" w:hAnsi="Times New Roman" w:cs="Times New Roman"/>
          <w:sz w:val="20"/>
          <w:szCs w:val="20"/>
          <w:lang w:val="x-none" w:eastAsia="ar-SA"/>
        </w:rPr>
      </w:pPr>
    </w:p>
    <w:p w14:paraId="5FA365D5"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p w14:paraId="1A867E03"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p w14:paraId="349D0691"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p w14:paraId="0711BB7A"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p w14:paraId="4E51DFC8" w14:textId="77777777" w:rsidR="007E5B9C" w:rsidRPr="007E5B9C" w:rsidRDefault="007E5B9C" w:rsidP="007E5B9C">
      <w:pPr>
        <w:spacing w:after="0" w:line="36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b/>
          <w:sz w:val="20"/>
          <w:szCs w:val="24"/>
          <w:lang w:eastAsia="hu-HU"/>
        </w:rPr>
        <w:t xml:space="preserve">4. </w:t>
      </w:r>
      <w:r w:rsidRPr="007E5B9C">
        <w:rPr>
          <w:rFonts w:ascii="Times New Roman" w:eastAsia="Times New Roman" w:hAnsi="Times New Roman" w:cs="Times New Roman"/>
          <w:b/>
          <w:sz w:val="20"/>
          <w:szCs w:val="24"/>
          <w:u w:val="single"/>
          <w:lang w:eastAsia="hu-HU"/>
        </w:rPr>
        <w:t>A kérelem indoklása</w:t>
      </w:r>
      <w:r w:rsidRPr="007E5B9C">
        <w:rPr>
          <w:rFonts w:ascii="Times New Roman" w:eastAsia="Times New Roman" w:hAnsi="Times New Roman" w:cs="Times New Roman"/>
          <w:b/>
          <w:sz w:val="20"/>
          <w:szCs w:val="24"/>
          <w:lang w:eastAsia="hu-HU"/>
        </w:rPr>
        <w:t>:</w:t>
      </w:r>
      <w:r w:rsidRPr="007E5B9C">
        <w:rPr>
          <w:rFonts w:ascii="Times New Roman" w:eastAsia="Times New Roman" w:hAnsi="Times New Roman" w:cs="Times New Roman"/>
          <w:sz w:val="20"/>
          <w:szCs w:val="24"/>
          <w:lang w:eastAsia="hu-HU"/>
        </w:rPr>
        <w:t xml:space="preserve"> ………………………………………………………………………………………………………………………………………………………………………………………………………………………………………………………………………………………………………………………………………………………………………</w:t>
      </w:r>
    </w:p>
    <w:p w14:paraId="3602D8CB" w14:textId="77777777" w:rsidR="007E5B9C" w:rsidRPr="007E5B9C" w:rsidRDefault="007E5B9C" w:rsidP="007E5B9C">
      <w:pPr>
        <w:spacing w:after="0" w:line="360" w:lineRule="auto"/>
        <w:rPr>
          <w:rFonts w:ascii="Times New Roman" w:eastAsia="Times New Roman" w:hAnsi="Times New Roman" w:cs="Times New Roman"/>
          <w:sz w:val="20"/>
          <w:szCs w:val="24"/>
          <w:lang w:eastAsia="hu-HU"/>
        </w:rPr>
      </w:pPr>
    </w:p>
    <w:p w14:paraId="2643B51F"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p w14:paraId="0E8823C8" w14:textId="77777777" w:rsidR="007E5B9C" w:rsidRPr="007E5B9C" w:rsidRDefault="007E5B9C" w:rsidP="007E5B9C">
      <w:pPr>
        <w:spacing w:after="0" w:line="240" w:lineRule="auto"/>
        <w:rPr>
          <w:rFonts w:ascii="Times New Roman" w:eastAsia="Times New Roman" w:hAnsi="Times New Roman" w:cs="Times New Roman"/>
          <w:b/>
          <w:sz w:val="20"/>
          <w:szCs w:val="24"/>
          <w:u w:val="single"/>
          <w:lang w:eastAsia="hu-HU"/>
        </w:rPr>
      </w:pPr>
      <w:r w:rsidRPr="007E5B9C">
        <w:rPr>
          <w:rFonts w:ascii="Times New Roman" w:eastAsia="Times New Roman" w:hAnsi="Times New Roman" w:cs="Times New Roman"/>
          <w:b/>
          <w:sz w:val="20"/>
          <w:szCs w:val="24"/>
          <w:u w:val="single"/>
          <w:lang w:eastAsia="hu-HU"/>
        </w:rPr>
        <w:t>A kérelemhez az alábbi iratokat kell mellékelni:</w:t>
      </w:r>
    </w:p>
    <w:p w14:paraId="17D16801" w14:textId="77777777" w:rsidR="007E5B9C" w:rsidRPr="007E5B9C" w:rsidRDefault="007E5B9C" w:rsidP="007E5B9C">
      <w:pPr>
        <w:numPr>
          <w:ilvl w:val="0"/>
          <w:numId w:val="4"/>
        </w:numPr>
        <w:tabs>
          <w:tab w:val="left" w:pos="720"/>
        </w:tabs>
        <w:spacing w:after="0" w:line="240" w:lineRule="auto"/>
        <w:ind w:left="720" w:hanging="360"/>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az egy háztartásban élők jövedelemigazolása (a benyújtást megelőző 1 hónapra jutó jövedelem átlaga)</w:t>
      </w:r>
    </w:p>
    <w:p w14:paraId="578FB89E" w14:textId="77777777" w:rsidR="007E5B9C" w:rsidRPr="007E5B9C" w:rsidRDefault="007E5B9C" w:rsidP="007E5B9C">
      <w:pPr>
        <w:numPr>
          <w:ilvl w:val="0"/>
          <w:numId w:val="4"/>
        </w:numPr>
        <w:tabs>
          <w:tab w:val="left" w:pos="720"/>
        </w:tabs>
        <w:spacing w:after="0" w:line="240" w:lineRule="auto"/>
        <w:ind w:left="720" w:hanging="360"/>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a lakás tulajdonjogát, valamint a lakás nagyságát hitelt érdemlően igazoló okirat másolata, mely lehet tulajdoni lap, adásvételi szerződés, ajándékozási szerződés, tartási-, életjáradéki szerződés, hagyatékátadó végzés, lakásbérleti szerződés</w:t>
      </w:r>
    </w:p>
    <w:p w14:paraId="3FAA5F76" w14:textId="77777777" w:rsidR="007E5B9C" w:rsidRPr="007E5B9C" w:rsidRDefault="007E5B9C" w:rsidP="007E5B9C">
      <w:pPr>
        <w:numPr>
          <w:ilvl w:val="0"/>
          <w:numId w:val="4"/>
        </w:numPr>
        <w:tabs>
          <w:tab w:val="left" w:pos="720"/>
        </w:tabs>
        <w:spacing w:after="0" w:line="240" w:lineRule="auto"/>
        <w:ind w:left="720" w:hanging="360"/>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családi állapotról szóló igazolás (özvegy esetén halotti anyakönyvi kivonat, elváltnál jogerős bírósági végzés)</w:t>
      </w:r>
    </w:p>
    <w:p w14:paraId="061D1873" w14:textId="77777777" w:rsidR="007E5B9C" w:rsidRPr="007E5B9C" w:rsidRDefault="007E5B9C" w:rsidP="007E5B9C">
      <w:pPr>
        <w:numPr>
          <w:ilvl w:val="0"/>
          <w:numId w:val="4"/>
        </w:numPr>
        <w:tabs>
          <w:tab w:val="left" w:pos="720"/>
        </w:tabs>
        <w:spacing w:after="0" w:line="240" w:lineRule="auto"/>
        <w:ind w:left="720" w:hanging="360"/>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iskolalátogatási bizonyítvány közép, illetve felsőfokú nappali tagozatok intézmény látogatása esetén</w:t>
      </w:r>
    </w:p>
    <w:p w14:paraId="253F9A71"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p w14:paraId="1414B067"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p w14:paraId="78C0209A"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p w14:paraId="7DAFB531"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 xml:space="preserve">Szigethalom, 20… ………………  hó </w:t>
      </w:r>
      <w:proofErr w:type="gramStart"/>
      <w:r w:rsidRPr="007E5B9C">
        <w:rPr>
          <w:rFonts w:ascii="Times New Roman" w:eastAsia="Times New Roman" w:hAnsi="Times New Roman" w:cs="Times New Roman"/>
          <w:sz w:val="20"/>
          <w:szCs w:val="24"/>
          <w:lang w:eastAsia="hu-HU"/>
        </w:rPr>
        <w:t>…….</w:t>
      </w:r>
      <w:proofErr w:type="gramEnd"/>
      <w:r w:rsidRPr="007E5B9C">
        <w:rPr>
          <w:rFonts w:ascii="Times New Roman" w:eastAsia="Times New Roman" w:hAnsi="Times New Roman" w:cs="Times New Roman"/>
          <w:sz w:val="20"/>
          <w:szCs w:val="24"/>
          <w:lang w:eastAsia="hu-HU"/>
        </w:rPr>
        <w:t>. nap</w:t>
      </w:r>
    </w:p>
    <w:p w14:paraId="58C725BD" w14:textId="77777777" w:rsidR="007E5B9C" w:rsidRPr="007E5B9C" w:rsidRDefault="007E5B9C" w:rsidP="007E5B9C">
      <w:pPr>
        <w:spacing w:after="0" w:line="240" w:lineRule="auto"/>
        <w:jc w:val="right"/>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w:t>
      </w:r>
    </w:p>
    <w:p w14:paraId="6AFFB71F" w14:textId="77777777" w:rsidR="007E5B9C" w:rsidRPr="007E5B9C" w:rsidRDefault="007E5B9C" w:rsidP="007E5B9C">
      <w:pPr>
        <w:spacing w:after="0" w:line="240" w:lineRule="auto"/>
        <w:jc w:val="right"/>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kérelmező aláírása</w:t>
      </w:r>
    </w:p>
    <w:p w14:paraId="6F211CF1" w14:textId="77777777" w:rsidR="007E5B9C" w:rsidRPr="007E5B9C" w:rsidRDefault="007E5B9C" w:rsidP="007E5B9C">
      <w:pPr>
        <w:spacing w:after="0" w:line="240" w:lineRule="auto"/>
        <w:jc w:val="right"/>
        <w:rPr>
          <w:rFonts w:ascii="Times New Roman" w:eastAsia="Times New Roman" w:hAnsi="Times New Roman" w:cs="Times New Roman"/>
          <w:sz w:val="20"/>
          <w:szCs w:val="24"/>
          <w:lang w:eastAsia="hu-HU"/>
        </w:rPr>
      </w:pPr>
    </w:p>
    <w:p w14:paraId="64602CFB" w14:textId="77777777" w:rsidR="007E5B9C" w:rsidRPr="007E5B9C" w:rsidRDefault="007E5B9C" w:rsidP="007E5B9C">
      <w:pPr>
        <w:spacing w:after="0" w:line="240" w:lineRule="auto"/>
        <w:jc w:val="right"/>
        <w:rPr>
          <w:rFonts w:ascii="Times New Roman" w:eastAsia="Times New Roman" w:hAnsi="Times New Roman" w:cs="Times New Roman"/>
          <w:sz w:val="20"/>
          <w:szCs w:val="24"/>
          <w:lang w:eastAsia="hu-HU"/>
        </w:rPr>
      </w:pPr>
    </w:p>
    <w:p w14:paraId="58AA7485" w14:textId="77777777" w:rsidR="007E5B9C" w:rsidRPr="007E5B9C" w:rsidRDefault="007E5B9C" w:rsidP="007E5B9C">
      <w:pPr>
        <w:spacing w:after="0" w:line="240" w:lineRule="auto"/>
        <w:jc w:val="right"/>
        <w:rPr>
          <w:rFonts w:ascii="Times New Roman" w:eastAsia="Times New Roman" w:hAnsi="Times New Roman" w:cs="Times New Roman"/>
          <w:strike/>
          <w:sz w:val="20"/>
          <w:szCs w:val="24"/>
          <w:lang w:eastAsia="hu-HU"/>
        </w:rPr>
      </w:pPr>
    </w:p>
    <w:p w14:paraId="1E44FC44" w14:textId="77777777" w:rsidR="007E5B9C" w:rsidRPr="007E5B9C" w:rsidRDefault="007E5B9C" w:rsidP="007E5B9C">
      <w:pPr>
        <w:keepNext/>
        <w:spacing w:after="0" w:line="240" w:lineRule="auto"/>
        <w:jc w:val="center"/>
        <w:outlineLvl w:val="1"/>
        <w:rPr>
          <w:rFonts w:ascii="Times New Roman" w:eastAsia="Times New Roman" w:hAnsi="Times New Roman" w:cs="Times New Roman"/>
          <w:i/>
          <w:iCs/>
          <w:sz w:val="20"/>
          <w:szCs w:val="24"/>
          <w:lang w:eastAsia="hu-HU"/>
        </w:rPr>
      </w:pPr>
      <w:r w:rsidRPr="007E5B9C">
        <w:rPr>
          <w:rFonts w:ascii="Times New Roman" w:eastAsia="Times New Roman" w:hAnsi="Times New Roman" w:cs="Times New Roman"/>
          <w:i/>
          <w:iCs/>
          <w:sz w:val="20"/>
          <w:szCs w:val="24"/>
          <w:lang w:eastAsia="hu-HU"/>
        </w:rPr>
        <w:t>HIVATAL TÖLTI KI!</w:t>
      </w:r>
    </w:p>
    <w:p w14:paraId="578E9066"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A család összes nettó jövedelme (Ft/hó):</w:t>
      </w:r>
    </w:p>
    <w:p w14:paraId="13466EC7"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1 főre eső havi nettó jövedelem:</w:t>
      </w:r>
    </w:p>
    <w:p w14:paraId="101473FB" w14:textId="77777777" w:rsidR="007E5B9C" w:rsidRPr="007E5B9C" w:rsidRDefault="007E5B9C" w:rsidP="007E5B9C">
      <w:pPr>
        <w:spacing w:after="0" w:line="240" w:lineRule="auto"/>
        <w:rPr>
          <w:rFonts w:ascii="Times New Roman" w:eastAsia="Times New Roman" w:hAnsi="Times New Roman" w:cs="Times New Roman"/>
          <w:sz w:val="20"/>
          <w:szCs w:val="24"/>
          <w:lang w:eastAsia="hu-HU"/>
        </w:rPr>
      </w:pPr>
    </w:p>
    <w:p w14:paraId="7BB213AF" w14:textId="77777777" w:rsidR="007E5B9C" w:rsidRPr="007E5B9C" w:rsidRDefault="007E5B9C" w:rsidP="007E5B9C">
      <w:pPr>
        <w:tabs>
          <w:tab w:val="right" w:pos="8789"/>
        </w:tabs>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ab/>
      </w:r>
      <w:proofErr w:type="gramStart"/>
      <w:r w:rsidRPr="007E5B9C">
        <w:rPr>
          <w:rFonts w:ascii="Times New Roman" w:eastAsia="Times New Roman" w:hAnsi="Times New Roman" w:cs="Times New Roman"/>
          <w:sz w:val="20"/>
          <w:szCs w:val="24"/>
          <w:lang w:eastAsia="hu-HU"/>
        </w:rPr>
        <w:t>JAVASLAT:_</w:t>
      </w:r>
      <w:proofErr w:type="gramEnd"/>
      <w:r w:rsidRPr="007E5B9C">
        <w:rPr>
          <w:rFonts w:ascii="Times New Roman" w:eastAsia="Times New Roman" w:hAnsi="Times New Roman" w:cs="Times New Roman"/>
          <w:sz w:val="20"/>
          <w:szCs w:val="24"/>
          <w:lang w:eastAsia="hu-HU"/>
        </w:rPr>
        <w:t>_________________________________________________</w:t>
      </w:r>
    </w:p>
    <w:p w14:paraId="79AA26EB" w14:textId="77777777" w:rsidR="007E5B9C" w:rsidRPr="007E5B9C" w:rsidRDefault="007E5B9C" w:rsidP="007E5B9C">
      <w:pPr>
        <w:tabs>
          <w:tab w:val="right" w:pos="8789"/>
        </w:tabs>
        <w:spacing w:after="0" w:line="240" w:lineRule="auto"/>
        <w:rPr>
          <w:rFonts w:ascii="Times New Roman" w:eastAsia="Times New Roman" w:hAnsi="Times New Roman" w:cs="Times New Roman"/>
          <w:sz w:val="20"/>
          <w:szCs w:val="24"/>
          <w:lang w:eastAsia="hu-HU"/>
        </w:rPr>
      </w:pPr>
    </w:p>
    <w:p w14:paraId="0FA3F970" w14:textId="77777777" w:rsidR="007E5B9C" w:rsidRPr="007E5B9C" w:rsidRDefault="007E5B9C" w:rsidP="007E5B9C">
      <w:pPr>
        <w:spacing w:after="0" w:line="240" w:lineRule="auto"/>
        <w:ind w:firstLine="204"/>
        <w:jc w:val="right"/>
        <w:rPr>
          <w:rFonts w:ascii="Times New Roman" w:eastAsia="Times New Roman" w:hAnsi="Times New Roman" w:cs="Times New Roman"/>
          <w:b/>
          <w:sz w:val="24"/>
          <w:szCs w:val="28"/>
          <w:lang w:eastAsia="hu-HU"/>
        </w:rPr>
      </w:pPr>
      <w:r w:rsidRPr="007E5B9C">
        <w:rPr>
          <w:rFonts w:ascii="Times New Roman" w:eastAsia="Times New Roman" w:hAnsi="Times New Roman" w:cs="Times New Roman"/>
          <w:b/>
          <w:sz w:val="24"/>
          <w:szCs w:val="28"/>
          <w:lang w:eastAsia="hu-HU"/>
        </w:rPr>
        <w:br w:type="page"/>
      </w:r>
      <w:r w:rsidRPr="007E5B9C">
        <w:rPr>
          <w:rFonts w:ascii="Times New Roman" w:eastAsia="Times New Roman" w:hAnsi="Times New Roman" w:cs="Times New Roman"/>
          <w:b/>
          <w:sz w:val="24"/>
          <w:szCs w:val="28"/>
          <w:lang w:eastAsia="hu-HU"/>
        </w:rPr>
        <w:lastRenderedPageBreak/>
        <w:t xml:space="preserve">6. melléklet a </w:t>
      </w:r>
      <w:r w:rsidR="00C40075">
        <w:rPr>
          <w:rFonts w:ascii="Times New Roman" w:eastAsia="Times New Roman" w:hAnsi="Times New Roman" w:cs="Times New Roman"/>
          <w:b/>
          <w:sz w:val="24"/>
          <w:szCs w:val="28"/>
          <w:lang w:eastAsia="hu-HU"/>
        </w:rPr>
        <w:t>6/</w:t>
      </w:r>
      <w:r w:rsidRPr="007E5B9C">
        <w:rPr>
          <w:rFonts w:ascii="Times New Roman" w:eastAsia="Times New Roman" w:hAnsi="Times New Roman" w:cs="Times New Roman"/>
          <w:b/>
          <w:sz w:val="24"/>
          <w:szCs w:val="28"/>
          <w:lang w:eastAsia="hu-HU"/>
        </w:rPr>
        <w:t>2023. (I</w:t>
      </w:r>
      <w:r w:rsidR="00C40075">
        <w:rPr>
          <w:rFonts w:ascii="Times New Roman" w:eastAsia="Times New Roman" w:hAnsi="Times New Roman" w:cs="Times New Roman"/>
          <w:b/>
          <w:sz w:val="24"/>
          <w:szCs w:val="28"/>
          <w:lang w:eastAsia="hu-HU"/>
        </w:rPr>
        <w:t>II.01</w:t>
      </w:r>
      <w:r w:rsidRPr="007E5B9C">
        <w:rPr>
          <w:rFonts w:ascii="Times New Roman" w:eastAsia="Times New Roman" w:hAnsi="Times New Roman" w:cs="Times New Roman"/>
          <w:b/>
          <w:sz w:val="24"/>
          <w:szCs w:val="28"/>
          <w:lang w:eastAsia="hu-HU"/>
        </w:rPr>
        <w:t>.) önkormányzati rendelethez</w:t>
      </w:r>
    </w:p>
    <w:p w14:paraId="20A4FF1A"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p>
    <w:p w14:paraId="74DB51DF"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SZEMÉTSZÁLLITÁSI DIJ-KEDVEZMÉNY IRÁNTI</w:t>
      </w:r>
    </w:p>
    <w:p w14:paraId="1CE0D884"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KÉRELEM</w:t>
      </w:r>
    </w:p>
    <w:p w14:paraId="78DF0735"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p>
    <w:p w14:paraId="1F24727E" w14:textId="77777777" w:rsidR="007E5B9C" w:rsidRPr="007E5B9C" w:rsidRDefault="007E5B9C" w:rsidP="007E5B9C">
      <w:pPr>
        <w:spacing w:after="0" w:line="240" w:lineRule="auto"/>
        <w:rPr>
          <w:rFonts w:ascii="Times New Roman" w:eastAsia="Times New Roman" w:hAnsi="Times New Roman" w:cs="Times New Roman"/>
          <w:b/>
          <w:sz w:val="24"/>
          <w:szCs w:val="24"/>
          <w:u w:val="single"/>
          <w:lang w:eastAsia="hu-HU"/>
        </w:rPr>
      </w:pPr>
      <w:r w:rsidRPr="007E5B9C">
        <w:rPr>
          <w:rFonts w:ascii="Times New Roman" w:eastAsia="Times New Roman" w:hAnsi="Times New Roman" w:cs="Times New Roman"/>
          <w:b/>
          <w:sz w:val="24"/>
          <w:szCs w:val="24"/>
          <w:u w:val="single"/>
          <w:lang w:eastAsia="hu-HU"/>
        </w:rPr>
        <w:t>1. A kérelmező</w:t>
      </w:r>
    </w:p>
    <w:p w14:paraId="54491786" w14:textId="77777777" w:rsidR="007E5B9C" w:rsidRPr="007E5B9C" w:rsidRDefault="007E5B9C" w:rsidP="007E5B9C">
      <w:pPr>
        <w:tabs>
          <w:tab w:val="right" w:leader="dot" w:pos="88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Neve /leánykori név/: </w:t>
      </w:r>
      <w:r w:rsidRPr="007E5B9C">
        <w:rPr>
          <w:rFonts w:ascii="Times New Roman" w:eastAsia="Times New Roman" w:hAnsi="Times New Roman" w:cs="Times New Roman"/>
          <w:sz w:val="24"/>
          <w:szCs w:val="24"/>
          <w:lang w:eastAsia="hu-HU"/>
        </w:rPr>
        <w:tab/>
      </w:r>
    </w:p>
    <w:p w14:paraId="13186206" w14:textId="77777777" w:rsidR="007E5B9C" w:rsidRPr="007E5B9C" w:rsidRDefault="007E5B9C" w:rsidP="007E5B9C">
      <w:pPr>
        <w:tabs>
          <w:tab w:val="right" w:leader="dot" w:pos="88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Anyja neve: </w:t>
      </w:r>
      <w:r w:rsidRPr="007E5B9C">
        <w:rPr>
          <w:rFonts w:ascii="Times New Roman" w:eastAsia="Times New Roman" w:hAnsi="Times New Roman" w:cs="Times New Roman"/>
          <w:sz w:val="24"/>
          <w:szCs w:val="24"/>
          <w:lang w:eastAsia="hu-HU"/>
        </w:rPr>
        <w:tab/>
      </w:r>
    </w:p>
    <w:p w14:paraId="29753AB3" w14:textId="77777777" w:rsidR="007E5B9C" w:rsidRPr="007E5B9C" w:rsidRDefault="007E5B9C" w:rsidP="007E5B9C">
      <w:pPr>
        <w:tabs>
          <w:tab w:val="right" w:leader="dot" w:pos="88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TAJ száma: </w:t>
      </w:r>
      <w:r w:rsidRPr="007E5B9C">
        <w:rPr>
          <w:rFonts w:ascii="Times New Roman" w:eastAsia="Times New Roman" w:hAnsi="Times New Roman" w:cs="Times New Roman"/>
          <w:sz w:val="24"/>
          <w:szCs w:val="24"/>
          <w:lang w:eastAsia="hu-HU"/>
        </w:rPr>
        <w:tab/>
      </w:r>
    </w:p>
    <w:p w14:paraId="1159B98D" w14:textId="77777777" w:rsidR="007E5B9C" w:rsidRPr="007E5B9C" w:rsidRDefault="007E5B9C" w:rsidP="007E5B9C">
      <w:pPr>
        <w:tabs>
          <w:tab w:val="right" w:leader="dot" w:pos="88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Születési ideje, helye: </w:t>
      </w:r>
      <w:r w:rsidRPr="007E5B9C">
        <w:rPr>
          <w:rFonts w:ascii="Times New Roman" w:eastAsia="Times New Roman" w:hAnsi="Times New Roman" w:cs="Times New Roman"/>
          <w:sz w:val="24"/>
          <w:szCs w:val="24"/>
          <w:lang w:eastAsia="hu-HU"/>
        </w:rPr>
        <w:tab/>
      </w:r>
    </w:p>
    <w:p w14:paraId="3A300581" w14:textId="77777777" w:rsidR="007E5B9C" w:rsidRPr="007E5B9C" w:rsidRDefault="007E5B9C" w:rsidP="007E5B9C">
      <w:pPr>
        <w:tabs>
          <w:tab w:val="right" w:leader="dot" w:pos="88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Állandó lakása: </w:t>
      </w:r>
      <w:r w:rsidRPr="007E5B9C">
        <w:rPr>
          <w:rFonts w:ascii="Times New Roman" w:eastAsia="Times New Roman" w:hAnsi="Times New Roman" w:cs="Times New Roman"/>
          <w:sz w:val="24"/>
          <w:szCs w:val="24"/>
          <w:lang w:eastAsia="hu-HU"/>
        </w:rPr>
        <w:tab/>
      </w:r>
    </w:p>
    <w:p w14:paraId="5F4FF0F1" w14:textId="77777777" w:rsidR="007E5B9C" w:rsidRPr="007E5B9C" w:rsidRDefault="007E5B9C" w:rsidP="007E5B9C">
      <w:pPr>
        <w:keepNext/>
        <w:numPr>
          <w:ilvl w:val="0"/>
          <w:numId w:val="39"/>
        </w:numPr>
        <w:tabs>
          <w:tab w:val="right" w:leader="dot" w:pos="8820"/>
        </w:tabs>
        <w:spacing w:after="0" w:line="240" w:lineRule="auto"/>
        <w:outlineLvl w:val="0"/>
        <w:rPr>
          <w:rFonts w:ascii="Times New Roman" w:eastAsia="Arial Unicode MS" w:hAnsi="Times New Roman" w:cs="Times New Roman"/>
          <w:sz w:val="24"/>
          <w:szCs w:val="24"/>
          <w:lang w:eastAsia="hu-HU"/>
        </w:rPr>
      </w:pPr>
      <w:r w:rsidRPr="007E5B9C">
        <w:rPr>
          <w:rFonts w:ascii="Times New Roman" w:eastAsia="Times New Roman" w:hAnsi="Times New Roman" w:cs="Times New Roman"/>
          <w:sz w:val="24"/>
          <w:szCs w:val="24"/>
          <w:lang w:eastAsia="hu-HU"/>
        </w:rPr>
        <w:t>Nyugdíjának összege: ……………………………… Törzsszáma:</w:t>
      </w:r>
      <w:r w:rsidRPr="007E5B9C">
        <w:rPr>
          <w:rFonts w:ascii="Times New Roman" w:eastAsia="Times New Roman" w:hAnsi="Times New Roman" w:cs="Times New Roman"/>
          <w:sz w:val="24"/>
          <w:szCs w:val="24"/>
          <w:lang w:eastAsia="hu-HU"/>
        </w:rPr>
        <w:tab/>
      </w:r>
    </w:p>
    <w:p w14:paraId="18DB278B" w14:textId="77777777" w:rsidR="007E5B9C" w:rsidRPr="007E5B9C" w:rsidRDefault="007E5B9C" w:rsidP="007E5B9C">
      <w:pPr>
        <w:tabs>
          <w:tab w:val="left" w:pos="5103"/>
        </w:tabs>
        <w:spacing w:after="0" w:line="240" w:lineRule="auto"/>
        <w:rPr>
          <w:rFonts w:ascii="Times New Roman" w:eastAsia="Times New Roman" w:hAnsi="Times New Roman" w:cs="Times New Roman"/>
          <w:sz w:val="24"/>
          <w:szCs w:val="24"/>
          <w:lang w:eastAsia="hu-HU"/>
        </w:rPr>
      </w:pPr>
    </w:p>
    <w:p w14:paraId="2A88B8BE" w14:textId="77777777" w:rsidR="007E5B9C" w:rsidRPr="007E5B9C" w:rsidRDefault="007E5B9C" w:rsidP="007E5B9C">
      <w:pPr>
        <w:keepNext/>
        <w:spacing w:after="0" w:line="240" w:lineRule="auto"/>
        <w:outlineLvl w:val="8"/>
        <w:rPr>
          <w:rFonts w:ascii="Times New Roman" w:eastAsia="Times New Roman" w:hAnsi="Times New Roman" w:cs="Times New Roman"/>
          <w:b/>
          <w:sz w:val="24"/>
          <w:szCs w:val="20"/>
          <w:u w:val="single"/>
          <w:lang w:eastAsia="hu-HU"/>
        </w:rPr>
      </w:pPr>
      <w:r w:rsidRPr="007E5B9C">
        <w:rPr>
          <w:rFonts w:ascii="Times New Roman" w:eastAsia="Times New Roman" w:hAnsi="Times New Roman" w:cs="Times New Roman"/>
          <w:b/>
          <w:sz w:val="24"/>
          <w:szCs w:val="20"/>
          <w:u w:val="single"/>
          <w:lang w:eastAsia="hu-HU"/>
        </w:rPr>
        <w:t>2. A kérelmező</w:t>
      </w:r>
    </w:p>
    <w:p w14:paraId="5A24222B" w14:textId="77777777" w:rsidR="007E5B9C" w:rsidRPr="007E5B9C" w:rsidRDefault="007E5B9C" w:rsidP="007E5B9C">
      <w:pPr>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öregségi nyugdíjhatáron felüli </w:t>
      </w:r>
      <w:proofErr w:type="spellStart"/>
      <w:r w:rsidRPr="007E5B9C">
        <w:rPr>
          <w:rFonts w:ascii="Times New Roman" w:eastAsia="Times New Roman" w:hAnsi="Times New Roman" w:cs="Times New Roman"/>
          <w:sz w:val="24"/>
          <w:szCs w:val="24"/>
          <w:lang w:eastAsia="hu-HU"/>
        </w:rPr>
        <w:t>egyedülélő</w:t>
      </w:r>
      <w:proofErr w:type="spellEnd"/>
      <w:r w:rsidRPr="007E5B9C">
        <w:rPr>
          <w:rFonts w:ascii="Times New Roman" w:eastAsia="Times New Roman" w:hAnsi="Times New Roman" w:cs="Times New Roman"/>
          <w:sz w:val="24"/>
          <w:szCs w:val="24"/>
          <w:lang w:eastAsia="hu-HU"/>
        </w:rPr>
        <w:t xml:space="preserve"> személy,</w:t>
      </w:r>
    </w:p>
    <w:p w14:paraId="373FC0F6" w14:textId="77777777" w:rsidR="007E5B9C" w:rsidRPr="007E5B9C" w:rsidRDefault="007E5B9C" w:rsidP="007E5B9C">
      <w:pPr>
        <w:tabs>
          <w:tab w:val="right" w:leader="dot" w:pos="79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I. fokú rokkant, rokkantsági határozat száma: </w:t>
      </w:r>
      <w:r w:rsidRPr="007E5B9C">
        <w:rPr>
          <w:rFonts w:ascii="Times New Roman" w:eastAsia="Times New Roman" w:hAnsi="Times New Roman" w:cs="Times New Roman"/>
          <w:sz w:val="24"/>
          <w:szCs w:val="24"/>
          <w:lang w:eastAsia="hu-HU"/>
        </w:rPr>
        <w:tab/>
      </w:r>
    </w:p>
    <w:p w14:paraId="23DA6214" w14:textId="77777777" w:rsidR="007E5B9C" w:rsidRPr="007E5B9C" w:rsidRDefault="007E5B9C" w:rsidP="007E5B9C">
      <w:pPr>
        <w:tabs>
          <w:tab w:val="right" w:leader="dot" w:pos="7920"/>
        </w:tabs>
        <w:spacing w:after="0" w:line="240" w:lineRule="auto"/>
        <w:rPr>
          <w:rFonts w:ascii="Times New Roman" w:eastAsia="Times New Roman" w:hAnsi="Times New Roman" w:cs="Times New Roman"/>
          <w:sz w:val="24"/>
          <w:szCs w:val="24"/>
          <w:lang w:eastAsia="hu-HU"/>
        </w:rPr>
      </w:pPr>
      <w:proofErr w:type="spellStart"/>
      <w:r w:rsidRPr="007E5B9C">
        <w:rPr>
          <w:rFonts w:ascii="Times New Roman" w:eastAsia="Times New Roman" w:hAnsi="Times New Roman" w:cs="Times New Roman"/>
          <w:sz w:val="24"/>
          <w:szCs w:val="24"/>
          <w:lang w:eastAsia="hu-HU"/>
        </w:rPr>
        <w:t>II.fokú</w:t>
      </w:r>
      <w:proofErr w:type="spellEnd"/>
      <w:r w:rsidRPr="007E5B9C">
        <w:rPr>
          <w:rFonts w:ascii="Times New Roman" w:eastAsia="Times New Roman" w:hAnsi="Times New Roman" w:cs="Times New Roman"/>
          <w:sz w:val="24"/>
          <w:szCs w:val="24"/>
          <w:lang w:eastAsia="hu-HU"/>
        </w:rPr>
        <w:t xml:space="preserve"> rokkant, rokkantsági határozat száma: </w:t>
      </w:r>
      <w:r w:rsidRPr="007E5B9C">
        <w:rPr>
          <w:rFonts w:ascii="Times New Roman" w:eastAsia="Times New Roman" w:hAnsi="Times New Roman" w:cs="Times New Roman"/>
          <w:sz w:val="24"/>
          <w:szCs w:val="24"/>
          <w:lang w:eastAsia="hu-HU"/>
        </w:rPr>
        <w:tab/>
      </w:r>
    </w:p>
    <w:p w14:paraId="0BF16266" w14:textId="77777777" w:rsidR="007E5B9C" w:rsidRPr="007E5B9C" w:rsidRDefault="007E5B9C" w:rsidP="007E5B9C">
      <w:pPr>
        <w:tabs>
          <w:tab w:val="right" w:leader="dot" w:pos="79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Egészségkárosodásának mértéke: </w:t>
      </w:r>
      <w:r w:rsidRPr="007E5B9C">
        <w:rPr>
          <w:rFonts w:ascii="Times New Roman" w:eastAsia="Times New Roman" w:hAnsi="Times New Roman" w:cs="Times New Roman"/>
          <w:sz w:val="24"/>
          <w:szCs w:val="24"/>
          <w:lang w:eastAsia="hu-HU"/>
        </w:rPr>
        <w:tab/>
      </w:r>
    </w:p>
    <w:p w14:paraId="4658A152" w14:textId="77777777" w:rsidR="007E5B9C" w:rsidRPr="007E5B9C" w:rsidRDefault="007E5B9C" w:rsidP="007E5B9C">
      <w:pPr>
        <w:keepNext/>
        <w:spacing w:after="0" w:line="240" w:lineRule="auto"/>
        <w:outlineLvl w:val="8"/>
        <w:rPr>
          <w:rFonts w:ascii="Times New Roman" w:eastAsia="Times New Roman" w:hAnsi="Times New Roman" w:cs="Times New Roman"/>
          <w:sz w:val="24"/>
          <w:szCs w:val="20"/>
          <w:u w:val="single"/>
          <w:lang w:eastAsia="hu-HU"/>
        </w:rPr>
      </w:pPr>
    </w:p>
    <w:p w14:paraId="51319E74" w14:textId="77777777" w:rsidR="007E5B9C" w:rsidRPr="007E5B9C" w:rsidRDefault="007E5B9C" w:rsidP="007E5B9C">
      <w:pPr>
        <w:keepNext/>
        <w:spacing w:after="0" w:line="240" w:lineRule="auto"/>
        <w:outlineLvl w:val="8"/>
        <w:rPr>
          <w:rFonts w:ascii="Times New Roman" w:eastAsia="Times New Roman" w:hAnsi="Times New Roman" w:cs="Times New Roman"/>
          <w:b/>
          <w:sz w:val="24"/>
          <w:szCs w:val="20"/>
          <w:u w:val="single"/>
          <w:lang w:eastAsia="hu-HU"/>
        </w:rPr>
      </w:pPr>
      <w:r w:rsidRPr="007E5B9C">
        <w:rPr>
          <w:rFonts w:ascii="Times New Roman" w:eastAsia="Times New Roman" w:hAnsi="Times New Roman" w:cs="Times New Roman"/>
          <w:b/>
          <w:sz w:val="24"/>
          <w:szCs w:val="20"/>
          <w:u w:val="single"/>
          <w:lang w:eastAsia="hu-HU"/>
        </w:rPr>
        <w:t xml:space="preserve">3. A </w:t>
      </w:r>
      <w:proofErr w:type="gramStart"/>
      <w:r w:rsidRPr="007E5B9C">
        <w:rPr>
          <w:rFonts w:ascii="Times New Roman" w:eastAsia="Times New Roman" w:hAnsi="Times New Roman" w:cs="Times New Roman"/>
          <w:b/>
          <w:sz w:val="24"/>
          <w:szCs w:val="20"/>
          <w:u w:val="single"/>
          <w:lang w:eastAsia="hu-HU"/>
        </w:rPr>
        <w:t>kérelmező  h</w:t>
      </w:r>
      <w:proofErr w:type="gramEnd"/>
      <w:r w:rsidRPr="007E5B9C">
        <w:rPr>
          <w:rFonts w:ascii="Times New Roman" w:eastAsia="Times New Roman" w:hAnsi="Times New Roman" w:cs="Times New Roman"/>
          <w:b/>
          <w:sz w:val="24"/>
          <w:szCs w:val="20"/>
          <w:u w:val="single"/>
          <w:lang w:eastAsia="hu-HU"/>
        </w:rPr>
        <w:t xml:space="preserve"> á z a s t á r s á n a k</w:t>
      </w:r>
    </w:p>
    <w:p w14:paraId="7798B5E8" w14:textId="77777777" w:rsidR="007E5B9C" w:rsidRPr="007E5B9C" w:rsidRDefault="007E5B9C" w:rsidP="007E5B9C">
      <w:pPr>
        <w:tabs>
          <w:tab w:val="right" w:leader="dot" w:pos="88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Neve: </w:t>
      </w:r>
      <w:r w:rsidRPr="007E5B9C">
        <w:rPr>
          <w:rFonts w:ascii="Times New Roman" w:eastAsia="Times New Roman" w:hAnsi="Times New Roman" w:cs="Times New Roman"/>
          <w:sz w:val="24"/>
          <w:szCs w:val="24"/>
          <w:lang w:eastAsia="hu-HU"/>
        </w:rPr>
        <w:tab/>
      </w:r>
    </w:p>
    <w:p w14:paraId="38878975" w14:textId="77777777" w:rsidR="007E5B9C" w:rsidRPr="007E5B9C" w:rsidRDefault="007E5B9C" w:rsidP="007E5B9C">
      <w:pPr>
        <w:tabs>
          <w:tab w:val="right" w:leader="dot" w:pos="88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Születési ideje., helye: </w:t>
      </w:r>
      <w:r w:rsidRPr="007E5B9C">
        <w:rPr>
          <w:rFonts w:ascii="Times New Roman" w:eastAsia="Times New Roman" w:hAnsi="Times New Roman" w:cs="Times New Roman"/>
          <w:sz w:val="24"/>
          <w:szCs w:val="24"/>
          <w:lang w:eastAsia="hu-HU"/>
        </w:rPr>
        <w:tab/>
      </w:r>
    </w:p>
    <w:p w14:paraId="42B110DD" w14:textId="77777777" w:rsidR="007E5B9C" w:rsidRPr="007E5B9C" w:rsidRDefault="007E5B9C" w:rsidP="007E5B9C">
      <w:pPr>
        <w:spacing w:after="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Nyugdíjának összege: …………………………</w:t>
      </w:r>
      <w:proofErr w:type="gramStart"/>
      <w:r w:rsidRPr="007E5B9C">
        <w:rPr>
          <w:rFonts w:ascii="Times New Roman" w:eastAsia="Times New Roman" w:hAnsi="Times New Roman" w:cs="Times New Roman"/>
          <w:sz w:val="24"/>
          <w:szCs w:val="24"/>
          <w:lang w:eastAsia="hu-HU"/>
        </w:rPr>
        <w:t>…….</w:t>
      </w:r>
      <w:proofErr w:type="gramEnd"/>
      <w:r w:rsidRPr="007E5B9C">
        <w:rPr>
          <w:rFonts w:ascii="Times New Roman" w:eastAsia="Times New Roman" w:hAnsi="Times New Roman" w:cs="Times New Roman"/>
          <w:sz w:val="24"/>
          <w:szCs w:val="24"/>
          <w:lang w:eastAsia="hu-HU"/>
        </w:rPr>
        <w:t>Törzsszáma: ………………………….</w:t>
      </w:r>
    </w:p>
    <w:p w14:paraId="1DE0D371" w14:textId="77777777" w:rsidR="007E5B9C" w:rsidRPr="007E5B9C" w:rsidRDefault="007E5B9C" w:rsidP="007E5B9C">
      <w:pPr>
        <w:spacing w:after="0" w:line="240" w:lineRule="auto"/>
        <w:rPr>
          <w:rFonts w:ascii="Times New Roman" w:eastAsia="Times New Roman" w:hAnsi="Times New Roman" w:cs="Times New Roman"/>
          <w:sz w:val="24"/>
          <w:szCs w:val="24"/>
          <w:lang w:eastAsia="hu-HU"/>
        </w:rPr>
      </w:pPr>
    </w:p>
    <w:p w14:paraId="551C51C5" w14:textId="77777777" w:rsidR="007E5B9C" w:rsidRPr="007E5B9C" w:rsidRDefault="007E5B9C" w:rsidP="007E5B9C">
      <w:pPr>
        <w:widowControl w:val="0"/>
        <w:tabs>
          <w:tab w:val="left" w:pos="284"/>
          <w:tab w:val="center" w:pos="4536"/>
          <w:tab w:val="right" w:pos="9071"/>
        </w:tabs>
        <w:suppressAutoHyphens/>
        <w:spacing w:after="0" w:line="240" w:lineRule="auto"/>
        <w:rPr>
          <w:rFonts w:ascii="Times New Roman" w:eastAsia="Lucida Sans Unicode" w:hAnsi="Times New Roman" w:cs="Tahoma"/>
          <w:b/>
          <w:kern w:val="1"/>
          <w:sz w:val="24"/>
          <w:szCs w:val="24"/>
          <w:u w:val="single"/>
        </w:rPr>
      </w:pPr>
      <w:r w:rsidRPr="007E5B9C">
        <w:rPr>
          <w:rFonts w:ascii="Times New Roman" w:eastAsia="Lucida Sans Unicode" w:hAnsi="Times New Roman" w:cs="Tahoma"/>
          <w:b/>
          <w:kern w:val="1"/>
          <w:sz w:val="24"/>
          <w:szCs w:val="24"/>
          <w:u w:val="single"/>
        </w:rPr>
        <w:t>4. A kérelmező h á z a s t á r s a</w:t>
      </w:r>
    </w:p>
    <w:p w14:paraId="3A79C37D" w14:textId="77777777" w:rsidR="007E5B9C" w:rsidRPr="007E5B9C" w:rsidRDefault="007E5B9C" w:rsidP="007E5B9C">
      <w:pPr>
        <w:widowControl w:val="0"/>
        <w:tabs>
          <w:tab w:val="left" w:pos="284"/>
          <w:tab w:val="center" w:pos="4536"/>
          <w:tab w:val="right" w:pos="9071"/>
        </w:tabs>
        <w:suppressAutoHyphens/>
        <w:spacing w:after="0" w:line="240" w:lineRule="auto"/>
        <w:rPr>
          <w:rFonts w:ascii="Times New Roman" w:eastAsia="Lucida Sans Unicode" w:hAnsi="Times New Roman" w:cs="Tahoma"/>
          <w:kern w:val="1"/>
          <w:sz w:val="24"/>
          <w:szCs w:val="24"/>
        </w:rPr>
      </w:pPr>
      <w:r w:rsidRPr="007E5B9C">
        <w:rPr>
          <w:rFonts w:ascii="Times New Roman" w:eastAsia="Lucida Sans Unicode" w:hAnsi="Times New Roman" w:cs="Tahoma"/>
          <w:kern w:val="1"/>
          <w:sz w:val="24"/>
          <w:szCs w:val="24"/>
        </w:rPr>
        <w:t xml:space="preserve">öregségi nyugdíjhatáron </w:t>
      </w:r>
      <w:proofErr w:type="gramStart"/>
      <w:r w:rsidRPr="007E5B9C">
        <w:rPr>
          <w:rFonts w:ascii="Times New Roman" w:eastAsia="Lucida Sans Unicode" w:hAnsi="Times New Roman" w:cs="Tahoma"/>
          <w:kern w:val="1"/>
          <w:sz w:val="24"/>
          <w:szCs w:val="24"/>
        </w:rPr>
        <w:t>felüli  személy</w:t>
      </w:r>
      <w:proofErr w:type="gramEnd"/>
    </w:p>
    <w:p w14:paraId="6C4D72D7" w14:textId="77777777" w:rsidR="007E5B9C" w:rsidRPr="007E5B9C" w:rsidRDefault="007E5B9C" w:rsidP="007E5B9C">
      <w:pPr>
        <w:tabs>
          <w:tab w:val="left" w:pos="284"/>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 xml:space="preserve">I. fokú rokkant, rokkantsági határozat </w:t>
      </w:r>
      <w:proofErr w:type="gramStart"/>
      <w:r w:rsidRPr="007E5B9C">
        <w:rPr>
          <w:rFonts w:ascii="Times New Roman" w:eastAsia="Times New Roman" w:hAnsi="Times New Roman" w:cs="Times New Roman"/>
          <w:sz w:val="24"/>
          <w:szCs w:val="24"/>
          <w:lang w:eastAsia="hu-HU"/>
        </w:rPr>
        <w:t>száma:…</w:t>
      </w:r>
      <w:proofErr w:type="gramEnd"/>
      <w:r w:rsidRPr="007E5B9C">
        <w:rPr>
          <w:rFonts w:ascii="Times New Roman" w:eastAsia="Times New Roman" w:hAnsi="Times New Roman" w:cs="Times New Roman"/>
          <w:sz w:val="24"/>
          <w:szCs w:val="24"/>
          <w:lang w:eastAsia="hu-HU"/>
        </w:rPr>
        <w:t>…………………………………………</w:t>
      </w:r>
      <w:proofErr w:type="gramStart"/>
      <w:r w:rsidRPr="007E5B9C">
        <w:rPr>
          <w:rFonts w:ascii="Times New Roman" w:eastAsia="Times New Roman" w:hAnsi="Times New Roman" w:cs="Times New Roman"/>
          <w:sz w:val="24"/>
          <w:szCs w:val="24"/>
          <w:lang w:eastAsia="hu-HU"/>
        </w:rPr>
        <w:t>…….</w:t>
      </w:r>
      <w:proofErr w:type="gramEnd"/>
      <w:r w:rsidRPr="007E5B9C">
        <w:rPr>
          <w:rFonts w:ascii="Times New Roman" w:eastAsia="Times New Roman" w:hAnsi="Times New Roman" w:cs="Times New Roman"/>
          <w:sz w:val="24"/>
          <w:szCs w:val="24"/>
          <w:lang w:eastAsia="hu-HU"/>
        </w:rPr>
        <w:t>.</w:t>
      </w:r>
    </w:p>
    <w:p w14:paraId="723B998A" w14:textId="77777777" w:rsidR="007E5B9C" w:rsidRPr="007E5B9C" w:rsidRDefault="007E5B9C" w:rsidP="007E5B9C">
      <w:pPr>
        <w:tabs>
          <w:tab w:val="left" w:pos="284"/>
        </w:tabs>
        <w:spacing w:after="0" w:line="240" w:lineRule="auto"/>
        <w:rPr>
          <w:rFonts w:ascii="Times New Roman" w:eastAsia="Times New Roman" w:hAnsi="Times New Roman" w:cs="Times New Roman"/>
          <w:sz w:val="24"/>
          <w:szCs w:val="24"/>
          <w:lang w:eastAsia="hu-HU"/>
        </w:rPr>
      </w:pPr>
      <w:proofErr w:type="spellStart"/>
      <w:r w:rsidRPr="007E5B9C">
        <w:rPr>
          <w:rFonts w:ascii="Times New Roman" w:eastAsia="Times New Roman" w:hAnsi="Times New Roman" w:cs="Times New Roman"/>
          <w:sz w:val="24"/>
          <w:szCs w:val="24"/>
          <w:lang w:eastAsia="hu-HU"/>
        </w:rPr>
        <w:t>II.fokú</w:t>
      </w:r>
      <w:proofErr w:type="spellEnd"/>
      <w:r w:rsidRPr="007E5B9C">
        <w:rPr>
          <w:rFonts w:ascii="Times New Roman" w:eastAsia="Times New Roman" w:hAnsi="Times New Roman" w:cs="Times New Roman"/>
          <w:sz w:val="24"/>
          <w:szCs w:val="24"/>
          <w:lang w:eastAsia="hu-HU"/>
        </w:rPr>
        <w:t xml:space="preserve"> rokkant, rokkantsági határozat száma: …………………………………………</w:t>
      </w:r>
      <w:proofErr w:type="gramStart"/>
      <w:r w:rsidRPr="007E5B9C">
        <w:rPr>
          <w:rFonts w:ascii="Times New Roman" w:eastAsia="Times New Roman" w:hAnsi="Times New Roman" w:cs="Times New Roman"/>
          <w:sz w:val="24"/>
          <w:szCs w:val="24"/>
          <w:lang w:eastAsia="hu-HU"/>
        </w:rPr>
        <w:t>…….</w:t>
      </w:r>
      <w:proofErr w:type="gramEnd"/>
      <w:r w:rsidRPr="007E5B9C">
        <w:rPr>
          <w:rFonts w:ascii="Times New Roman" w:eastAsia="Times New Roman" w:hAnsi="Times New Roman" w:cs="Times New Roman"/>
          <w:sz w:val="24"/>
          <w:szCs w:val="24"/>
          <w:lang w:eastAsia="hu-HU"/>
        </w:rPr>
        <w:t>.</w:t>
      </w:r>
    </w:p>
    <w:p w14:paraId="737E31A6" w14:textId="77777777" w:rsidR="007E5B9C" w:rsidRPr="007E5B9C" w:rsidRDefault="007E5B9C" w:rsidP="007E5B9C">
      <w:pPr>
        <w:spacing w:after="0" w:line="240" w:lineRule="auto"/>
        <w:rPr>
          <w:rFonts w:ascii="Times New Roman" w:eastAsia="Times New Roman" w:hAnsi="Times New Roman" w:cs="Times New Roman"/>
          <w:szCs w:val="24"/>
          <w:lang w:eastAsia="hu-HU"/>
        </w:rPr>
      </w:pPr>
    </w:p>
    <w:p w14:paraId="4B43AA82" w14:textId="77777777" w:rsidR="007E5B9C" w:rsidRPr="007E5B9C" w:rsidRDefault="007E5B9C" w:rsidP="007E5B9C">
      <w:pPr>
        <w:spacing w:after="0" w:line="240" w:lineRule="auto"/>
        <w:rPr>
          <w:rFonts w:ascii="Times New Roman" w:eastAsia="Times New Roman" w:hAnsi="Times New Roman" w:cs="Times New Roman"/>
          <w:b/>
          <w:sz w:val="24"/>
          <w:szCs w:val="24"/>
          <w:u w:val="single"/>
          <w:lang w:eastAsia="hu-HU"/>
        </w:rPr>
      </w:pPr>
      <w:r w:rsidRPr="007E5B9C">
        <w:rPr>
          <w:rFonts w:ascii="Times New Roman" w:eastAsia="Times New Roman" w:hAnsi="Times New Roman" w:cs="Times New Roman"/>
          <w:b/>
          <w:sz w:val="24"/>
          <w:szCs w:val="24"/>
          <w:u w:val="single"/>
          <w:lang w:eastAsia="hu-HU"/>
        </w:rPr>
        <w:t>5. Felelősségem tudatában kijelentem, hogy</w:t>
      </w:r>
    </w:p>
    <w:p w14:paraId="7DF12B25" w14:textId="77777777" w:rsidR="007E5B9C" w:rsidRPr="007E5B9C" w:rsidRDefault="007E5B9C" w:rsidP="007E5B9C">
      <w:pPr>
        <w:numPr>
          <w:ilvl w:val="0"/>
          <w:numId w:val="9"/>
        </w:numPr>
        <w:tabs>
          <w:tab w:val="left" w:pos="555"/>
        </w:tabs>
        <w:spacing w:after="0" w:line="240" w:lineRule="auto"/>
        <w:ind w:left="555"/>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egyedülálló vagyok,</w:t>
      </w:r>
    </w:p>
    <w:p w14:paraId="28111631" w14:textId="77777777" w:rsidR="007E5B9C" w:rsidRPr="007E5B9C" w:rsidRDefault="007E5B9C" w:rsidP="007E5B9C">
      <w:pPr>
        <w:numPr>
          <w:ilvl w:val="0"/>
          <w:numId w:val="9"/>
        </w:numPr>
        <w:tabs>
          <w:tab w:val="left" w:pos="555"/>
        </w:tabs>
        <w:spacing w:after="0" w:line="240" w:lineRule="auto"/>
        <w:ind w:left="555"/>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házastársamon, élettársamon kívül mással közös háztartásban nem élek,</w:t>
      </w:r>
    </w:p>
    <w:p w14:paraId="328D1112" w14:textId="77777777" w:rsidR="007E5B9C" w:rsidRPr="007E5B9C" w:rsidRDefault="007E5B9C" w:rsidP="007E5B9C">
      <w:pPr>
        <w:numPr>
          <w:ilvl w:val="0"/>
          <w:numId w:val="9"/>
        </w:numPr>
        <w:tabs>
          <w:tab w:val="left" w:pos="555"/>
        </w:tabs>
        <w:spacing w:after="0" w:line="240" w:lineRule="auto"/>
        <w:ind w:left="555"/>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 kérelem benyújtását megelőző utolsó befizetett szemétszállítási díj kiegyenlítése megtörtént, melynek összege: ………………Ft,</w:t>
      </w:r>
    </w:p>
    <w:p w14:paraId="68D4AD03" w14:textId="77777777" w:rsidR="007E5B9C" w:rsidRPr="007E5B9C" w:rsidRDefault="007E5B9C" w:rsidP="007E5B9C">
      <w:pPr>
        <w:numPr>
          <w:ilvl w:val="0"/>
          <w:numId w:val="9"/>
        </w:numPr>
        <w:tabs>
          <w:tab w:val="left" w:pos="555"/>
        </w:tabs>
        <w:spacing w:after="0" w:line="240" w:lineRule="auto"/>
        <w:ind w:left="555"/>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 nyugdíjon kívül más jövedelemmel nem rendelkezem.</w:t>
      </w:r>
    </w:p>
    <w:p w14:paraId="41FE4540" w14:textId="77777777" w:rsidR="007E5B9C" w:rsidRPr="007E5B9C" w:rsidRDefault="007E5B9C" w:rsidP="007E5B9C">
      <w:pPr>
        <w:spacing w:after="0" w:line="240" w:lineRule="auto"/>
        <w:rPr>
          <w:rFonts w:ascii="Times New Roman" w:eastAsia="Times New Roman" w:hAnsi="Times New Roman" w:cs="Times New Roman"/>
          <w:sz w:val="24"/>
          <w:szCs w:val="24"/>
          <w:lang w:eastAsia="hu-HU"/>
        </w:rPr>
      </w:pPr>
    </w:p>
    <w:p w14:paraId="52B37713" w14:textId="77777777" w:rsidR="007E5B9C" w:rsidRPr="007E5B9C" w:rsidRDefault="007E5B9C" w:rsidP="007E5B9C">
      <w:pPr>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Szigethalom, 20 ……………………………….</w:t>
      </w:r>
    </w:p>
    <w:p w14:paraId="49EBF10A" w14:textId="77777777" w:rsidR="007E5B9C" w:rsidRPr="007E5B9C" w:rsidRDefault="007E5B9C" w:rsidP="007E5B9C">
      <w:pPr>
        <w:spacing w:after="0" w:line="240" w:lineRule="auto"/>
        <w:rPr>
          <w:rFonts w:ascii="Times New Roman" w:eastAsia="Times New Roman" w:hAnsi="Times New Roman" w:cs="Times New Roman"/>
          <w:sz w:val="24"/>
          <w:szCs w:val="24"/>
          <w:lang w:eastAsia="hu-HU"/>
        </w:rPr>
      </w:pPr>
    </w:p>
    <w:p w14:paraId="7B8ADE00" w14:textId="77777777" w:rsidR="007E5B9C" w:rsidRPr="007E5B9C" w:rsidRDefault="007E5B9C" w:rsidP="007E5B9C">
      <w:pPr>
        <w:tabs>
          <w:tab w:val="center" w:pos="6521"/>
        </w:tabs>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t>…………………………………………..</w:t>
      </w:r>
    </w:p>
    <w:p w14:paraId="1973B03F" w14:textId="77777777" w:rsidR="007E5B9C" w:rsidRPr="007E5B9C" w:rsidRDefault="007E5B9C" w:rsidP="007E5B9C">
      <w:pPr>
        <w:tabs>
          <w:tab w:val="center" w:pos="6521"/>
        </w:tabs>
        <w:spacing w:after="0" w:line="240" w:lineRule="auto"/>
        <w:rPr>
          <w:rFonts w:ascii="Times New Roman" w:eastAsia="Times New Roman" w:hAnsi="Times New Roman" w:cs="Times New Roman"/>
          <w:szCs w:val="24"/>
          <w:lang w:eastAsia="hu-HU"/>
        </w:rPr>
      </w:pP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r>
      <w:r w:rsidRPr="007E5B9C">
        <w:rPr>
          <w:rFonts w:ascii="Times New Roman" w:eastAsia="Times New Roman" w:hAnsi="Times New Roman" w:cs="Times New Roman"/>
          <w:szCs w:val="24"/>
          <w:lang w:eastAsia="hu-HU"/>
        </w:rPr>
        <w:tab/>
        <w:t>kérelmező aláírása</w:t>
      </w:r>
    </w:p>
    <w:p w14:paraId="063D1950" w14:textId="77777777" w:rsidR="007E5B9C" w:rsidRPr="007E5B9C" w:rsidRDefault="007E5B9C" w:rsidP="007E5B9C">
      <w:pPr>
        <w:tabs>
          <w:tab w:val="center" w:pos="6521"/>
        </w:tabs>
        <w:spacing w:after="0" w:line="240" w:lineRule="auto"/>
        <w:rPr>
          <w:rFonts w:ascii="Times New Roman" w:eastAsia="Times New Roman" w:hAnsi="Times New Roman" w:cs="Times New Roman"/>
          <w:b/>
          <w:szCs w:val="24"/>
          <w:u w:val="single"/>
          <w:lang w:eastAsia="hu-HU"/>
        </w:rPr>
      </w:pPr>
      <w:r w:rsidRPr="007E5B9C">
        <w:rPr>
          <w:rFonts w:ascii="Times New Roman" w:eastAsia="Times New Roman" w:hAnsi="Times New Roman" w:cs="Times New Roman"/>
          <w:b/>
          <w:szCs w:val="24"/>
          <w:u w:val="single"/>
          <w:lang w:eastAsia="hu-HU"/>
        </w:rPr>
        <w:t>A kérelemhez mellékelni szíveskedjék:</w:t>
      </w:r>
    </w:p>
    <w:p w14:paraId="7100BCEB" w14:textId="77777777" w:rsidR="007E5B9C" w:rsidRPr="007E5B9C" w:rsidRDefault="007E5B9C" w:rsidP="007E5B9C">
      <w:pPr>
        <w:numPr>
          <w:ilvl w:val="0"/>
          <w:numId w:val="9"/>
        </w:numPr>
        <w:tabs>
          <w:tab w:val="left" w:pos="555"/>
          <w:tab w:val="center" w:pos="6521"/>
        </w:tabs>
        <w:spacing w:after="0" w:line="240" w:lineRule="auto"/>
        <w:ind w:left="555"/>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jövedelemigazolás</w:t>
      </w:r>
    </w:p>
    <w:p w14:paraId="445C7FAD" w14:textId="77777777" w:rsidR="007E5B9C" w:rsidRPr="007E5B9C" w:rsidRDefault="007E5B9C" w:rsidP="007E5B9C">
      <w:pPr>
        <w:numPr>
          <w:ilvl w:val="0"/>
          <w:numId w:val="9"/>
        </w:numPr>
        <w:tabs>
          <w:tab w:val="left" w:pos="555"/>
          <w:tab w:val="center" w:pos="6521"/>
        </w:tabs>
        <w:spacing w:after="0" w:line="240" w:lineRule="auto"/>
        <w:ind w:left="555"/>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rokkantsági fokozatról határozat</w:t>
      </w:r>
    </w:p>
    <w:p w14:paraId="2B9AF6E0" w14:textId="77777777" w:rsidR="007E5B9C" w:rsidRPr="007E5B9C" w:rsidRDefault="007E5B9C" w:rsidP="007E5B9C">
      <w:pPr>
        <w:numPr>
          <w:ilvl w:val="0"/>
          <w:numId w:val="9"/>
        </w:numPr>
        <w:tabs>
          <w:tab w:val="left" w:pos="555"/>
          <w:tab w:val="center" w:pos="6521"/>
        </w:tabs>
        <w:spacing w:after="0" w:line="240" w:lineRule="auto"/>
        <w:ind w:left="555"/>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lastRenderedPageBreak/>
        <w:t>utolsó befizetett szemétdíj számla</w:t>
      </w:r>
    </w:p>
    <w:p w14:paraId="72FDBFD8" w14:textId="77777777" w:rsidR="007E5B9C" w:rsidRPr="007E5B9C" w:rsidRDefault="007E5B9C" w:rsidP="007E5B9C">
      <w:pPr>
        <w:numPr>
          <w:ilvl w:val="0"/>
          <w:numId w:val="9"/>
        </w:numPr>
        <w:tabs>
          <w:tab w:val="left" w:pos="555"/>
          <w:tab w:val="center" w:pos="6521"/>
        </w:tabs>
        <w:spacing w:after="0" w:line="240" w:lineRule="auto"/>
        <w:ind w:left="555"/>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gyámszülő esetén, gyámhatósági határozat</w:t>
      </w:r>
    </w:p>
    <w:p w14:paraId="0BB5C4D2" w14:textId="77777777" w:rsidR="007E5B9C" w:rsidRPr="007E5B9C" w:rsidRDefault="007E5B9C" w:rsidP="007E5B9C">
      <w:pPr>
        <w:numPr>
          <w:ilvl w:val="0"/>
          <w:numId w:val="9"/>
        </w:numPr>
        <w:tabs>
          <w:tab w:val="left" w:pos="555"/>
          <w:tab w:val="center" w:pos="6521"/>
        </w:tabs>
        <w:spacing w:after="0" w:line="240" w:lineRule="auto"/>
        <w:ind w:left="555"/>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fogyatékos gyermek nevelése esetén, fogyatékosságot megállapító határozat</w:t>
      </w:r>
    </w:p>
    <w:p w14:paraId="574C6FCC" w14:textId="77777777" w:rsidR="007E5B9C" w:rsidRPr="007E5B9C" w:rsidRDefault="007E5B9C" w:rsidP="007E5B9C">
      <w:pPr>
        <w:spacing w:after="0" w:line="240" w:lineRule="auto"/>
        <w:rPr>
          <w:rFonts w:ascii="Times New Roman" w:eastAsia="Times New Roman" w:hAnsi="Times New Roman" w:cs="Times New Roman"/>
          <w:b/>
          <w:sz w:val="24"/>
          <w:szCs w:val="24"/>
          <w:lang w:eastAsia="hu-HU"/>
        </w:rPr>
      </w:pPr>
    </w:p>
    <w:p w14:paraId="2A69D833"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p>
    <w:p w14:paraId="3997F65E"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br w:type="page"/>
      </w:r>
    </w:p>
    <w:p w14:paraId="15D345D3" w14:textId="77777777" w:rsidR="007E5B9C" w:rsidRPr="007E5B9C" w:rsidRDefault="00953590" w:rsidP="007E5B9C">
      <w:pPr>
        <w:spacing w:after="0" w:line="240" w:lineRule="auto"/>
        <w:jc w:val="right"/>
        <w:rPr>
          <w:rFonts w:ascii="Times New Roman" w:eastAsia="Times New Roman" w:hAnsi="Times New Roman" w:cs="Times New Roman"/>
          <w:b/>
          <w:sz w:val="24"/>
          <w:szCs w:val="24"/>
          <w:lang w:eastAsia="hu-HU"/>
        </w:rPr>
      </w:pPr>
      <w:r>
        <w:rPr>
          <w:rStyle w:val="Lbjegyzet-hivatkozs"/>
          <w:rFonts w:ascii="Times New Roman" w:eastAsia="Times New Roman" w:hAnsi="Times New Roman" w:cs="Times New Roman"/>
          <w:b/>
          <w:sz w:val="24"/>
          <w:szCs w:val="24"/>
          <w:lang w:eastAsia="hu-HU"/>
        </w:rPr>
        <w:lastRenderedPageBreak/>
        <w:footnoteReference w:id="40"/>
      </w:r>
      <w:r w:rsidR="007E5B9C" w:rsidRPr="007E5B9C">
        <w:rPr>
          <w:rFonts w:ascii="Times New Roman" w:eastAsia="Times New Roman" w:hAnsi="Times New Roman" w:cs="Times New Roman"/>
          <w:b/>
          <w:sz w:val="24"/>
          <w:szCs w:val="24"/>
          <w:lang w:eastAsia="hu-HU"/>
        </w:rPr>
        <w:t xml:space="preserve">7. melléklet a </w:t>
      </w:r>
      <w:r w:rsidR="00C40075">
        <w:rPr>
          <w:rFonts w:ascii="Times New Roman" w:eastAsia="Times New Roman" w:hAnsi="Times New Roman" w:cs="Times New Roman"/>
          <w:b/>
          <w:sz w:val="24"/>
          <w:szCs w:val="24"/>
          <w:lang w:eastAsia="hu-HU"/>
        </w:rPr>
        <w:t>6/</w:t>
      </w:r>
      <w:r w:rsidR="007E5B9C" w:rsidRPr="007E5B9C">
        <w:rPr>
          <w:rFonts w:ascii="Times New Roman" w:eastAsia="Times New Roman" w:hAnsi="Times New Roman" w:cs="Times New Roman"/>
          <w:b/>
          <w:sz w:val="24"/>
          <w:szCs w:val="24"/>
          <w:lang w:eastAsia="hu-HU"/>
        </w:rPr>
        <w:t>2023. (I</w:t>
      </w:r>
      <w:r w:rsidR="00C40075">
        <w:rPr>
          <w:rFonts w:ascii="Times New Roman" w:eastAsia="Times New Roman" w:hAnsi="Times New Roman" w:cs="Times New Roman"/>
          <w:b/>
          <w:sz w:val="24"/>
          <w:szCs w:val="24"/>
          <w:lang w:eastAsia="hu-HU"/>
        </w:rPr>
        <w:t>I</w:t>
      </w:r>
      <w:r w:rsidR="007E5B9C" w:rsidRPr="007E5B9C">
        <w:rPr>
          <w:rFonts w:ascii="Times New Roman" w:eastAsia="Times New Roman" w:hAnsi="Times New Roman" w:cs="Times New Roman"/>
          <w:b/>
          <w:sz w:val="24"/>
          <w:szCs w:val="24"/>
          <w:lang w:eastAsia="hu-HU"/>
        </w:rPr>
        <w:t>I.</w:t>
      </w:r>
      <w:r w:rsidR="00C40075">
        <w:rPr>
          <w:rFonts w:ascii="Times New Roman" w:eastAsia="Times New Roman" w:hAnsi="Times New Roman" w:cs="Times New Roman"/>
          <w:b/>
          <w:sz w:val="24"/>
          <w:szCs w:val="24"/>
          <w:lang w:eastAsia="hu-HU"/>
        </w:rPr>
        <w:t>01</w:t>
      </w:r>
      <w:r w:rsidR="007E5B9C" w:rsidRPr="007E5B9C">
        <w:rPr>
          <w:rFonts w:ascii="Times New Roman" w:eastAsia="Times New Roman" w:hAnsi="Times New Roman" w:cs="Times New Roman"/>
          <w:b/>
          <w:sz w:val="24"/>
          <w:szCs w:val="24"/>
          <w:lang w:eastAsia="hu-HU"/>
        </w:rPr>
        <w:t>.) önkormányzati rendelethez</w:t>
      </w:r>
    </w:p>
    <w:p w14:paraId="652A62AD" w14:textId="77777777" w:rsidR="007E5B9C" w:rsidRDefault="007E5B9C" w:rsidP="007E5B9C">
      <w:pPr>
        <w:suppressAutoHyphens/>
        <w:spacing w:after="0" w:line="240" w:lineRule="auto"/>
        <w:jc w:val="center"/>
        <w:rPr>
          <w:rFonts w:ascii="Times New Roman" w:eastAsia="Times New Roman" w:hAnsi="Times New Roman" w:cs="Times New Roman"/>
          <w:bCs/>
          <w:iCs/>
          <w:smallCaps/>
          <w:spacing w:val="20"/>
          <w:kern w:val="28"/>
          <w:sz w:val="28"/>
          <w:szCs w:val="28"/>
          <w:lang w:eastAsia="ar-SA"/>
        </w:rPr>
      </w:pPr>
    </w:p>
    <w:p w14:paraId="26187B70" w14:textId="77777777" w:rsidR="00953590" w:rsidRPr="00953590" w:rsidRDefault="00953590" w:rsidP="00953590">
      <w:pPr>
        <w:suppressAutoHyphens/>
        <w:spacing w:after="0" w:line="240" w:lineRule="auto"/>
        <w:jc w:val="center"/>
        <w:rPr>
          <w:rFonts w:ascii="Times New Roman" w:eastAsia="Times New Roman" w:hAnsi="Times New Roman" w:cs="Times New Roman"/>
          <w:bCs/>
          <w:iCs/>
          <w:smallCaps/>
          <w:spacing w:val="20"/>
          <w:kern w:val="28"/>
          <w:sz w:val="28"/>
          <w:szCs w:val="28"/>
          <w:lang w:eastAsia="ar-SA"/>
        </w:rPr>
      </w:pPr>
      <w:r w:rsidRPr="00953590">
        <w:rPr>
          <w:rFonts w:ascii="Times New Roman" w:eastAsia="Times New Roman" w:hAnsi="Times New Roman" w:cs="Times New Roman"/>
          <w:bCs/>
          <w:iCs/>
          <w:smallCaps/>
          <w:spacing w:val="20"/>
          <w:kern w:val="28"/>
          <w:sz w:val="28"/>
          <w:szCs w:val="28"/>
          <w:lang w:eastAsia="ar-SA"/>
        </w:rPr>
        <w:t>Kérelem</w:t>
      </w:r>
    </w:p>
    <w:p w14:paraId="14444371" w14:textId="77777777" w:rsidR="00953590" w:rsidRPr="00953590" w:rsidRDefault="00953590" w:rsidP="00953590">
      <w:pPr>
        <w:suppressAutoHyphens/>
        <w:spacing w:after="0" w:line="240" w:lineRule="auto"/>
        <w:jc w:val="center"/>
        <w:rPr>
          <w:rFonts w:ascii="Times New Roman" w:eastAsia="Times New Roman" w:hAnsi="Times New Roman" w:cs="Times New Roman"/>
          <w:bCs/>
          <w:iCs/>
          <w:kern w:val="28"/>
          <w:sz w:val="24"/>
          <w:szCs w:val="24"/>
          <w:lang w:eastAsia="ar-SA"/>
        </w:rPr>
      </w:pPr>
      <w:r w:rsidRPr="00953590">
        <w:rPr>
          <w:rFonts w:ascii="Times New Roman" w:eastAsia="Times New Roman" w:hAnsi="Times New Roman" w:cs="Times New Roman"/>
          <w:bCs/>
          <w:iCs/>
          <w:kern w:val="28"/>
          <w:sz w:val="28"/>
          <w:szCs w:val="28"/>
          <w:lang w:eastAsia="ar-SA"/>
        </w:rPr>
        <w:t>rendkívüli települési támogatás megállapításához</w:t>
      </w:r>
    </w:p>
    <w:p w14:paraId="19DC1208" w14:textId="77777777" w:rsidR="00953590" w:rsidRPr="00953590" w:rsidRDefault="00953590" w:rsidP="00953590">
      <w:pPr>
        <w:suppressAutoHyphens/>
        <w:spacing w:after="0" w:line="240" w:lineRule="auto"/>
        <w:rPr>
          <w:rFonts w:ascii="Times New Roman" w:eastAsia="Times New Roman" w:hAnsi="Times New Roman" w:cs="Times New Roman"/>
          <w:b/>
          <w:bCs/>
          <w:kern w:val="1"/>
          <w:sz w:val="20"/>
          <w:szCs w:val="20"/>
          <w:lang w:eastAsia="ar-SA"/>
        </w:rPr>
      </w:pPr>
    </w:p>
    <w:p w14:paraId="2AAC776D" w14:textId="77777777" w:rsidR="00953590" w:rsidRPr="00953590" w:rsidRDefault="00953590" w:rsidP="00953590">
      <w:pPr>
        <w:widowControl w:val="0"/>
        <w:suppressAutoHyphens/>
        <w:autoSpaceDE w:val="0"/>
        <w:spacing w:after="0" w:line="240" w:lineRule="auto"/>
        <w:jc w:val="both"/>
        <w:textAlignment w:val="baseline"/>
        <w:rPr>
          <w:rFonts w:ascii="Times New Roman" w:eastAsia="Lucida Sans Unicode" w:hAnsi="Times New Roman" w:cs="Tahoma"/>
          <w:b/>
          <w:iCs/>
          <w:kern w:val="1"/>
          <w:sz w:val="24"/>
          <w:szCs w:val="24"/>
          <w:lang w:eastAsia="ar-SA"/>
        </w:rPr>
      </w:pPr>
      <w:r w:rsidRPr="00953590">
        <w:rPr>
          <w:rFonts w:ascii="Times New Roman" w:eastAsia="Lucida Sans Unicode" w:hAnsi="Times New Roman" w:cs="Tahoma"/>
          <w:b/>
          <w:iCs/>
          <w:kern w:val="1"/>
          <w:sz w:val="24"/>
          <w:szCs w:val="24"/>
          <w:lang w:eastAsia="ar-SA"/>
        </w:rPr>
        <w:t xml:space="preserve">1. </w:t>
      </w:r>
      <w:r w:rsidRPr="00953590">
        <w:rPr>
          <w:rFonts w:ascii="Times New Roman" w:eastAsia="Lucida Sans Unicode" w:hAnsi="Times New Roman" w:cs="Tahoma"/>
          <w:b/>
          <w:bCs/>
          <w:iCs/>
          <w:kern w:val="1"/>
          <w:sz w:val="24"/>
          <w:szCs w:val="24"/>
          <w:lang w:eastAsia="ar-SA"/>
        </w:rPr>
        <w:t>A kérelmező személyre vonatkozó adatok:</w:t>
      </w:r>
    </w:p>
    <w:p w14:paraId="356E651E"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5"/>
        <w:gridCol w:w="4467"/>
      </w:tblGrid>
      <w:tr w:rsidR="00953590" w:rsidRPr="00953590" w14:paraId="34A29164" w14:textId="77777777" w:rsidTr="00FB4011">
        <w:trPr>
          <w:trHeight w:val="552"/>
        </w:trPr>
        <w:tc>
          <w:tcPr>
            <w:tcW w:w="4743" w:type="dxa"/>
          </w:tcPr>
          <w:p w14:paraId="672A058A"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Neve:</w:t>
            </w:r>
          </w:p>
        </w:tc>
        <w:tc>
          <w:tcPr>
            <w:tcW w:w="4744" w:type="dxa"/>
          </w:tcPr>
          <w:p w14:paraId="52237093"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p>
        </w:tc>
      </w:tr>
      <w:tr w:rsidR="00953590" w:rsidRPr="00953590" w14:paraId="03852238" w14:textId="77777777" w:rsidTr="00FB4011">
        <w:trPr>
          <w:trHeight w:val="552"/>
        </w:trPr>
        <w:tc>
          <w:tcPr>
            <w:tcW w:w="4743" w:type="dxa"/>
          </w:tcPr>
          <w:p w14:paraId="5BB088EF"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Születési neve:</w:t>
            </w:r>
          </w:p>
        </w:tc>
        <w:tc>
          <w:tcPr>
            <w:tcW w:w="4744" w:type="dxa"/>
          </w:tcPr>
          <w:p w14:paraId="1E823056"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p>
        </w:tc>
      </w:tr>
      <w:tr w:rsidR="00953590" w:rsidRPr="00953590" w14:paraId="3915179C" w14:textId="77777777" w:rsidTr="00FB4011">
        <w:trPr>
          <w:trHeight w:val="552"/>
        </w:trPr>
        <w:tc>
          <w:tcPr>
            <w:tcW w:w="4743" w:type="dxa"/>
          </w:tcPr>
          <w:p w14:paraId="257E830E"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Édesanyja leánykori neve:</w:t>
            </w:r>
          </w:p>
        </w:tc>
        <w:tc>
          <w:tcPr>
            <w:tcW w:w="4744" w:type="dxa"/>
          </w:tcPr>
          <w:p w14:paraId="01767938"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p>
        </w:tc>
      </w:tr>
      <w:tr w:rsidR="00953590" w:rsidRPr="00953590" w14:paraId="2B557544" w14:textId="77777777" w:rsidTr="00FB4011">
        <w:trPr>
          <w:trHeight w:val="552"/>
        </w:trPr>
        <w:tc>
          <w:tcPr>
            <w:tcW w:w="4743" w:type="dxa"/>
          </w:tcPr>
          <w:p w14:paraId="79379356"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Születési helye és ideje:</w:t>
            </w:r>
          </w:p>
        </w:tc>
        <w:tc>
          <w:tcPr>
            <w:tcW w:w="4744" w:type="dxa"/>
          </w:tcPr>
          <w:p w14:paraId="641C4379"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p>
        </w:tc>
      </w:tr>
      <w:tr w:rsidR="00953590" w:rsidRPr="00953590" w14:paraId="12CB56DC" w14:textId="77777777" w:rsidTr="00FB4011">
        <w:trPr>
          <w:trHeight w:val="552"/>
        </w:trPr>
        <w:tc>
          <w:tcPr>
            <w:tcW w:w="4743" w:type="dxa"/>
          </w:tcPr>
          <w:p w14:paraId="0880724C"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Lakóhelye:</w:t>
            </w:r>
          </w:p>
        </w:tc>
        <w:tc>
          <w:tcPr>
            <w:tcW w:w="4744" w:type="dxa"/>
          </w:tcPr>
          <w:p w14:paraId="42AD70C0"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p>
        </w:tc>
      </w:tr>
      <w:tr w:rsidR="00953590" w:rsidRPr="00953590" w14:paraId="77B32537" w14:textId="77777777" w:rsidTr="00FB4011">
        <w:trPr>
          <w:trHeight w:val="552"/>
        </w:trPr>
        <w:tc>
          <w:tcPr>
            <w:tcW w:w="4743" w:type="dxa"/>
          </w:tcPr>
          <w:p w14:paraId="1DCFF8FC"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Tartózkodási helye:</w:t>
            </w:r>
          </w:p>
        </w:tc>
        <w:tc>
          <w:tcPr>
            <w:tcW w:w="4744" w:type="dxa"/>
          </w:tcPr>
          <w:p w14:paraId="4E8FA4D4"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p>
        </w:tc>
      </w:tr>
      <w:tr w:rsidR="00953590" w:rsidRPr="00953590" w14:paraId="02A84CFA" w14:textId="77777777" w:rsidTr="00FB4011">
        <w:trPr>
          <w:trHeight w:val="552"/>
        </w:trPr>
        <w:tc>
          <w:tcPr>
            <w:tcW w:w="4743" w:type="dxa"/>
          </w:tcPr>
          <w:p w14:paraId="2EA7A4C5"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Társadalombiztosítási Azonosító Jele:</w:t>
            </w:r>
          </w:p>
        </w:tc>
        <w:tc>
          <w:tcPr>
            <w:tcW w:w="4744" w:type="dxa"/>
          </w:tcPr>
          <w:p w14:paraId="7068E1B8"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p>
        </w:tc>
      </w:tr>
      <w:tr w:rsidR="00953590" w:rsidRPr="00953590" w14:paraId="41383E4E" w14:textId="77777777" w:rsidTr="00FB4011">
        <w:trPr>
          <w:trHeight w:val="552"/>
        </w:trPr>
        <w:tc>
          <w:tcPr>
            <w:tcW w:w="4743" w:type="dxa"/>
          </w:tcPr>
          <w:p w14:paraId="0D9DD37D"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Állampolgársága:</w:t>
            </w:r>
          </w:p>
        </w:tc>
        <w:tc>
          <w:tcPr>
            <w:tcW w:w="4744" w:type="dxa"/>
          </w:tcPr>
          <w:p w14:paraId="7AC70C85"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p>
        </w:tc>
      </w:tr>
      <w:tr w:rsidR="00953590" w:rsidRPr="00953590" w14:paraId="24868726" w14:textId="77777777" w:rsidTr="00FB4011">
        <w:trPr>
          <w:trHeight w:val="552"/>
        </w:trPr>
        <w:tc>
          <w:tcPr>
            <w:tcW w:w="4743" w:type="dxa"/>
          </w:tcPr>
          <w:p w14:paraId="25BB1712"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Telefonszáma:</w:t>
            </w:r>
          </w:p>
        </w:tc>
        <w:tc>
          <w:tcPr>
            <w:tcW w:w="4744" w:type="dxa"/>
          </w:tcPr>
          <w:p w14:paraId="1570D420"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p>
        </w:tc>
      </w:tr>
      <w:tr w:rsidR="00953590" w:rsidRPr="00953590" w14:paraId="1BC1060F" w14:textId="77777777" w:rsidTr="00FB4011">
        <w:trPr>
          <w:trHeight w:val="552"/>
        </w:trPr>
        <w:tc>
          <w:tcPr>
            <w:tcW w:w="4743" w:type="dxa"/>
          </w:tcPr>
          <w:p w14:paraId="57FB8722"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Fizetési számszámla, amennyiben átutalással kéri a folyósítást:</w:t>
            </w:r>
          </w:p>
        </w:tc>
        <w:tc>
          <w:tcPr>
            <w:tcW w:w="4744" w:type="dxa"/>
          </w:tcPr>
          <w:p w14:paraId="677C0462"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p>
        </w:tc>
      </w:tr>
      <w:tr w:rsidR="00953590" w:rsidRPr="00953590" w14:paraId="525D7E20" w14:textId="77777777" w:rsidTr="00FB4011">
        <w:trPr>
          <w:trHeight w:val="552"/>
        </w:trPr>
        <w:tc>
          <w:tcPr>
            <w:tcW w:w="4743" w:type="dxa"/>
          </w:tcPr>
          <w:p w14:paraId="57123AD9"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Fizetési számlát vezető pénzintézet neve:</w:t>
            </w:r>
          </w:p>
        </w:tc>
        <w:tc>
          <w:tcPr>
            <w:tcW w:w="4744" w:type="dxa"/>
          </w:tcPr>
          <w:p w14:paraId="71688905" w14:textId="77777777" w:rsidR="00953590" w:rsidRPr="00953590" w:rsidRDefault="00953590" w:rsidP="00953590">
            <w:pPr>
              <w:widowControl w:val="0"/>
              <w:tabs>
                <w:tab w:val="left" w:leader="dot" w:pos="9356"/>
              </w:tabs>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p>
        </w:tc>
      </w:tr>
    </w:tbl>
    <w:p w14:paraId="67BC6E76" w14:textId="77777777" w:rsidR="00953590" w:rsidRPr="00953590" w:rsidRDefault="00953590" w:rsidP="00953590">
      <w:pPr>
        <w:widowControl w:val="0"/>
        <w:suppressAutoHyphens/>
        <w:autoSpaceDE w:val="0"/>
        <w:spacing w:before="240" w:after="0" w:line="240" w:lineRule="auto"/>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Nem magyar állampolgárság esetén kérelmező idegenrendészeti státusza:</w:t>
      </w:r>
    </w:p>
    <w:p w14:paraId="42E680BB" w14:textId="77777777" w:rsidR="00953590" w:rsidRPr="00953590" w:rsidRDefault="00953590" w:rsidP="00953590">
      <w:pPr>
        <w:widowControl w:val="0"/>
        <w:numPr>
          <w:ilvl w:val="0"/>
          <w:numId w:val="28"/>
        </w:numPr>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szabad mozgás és tartózkodás jogával rendelkező, </w:t>
      </w:r>
    </w:p>
    <w:p w14:paraId="1FE553F0" w14:textId="77777777" w:rsidR="00953590" w:rsidRPr="00953590" w:rsidRDefault="00953590" w:rsidP="00953590">
      <w:pPr>
        <w:widowControl w:val="0"/>
        <w:numPr>
          <w:ilvl w:val="0"/>
          <w:numId w:val="28"/>
        </w:numPr>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proofErr w:type="spellStart"/>
      <w:r w:rsidRPr="00953590">
        <w:rPr>
          <w:rFonts w:ascii="Times New Roman" w:eastAsia="Lucida Sans Unicode" w:hAnsi="Times New Roman" w:cs="Tahoma"/>
          <w:kern w:val="1"/>
          <w:sz w:val="24"/>
          <w:szCs w:val="24"/>
          <w:lang w:eastAsia="ar-SA"/>
        </w:rPr>
        <w:t>bevándorolt</w:t>
      </w:r>
      <w:proofErr w:type="spellEnd"/>
      <w:r w:rsidRPr="00953590">
        <w:rPr>
          <w:rFonts w:ascii="Times New Roman" w:eastAsia="Lucida Sans Unicode" w:hAnsi="Times New Roman" w:cs="Tahoma"/>
          <w:kern w:val="1"/>
          <w:sz w:val="24"/>
          <w:szCs w:val="24"/>
          <w:lang w:eastAsia="ar-SA"/>
        </w:rPr>
        <w:t>/letelepedett, vagy</w:t>
      </w:r>
    </w:p>
    <w:p w14:paraId="3BD1D509" w14:textId="77777777" w:rsidR="00953590" w:rsidRPr="00953590" w:rsidRDefault="00953590" w:rsidP="00953590">
      <w:pPr>
        <w:widowControl w:val="0"/>
        <w:numPr>
          <w:ilvl w:val="0"/>
          <w:numId w:val="28"/>
        </w:numPr>
        <w:suppressAutoHyphens/>
        <w:autoSpaceDE w:val="0"/>
        <w:spacing w:after="0" w:line="240" w:lineRule="auto"/>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menekült/oltalmazott/hontalan.</w:t>
      </w:r>
    </w:p>
    <w:p w14:paraId="7BE6929B" w14:textId="77777777" w:rsidR="00953590" w:rsidRPr="00953590" w:rsidRDefault="00953590" w:rsidP="00953590">
      <w:pPr>
        <w:widowControl w:val="0"/>
        <w:suppressAutoHyphens/>
        <w:autoSpaceDE w:val="0"/>
        <w:spacing w:before="240" w:after="120" w:line="240" w:lineRule="auto"/>
        <w:jc w:val="both"/>
        <w:textAlignment w:val="baseline"/>
        <w:rPr>
          <w:rFonts w:ascii="Times New Roman" w:eastAsia="Lucida Sans Unicode" w:hAnsi="Times New Roman" w:cs="Tahoma"/>
          <w:b/>
          <w:kern w:val="1"/>
          <w:sz w:val="24"/>
          <w:szCs w:val="24"/>
          <w:lang w:eastAsia="ar-SA"/>
        </w:rPr>
      </w:pPr>
      <w:r w:rsidRPr="00953590">
        <w:rPr>
          <w:rFonts w:ascii="Times New Roman" w:eastAsia="Lucida Sans Unicode" w:hAnsi="Times New Roman" w:cs="Tahoma"/>
          <w:b/>
          <w:kern w:val="1"/>
          <w:sz w:val="24"/>
          <w:szCs w:val="24"/>
          <w:lang w:eastAsia="ar-SA"/>
        </w:rPr>
        <w:t xml:space="preserve">2. </w:t>
      </w:r>
      <w:bookmarkStart w:id="34" w:name="_Hlk126244819"/>
      <w:r w:rsidRPr="00953590">
        <w:rPr>
          <w:rFonts w:ascii="Times New Roman" w:eastAsia="Lucida Sans Unicode" w:hAnsi="Times New Roman" w:cs="Tahoma"/>
          <w:b/>
          <w:kern w:val="1"/>
          <w:sz w:val="24"/>
          <w:szCs w:val="24"/>
          <w:lang w:eastAsia="ar-SA"/>
        </w:rPr>
        <w:t xml:space="preserve">Az egy lakásban együtt lakó közeli hozzátartozókra </w:t>
      </w:r>
      <w:bookmarkEnd w:id="34"/>
      <w:r w:rsidRPr="00953590">
        <w:rPr>
          <w:rFonts w:ascii="Times New Roman" w:eastAsia="Lucida Sans Unicode" w:hAnsi="Times New Roman" w:cs="Tahoma"/>
          <w:b/>
          <w:kern w:val="1"/>
          <w:sz w:val="24"/>
          <w:szCs w:val="24"/>
          <w:lang w:eastAsia="ar-SA"/>
        </w:rPr>
        <w:t>és jövedelmükre vonatkozó adatok:</w:t>
      </w:r>
    </w:p>
    <w:p w14:paraId="57934A6E" w14:textId="77777777" w:rsidR="00953590" w:rsidRPr="00953590" w:rsidRDefault="00953590" w:rsidP="00953590">
      <w:pPr>
        <w:widowControl w:val="0"/>
        <w:suppressAutoHyphens/>
        <w:autoSpaceDE w:val="0"/>
        <w:spacing w:after="0" w:line="240" w:lineRule="auto"/>
        <w:ind w:right="141"/>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Kérelmezővel egy lakásban együtt lakó, ott bejelentett lakóhellyel vagy tartózkodási hellyel rendelkező közeli hozzátartozók: a házastárs, az élettárs, a húsz 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gyermek, örökbe fogadott gyermek, mostohagyermek és a Ptk. szerinti gyermekvédelmi nevelőszülő által e jogviszonya keretében nevelt gyermek </w:t>
      </w:r>
      <w:r w:rsidRPr="00953590">
        <w:rPr>
          <w:rFonts w:ascii="Times New Roman" w:eastAsia="Lucida Sans Unicode" w:hAnsi="Times New Roman" w:cs="Tahoma"/>
          <w:kern w:val="1"/>
          <w:sz w:val="24"/>
          <w:szCs w:val="24"/>
          <w:lang w:eastAsia="ar-SA"/>
        </w:rPr>
        <w:lastRenderedPageBreak/>
        <w:t xml:space="preserve">kivételével a nevelt gyermek, korhatárra való tekintet nélkül a tartósan beteg, az autista, illetve a testi, érzékszervi, értelmi vagy beszédfogyatékos vér szerinti, örökbefogadott, mostoha-, illetve nevelt gyermek, amennyiben ez az állapot a gyermek 25. életévének betöltését megelőzően is fennállt. </w:t>
      </w:r>
    </w:p>
    <w:p w14:paraId="489B3D32" w14:textId="77777777" w:rsidR="00953590" w:rsidRPr="00953590" w:rsidRDefault="00953590" w:rsidP="00953590">
      <w:pPr>
        <w:widowControl w:val="0"/>
        <w:suppressAutoHyphens/>
        <w:autoSpaceDE w:val="0"/>
        <w:spacing w:after="0" w:line="240" w:lineRule="auto"/>
        <w:ind w:right="141"/>
        <w:jc w:val="both"/>
        <w:textAlignment w:val="baseline"/>
        <w:rPr>
          <w:rFonts w:ascii="Times New Roman" w:eastAsia="Lucida Sans Unicode" w:hAnsi="Times New Roman" w:cs="Tahoma"/>
          <w:kern w:val="1"/>
          <w:sz w:val="24"/>
          <w:szCs w:val="24"/>
          <w:lang w:eastAsia="ar-SA"/>
        </w:rPr>
      </w:pPr>
    </w:p>
    <w:p w14:paraId="06877BD6" w14:textId="77777777" w:rsidR="00953590" w:rsidRPr="00953590" w:rsidRDefault="00953590" w:rsidP="00953590">
      <w:pPr>
        <w:widowControl w:val="0"/>
        <w:suppressAutoHyphens/>
        <w:autoSpaceDE w:val="0"/>
        <w:spacing w:after="0" w:line="240" w:lineRule="auto"/>
        <w:ind w:right="141"/>
        <w:jc w:val="both"/>
        <w:textAlignment w:val="baseline"/>
        <w:rPr>
          <w:rFonts w:ascii="Times New Roman" w:eastAsia="Lucida Sans Unicode" w:hAnsi="Times New Roman" w:cs="Tahoma"/>
          <w:kern w:val="1"/>
          <w:sz w:val="20"/>
          <w:szCs w:val="20"/>
          <w:lang w:eastAsia="ar-SA"/>
        </w:rPr>
      </w:pPr>
    </w:p>
    <w:tbl>
      <w:tblPr>
        <w:tblW w:w="10348" w:type="dxa"/>
        <w:tblInd w:w="-577" w:type="dxa"/>
        <w:tblLayout w:type="fixed"/>
        <w:tblCellMar>
          <w:left w:w="28" w:type="dxa"/>
          <w:right w:w="28" w:type="dxa"/>
        </w:tblCellMar>
        <w:tblLook w:val="0000" w:firstRow="0" w:lastRow="0" w:firstColumn="0" w:lastColumn="0" w:noHBand="0" w:noVBand="0"/>
      </w:tblPr>
      <w:tblGrid>
        <w:gridCol w:w="425"/>
        <w:gridCol w:w="2098"/>
        <w:gridCol w:w="1956"/>
        <w:gridCol w:w="1956"/>
        <w:gridCol w:w="1956"/>
        <w:gridCol w:w="1957"/>
      </w:tblGrid>
      <w:tr w:rsidR="00953590" w:rsidRPr="00953590" w14:paraId="222375CC" w14:textId="77777777" w:rsidTr="00FB4011">
        <w:tc>
          <w:tcPr>
            <w:tcW w:w="425" w:type="dxa"/>
            <w:vMerge w:val="restart"/>
            <w:tcBorders>
              <w:top w:val="single" w:sz="8" w:space="0" w:color="000000"/>
              <w:left w:val="single" w:sz="8" w:space="0" w:color="000000"/>
            </w:tcBorders>
          </w:tcPr>
          <w:p w14:paraId="16A67DF6"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p>
        </w:tc>
        <w:tc>
          <w:tcPr>
            <w:tcW w:w="2098" w:type="dxa"/>
            <w:tcBorders>
              <w:top w:val="single" w:sz="8" w:space="0" w:color="000000"/>
              <w:left w:val="single" w:sz="8" w:space="0" w:color="000000"/>
              <w:bottom w:val="single" w:sz="8" w:space="0" w:color="000000"/>
            </w:tcBorders>
          </w:tcPr>
          <w:p w14:paraId="0C3B0935"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A</w:t>
            </w:r>
          </w:p>
        </w:tc>
        <w:tc>
          <w:tcPr>
            <w:tcW w:w="1956" w:type="dxa"/>
            <w:tcBorders>
              <w:top w:val="single" w:sz="8" w:space="0" w:color="000000"/>
              <w:left w:val="single" w:sz="8" w:space="0" w:color="000000"/>
              <w:bottom w:val="single" w:sz="8" w:space="0" w:color="000000"/>
            </w:tcBorders>
          </w:tcPr>
          <w:p w14:paraId="4FDCEAA1"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B</w:t>
            </w:r>
          </w:p>
        </w:tc>
        <w:tc>
          <w:tcPr>
            <w:tcW w:w="1956" w:type="dxa"/>
            <w:tcBorders>
              <w:top w:val="single" w:sz="8" w:space="0" w:color="000000"/>
              <w:left w:val="single" w:sz="8" w:space="0" w:color="000000"/>
              <w:bottom w:val="single" w:sz="8" w:space="0" w:color="000000"/>
            </w:tcBorders>
          </w:tcPr>
          <w:p w14:paraId="6921FB0D"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C</w:t>
            </w:r>
          </w:p>
        </w:tc>
        <w:tc>
          <w:tcPr>
            <w:tcW w:w="1956" w:type="dxa"/>
            <w:tcBorders>
              <w:top w:val="single" w:sz="8" w:space="0" w:color="000000"/>
              <w:left w:val="single" w:sz="8" w:space="0" w:color="000000"/>
              <w:bottom w:val="single" w:sz="8" w:space="0" w:color="000000"/>
            </w:tcBorders>
          </w:tcPr>
          <w:p w14:paraId="57A91663"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D</w:t>
            </w:r>
          </w:p>
        </w:tc>
        <w:tc>
          <w:tcPr>
            <w:tcW w:w="1957" w:type="dxa"/>
            <w:tcBorders>
              <w:top w:val="single" w:sz="8" w:space="0" w:color="000000"/>
              <w:left w:val="single" w:sz="8" w:space="0" w:color="000000"/>
              <w:bottom w:val="single" w:sz="8" w:space="0" w:color="000000"/>
              <w:right w:val="single" w:sz="8" w:space="0" w:color="000000"/>
            </w:tcBorders>
          </w:tcPr>
          <w:p w14:paraId="0CCCA6B0"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E</w:t>
            </w:r>
          </w:p>
        </w:tc>
      </w:tr>
      <w:tr w:rsidR="00953590" w:rsidRPr="00953590" w14:paraId="018E9C31" w14:textId="77777777" w:rsidTr="00FB4011">
        <w:tc>
          <w:tcPr>
            <w:tcW w:w="425" w:type="dxa"/>
            <w:vMerge/>
            <w:tcBorders>
              <w:left w:val="single" w:sz="8" w:space="0" w:color="000000"/>
              <w:bottom w:val="single" w:sz="8" w:space="0" w:color="000000"/>
            </w:tcBorders>
          </w:tcPr>
          <w:p w14:paraId="456ACE01"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p>
        </w:tc>
        <w:tc>
          <w:tcPr>
            <w:tcW w:w="2098" w:type="dxa"/>
            <w:tcBorders>
              <w:left w:val="single" w:sz="8" w:space="0" w:color="000000"/>
              <w:bottom w:val="single" w:sz="8" w:space="0" w:color="000000"/>
            </w:tcBorders>
            <w:vAlign w:val="center"/>
          </w:tcPr>
          <w:p w14:paraId="2D6DCD5D"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Közeli hozzátartozó neve</w:t>
            </w:r>
          </w:p>
        </w:tc>
        <w:tc>
          <w:tcPr>
            <w:tcW w:w="1956" w:type="dxa"/>
            <w:tcBorders>
              <w:left w:val="single" w:sz="8" w:space="0" w:color="000000"/>
              <w:bottom w:val="single" w:sz="8" w:space="0" w:color="000000"/>
            </w:tcBorders>
            <w:vAlign w:val="center"/>
          </w:tcPr>
          <w:p w14:paraId="686C29D2" w14:textId="77777777" w:rsidR="00953590" w:rsidRPr="00953590" w:rsidRDefault="00953590" w:rsidP="00953590">
            <w:pPr>
              <w:widowControl w:val="0"/>
              <w:suppressAutoHyphens/>
              <w:autoSpaceDE w:val="0"/>
              <w:snapToGrid w:val="0"/>
              <w:spacing w:after="0" w:line="240" w:lineRule="auto"/>
              <w:ind w:left="57" w:right="57"/>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Anyja neve</w:t>
            </w:r>
          </w:p>
        </w:tc>
        <w:tc>
          <w:tcPr>
            <w:tcW w:w="1956" w:type="dxa"/>
            <w:tcBorders>
              <w:left w:val="single" w:sz="8" w:space="0" w:color="000000"/>
              <w:bottom w:val="single" w:sz="8" w:space="0" w:color="000000"/>
            </w:tcBorders>
          </w:tcPr>
          <w:p w14:paraId="188D509B" w14:textId="77777777" w:rsidR="00953590" w:rsidRPr="00953590" w:rsidRDefault="00953590" w:rsidP="00953590">
            <w:pPr>
              <w:widowControl w:val="0"/>
              <w:suppressAutoHyphens/>
              <w:autoSpaceDE w:val="0"/>
              <w:snapToGrid w:val="0"/>
              <w:spacing w:before="120"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Születési helye, ideje </w:t>
            </w:r>
          </w:p>
        </w:tc>
        <w:tc>
          <w:tcPr>
            <w:tcW w:w="1956" w:type="dxa"/>
            <w:tcBorders>
              <w:left w:val="single" w:sz="8" w:space="0" w:color="000000"/>
              <w:bottom w:val="single" w:sz="8" w:space="0" w:color="000000"/>
            </w:tcBorders>
            <w:vAlign w:val="center"/>
          </w:tcPr>
          <w:p w14:paraId="005A12B2"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TAJ</w:t>
            </w:r>
          </w:p>
        </w:tc>
        <w:tc>
          <w:tcPr>
            <w:tcW w:w="1957" w:type="dxa"/>
            <w:tcBorders>
              <w:left w:val="single" w:sz="8" w:space="0" w:color="000000"/>
              <w:bottom w:val="single" w:sz="8" w:space="0" w:color="000000"/>
              <w:right w:val="single" w:sz="8" w:space="0" w:color="000000"/>
            </w:tcBorders>
            <w:vAlign w:val="center"/>
          </w:tcPr>
          <w:p w14:paraId="1A8BD59D"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Rokoni kapcsolat megnevezése</w:t>
            </w:r>
          </w:p>
        </w:tc>
      </w:tr>
      <w:tr w:rsidR="00953590" w:rsidRPr="00953590" w14:paraId="45414B60" w14:textId="77777777" w:rsidTr="00FB4011">
        <w:trPr>
          <w:trHeight w:val="567"/>
        </w:trPr>
        <w:tc>
          <w:tcPr>
            <w:tcW w:w="425" w:type="dxa"/>
            <w:tcBorders>
              <w:left w:val="single" w:sz="8" w:space="0" w:color="000000"/>
              <w:bottom w:val="single" w:sz="8" w:space="0" w:color="000000"/>
            </w:tcBorders>
          </w:tcPr>
          <w:p w14:paraId="570AAF77"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1.</w:t>
            </w:r>
          </w:p>
        </w:tc>
        <w:tc>
          <w:tcPr>
            <w:tcW w:w="2098" w:type="dxa"/>
            <w:tcBorders>
              <w:left w:val="single" w:sz="8" w:space="0" w:color="000000"/>
              <w:bottom w:val="single" w:sz="8" w:space="0" w:color="000000"/>
            </w:tcBorders>
          </w:tcPr>
          <w:p w14:paraId="4FFA45F3"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4F5A4B00"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55FC2307"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44D8B030"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p>
        </w:tc>
        <w:tc>
          <w:tcPr>
            <w:tcW w:w="1957" w:type="dxa"/>
            <w:tcBorders>
              <w:left w:val="single" w:sz="8" w:space="0" w:color="000000"/>
              <w:bottom w:val="single" w:sz="8" w:space="0" w:color="000000"/>
              <w:right w:val="single" w:sz="8" w:space="0" w:color="000000"/>
            </w:tcBorders>
          </w:tcPr>
          <w:p w14:paraId="47EC09D0"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r>
      <w:tr w:rsidR="00953590" w:rsidRPr="00953590" w14:paraId="3DD16777" w14:textId="77777777" w:rsidTr="00FB4011">
        <w:trPr>
          <w:trHeight w:val="567"/>
        </w:trPr>
        <w:tc>
          <w:tcPr>
            <w:tcW w:w="425" w:type="dxa"/>
            <w:tcBorders>
              <w:left w:val="single" w:sz="8" w:space="0" w:color="000000"/>
              <w:bottom w:val="single" w:sz="8" w:space="0" w:color="000000"/>
            </w:tcBorders>
          </w:tcPr>
          <w:p w14:paraId="74F58168"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2.</w:t>
            </w:r>
          </w:p>
        </w:tc>
        <w:tc>
          <w:tcPr>
            <w:tcW w:w="2098" w:type="dxa"/>
            <w:tcBorders>
              <w:left w:val="single" w:sz="8" w:space="0" w:color="000000"/>
              <w:bottom w:val="single" w:sz="8" w:space="0" w:color="000000"/>
            </w:tcBorders>
          </w:tcPr>
          <w:p w14:paraId="09726354"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04593A67"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6E222D53"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3031B3ED"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p>
        </w:tc>
        <w:tc>
          <w:tcPr>
            <w:tcW w:w="1957" w:type="dxa"/>
            <w:tcBorders>
              <w:left w:val="single" w:sz="8" w:space="0" w:color="000000"/>
              <w:bottom w:val="single" w:sz="8" w:space="0" w:color="000000"/>
              <w:right w:val="single" w:sz="8" w:space="0" w:color="000000"/>
            </w:tcBorders>
          </w:tcPr>
          <w:p w14:paraId="7DD05ECA"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r>
      <w:tr w:rsidR="00953590" w:rsidRPr="00953590" w14:paraId="403F7425" w14:textId="77777777" w:rsidTr="00FB4011">
        <w:trPr>
          <w:trHeight w:val="567"/>
        </w:trPr>
        <w:tc>
          <w:tcPr>
            <w:tcW w:w="425" w:type="dxa"/>
            <w:tcBorders>
              <w:left w:val="single" w:sz="8" w:space="0" w:color="000000"/>
              <w:bottom w:val="single" w:sz="8" w:space="0" w:color="000000"/>
            </w:tcBorders>
          </w:tcPr>
          <w:p w14:paraId="257B1247"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3.</w:t>
            </w:r>
          </w:p>
        </w:tc>
        <w:tc>
          <w:tcPr>
            <w:tcW w:w="2098" w:type="dxa"/>
            <w:tcBorders>
              <w:left w:val="single" w:sz="8" w:space="0" w:color="000000"/>
              <w:bottom w:val="single" w:sz="8" w:space="0" w:color="000000"/>
            </w:tcBorders>
          </w:tcPr>
          <w:p w14:paraId="7D7903A8"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268E4A61"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3BC838F1"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0B3D36E4"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p>
        </w:tc>
        <w:tc>
          <w:tcPr>
            <w:tcW w:w="1957" w:type="dxa"/>
            <w:tcBorders>
              <w:left w:val="single" w:sz="8" w:space="0" w:color="000000"/>
              <w:bottom w:val="single" w:sz="8" w:space="0" w:color="000000"/>
              <w:right w:val="single" w:sz="8" w:space="0" w:color="000000"/>
            </w:tcBorders>
          </w:tcPr>
          <w:p w14:paraId="466F8B4A"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r>
      <w:tr w:rsidR="00953590" w:rsidRPr="00953590" w14:paraId="00079940" w14:textId="77777777" w:rsidTr="00FB4011">
        <w:trPr>
          <w:trHeight w:val="567"/>
        </w:trPr>
        <w:tc>
          <w:tcPr>
            <w:tcW w:w="425" w:type="dxa"/>
            <w:tcBorders>
              <w:left w:val="single" w:sz="8" w:space="0" w:color="000000"/>
              <w:bottom w:val="single" w:sz="8" w:space="0" w:color="000000"/>
            </w:tcBorders>
          </w:tcPr>
          <w:p w14:paraId="5D57763F"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4.</w:t>
            </w:r>
          </w:p>
        </w:tc>
        <w:tc>
          <w:tcPr>
            <w:tcW w:w="2098" w:type="dxa"/>
            <w:tcBorders>
              <w:left w:val="single" w:sz="8" w:space="0" w:color="000000"/>
              <w:bottom w:val="single" w:sz="8" w:space="0" w:color="000000"/>
            </w:tcBorders>
          </w:tcPr>
          <w:p w14:paraId="7F6041AC"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2AC46E2E"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4CC39694"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06748AA1"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p>
        </w:tc>
        <w:tc>
          <w:tcPr>
            <w:tcW w:w="1957" w:type="dxa"/>
            <w:tcBorders>
              <w:left w:val="single" w:sz="8" w:space="0" w:color="000000"/>
              <w:bottom w:val="single" w:sz="8" w:space="0" w:color="000000"/>
              <w:right w:val="single" w:sz="8" w:space="0" w:color="000000"/>
            </w:tcBorders>
          </w:tcPr>
          <w:p w14:paraId="3FF6F451"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r>
      <w:tr w:rsidR="00953590" w:rsidRPr="00953590" w14:paraId="12203A60" w14:textId="77777777" w:rsidTr="00FB4011">
        <w:trPr>
          <w:trHeight w:val="567"/>
        </w:trPr>
        <w:tc>
          <w:tcPr>
            <w:tcW w:w="425" w:type="dxa"/>
            <w:tcBorders>
              <w:left w:val="single" w:sz="8" w:space="0" w:color="000000"/>
              <w:bottom w:val="single" w:sz="8" w:space="0" w:color="000000"/>
            </w:tcBorders>
          </w:tcPr>
          <w:p w14:paraId="3E8EED37"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5.</w:t>
            </w:r>
          </w:p>
        </w:tc>
        <w:tc>
          <w:tcPr>
            <w:tcW w:w="2098" w:type="dxa"/>
            <w:tcBorders>
              <w:left w:val="single" w:sz="8" w:space="0" w:color="000000"/>
              <w:bottom w:val="single" w:sz="8" w:space="0" w:color="000000"/>
            </w:tcBorders>
          </w:tcPr>
          <w:p w14:paraId="0C2F1CF8"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067709DF"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1FC27732"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02638213"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p>
        </w:tc>
        <w:tc>
          <w:tcPr>
            <w:tcW w:w="1957" w:type="dxa"/>
            <w:tcBorders>
              <w:left w:val="single" w:sz="8" w:space="0" w:color="000000"/>
              <w:bottom w:val="single" w:sz="8" w:space="0" w:color="000000"/>
              <w:right w:val="single" w:sz="8" w:space="0" w:color="000000"/>
            </w:tcBorders>
          </w:tcPr>
          <w:p w14:paraId="3E81BC43"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r>
    </w:tbl>
    <w:p w14:paraId="796C2BCB" w14:textId="77777777" w:rsidR="00953590" w:rsidRPr="00953590" w:rsidRDefault="00953590" w:rsidP="00953590">
      <w:pPr>
        <w:suppressAutoHyphens/>
        <w:spacing w:before="360" w:after="120" w:line="240" w:lineRule="auto"/>
        <w:ind w:right="142"/>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 xml:space="preserve">2.1. A lakásban együtt lakó </w:t>
      </w:r>
      <w:r w:rsidRPr="00953590">
        <w:rPr>
          <w:rFonts w:ascii="Times New Roman" w:eastAsia="Times New Roman" w:hAnsi="Times New Roman" w:cs="Times New Roman"/>
          <w:b/>
          <w:bCs/>
          <w:kern w:val="1"/>
          <w:sz w:val="24"/>
          <w:szCs w:val="24"/>
          <w:lang w:eastAsia="ar-SA"/>
        </w:rPr>
        <w:t>közeli hozzátartozóknak</w:t>
      </w:r>
      <w:r w:rsidRPr="00953590">
        <w:rPr>
          <w:rFonts w:ascii="Times New Roman" w:eastAsia="Times New Roman" w:hAnsi="Times New Roman" w:cs="Times New Roman"/>
          <w:kern w:val="1"/>
          <w:sz w:val="24"/>
          <w:szCs w:val="24"/>
          <w:lang w:eastAsia="ar-SA"/>
        </w:rPr>
        <w:t xml:space="preserve"> a kérelem benyújtását megelőző hónap havi nettó jövedelme forintban:</w:t>
      </w:r>
    </w:p>
    <w:tbl>
      <w:tblPr>
        <w:tblW w:w="10321" w:type="dxa"/>
        <w:tblInd w:w="-577" w:type="dxa"/>
        <w:tblLayout w:type="fixed"/>
        <w:tblCellMar>
          <w:left w:w="10" w:type="dxa"/>
          <w:right w:w="10" w:type="dxa"/>
        </w:tblCellMar>
        <w:tblLook w:val="0000" w:firstRow="0" w:lastRow="0" w:firstColumn="0" w:lastColumn="0" w:noHBand="0" w:noVBand="0"/>
      </w:tblPr>
      <w:tblGrid>
        <w:gridCol w:w="425"/>
        <w:gridCol w:w="3770"/>
        <w:gridCol w:w="1475"/>
        <w:gridCol w:w="851"/>
        <w:gridCol w:w="992"/>
        <w:gridCol w:w="851"/>
        <w:gridCol w:w="992"/>
        <w:gridCol w:w="965"/>
      </w:tblGrid>
      <w:tr w:rsidR="00953590" w:rsidRPr="00953590" w14:paraId="7DAB6E05" w14:textId="77777777" w:rsidTr="00FB4011">
        <w:tc>
          <w:tcPr>
            <w:tcW w:w="425" w:type="dxa"/>
            <w:vMerge w:val="restart"/>
            <w:tcBorders>
              <w:top w:val="single" w:sz="8" w:space="0" w:color="000000"/>
              <w:left w:val="single" w:sz="8" w:space="0" w:color="000000"/>
            </w:tcBorders>
          </w:tcPr>
          <w:p w14:paraId="45D9106B" w14:textId="77777777" w:rsidR="00953590" w:rsidRPr="00953590" w:rsidRDefault="00953590" w:rsidP="00953590">
            <w:pPr>
              <w:widowControl w:val="0"/>
              <w:suppressAutoHyphens/>
              <w:autoSpaceDE w:val="0"/>
              <w:snapToGrid w:val="0"/>
              <w:spacing w:after="0" w:line="240" w:lineRule="auto"/>
              <w:jc w:val="center"/>
              <w:textAlignment w:val="baseline"/>
              <w:rPr>
                <w:rFonts w:ascii="Times New Roman" w:eastAsia="Lucida Sans Unicode" w:hAnsi="Times New Roman" w:cs="Tahoma"/>
                <w:kern w:val="1"/>
                <w:sz w:val="24"/>
                <w:szCs w:val="24"/>
                <w:lang w:eastAsia="ar-SA"/>
              </w:rPr>
            </w:pPr>
          </w:p>
        </w:tc>
        <w:tc>
          <w:tcPr>
            <w:tcW w:w="3770" w:type="dxa"/>
            <w:tcBorders>
              <w:top w:val="single" w:sz="8" w:space="0" w:color="000000"/>
              <w:left w:val="single" w:sz="8" w:space="0" w:color="000000"/>
              <w:bottom w:val="single" w:sz="8" w:space="0" w:color="000000"/>
            </w:tcBorders>
          </w:tcPr>
          <w:p w14:paraId="3357B482"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1475" w:type="dxa"/>
            <w:tcBorders>
              <w:top w:val="single" w:sz="8" w:space="0" w:color="000000"/>
              <w:left w:val="single" w:sz="8" w:space="0" w:color="000000"/>
              <w:bottom w:val="single" w:sz="8" w:space="0" w:color="000000"/>
            </w:tcBorders>
          </w:tcPr>
          <w:p w14:paraId="46B4BEAF"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4651" w:type="dxa"/>
            <w:gridSpan w:val="5"/>
            <w:tcBorders>
              <w:top w:val="single" w:sz="8" w:space="0" w:color="000000"/>
              <w:left w:val="single" w:sz="8" w:space="0" w:color="000000"/>
              <w:bottom w:val="single" w:sz="8" w:space="0" w:color="000000"/>
              <w:right w:val="single" w:sz="8" w:space="0" w:color="000000"/>
            </w:tcBorders>
          </w:tcPr>
          <w:p w14:paraId="1F042927"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A közeli hozzátartozók sorszáma alapján</w:t>
            </w:r>
          </w:p>
        </w:tc>
      </w:tr>
      <w:tr w:rsidR="00953590" w:rsidRPr="00953590" w14:paraId="4995C544" w14:textId="77777777" w:rsidTr="00FB4011">
        <w:tc>
          <w:tcPr>
            <w:tcW w:w="425" w:type="dxa"/>
            <w:vMerge/>
            <w:tcBorders>
              <w:left w:val="single" w:sz="8" w:space="0" w:color="000000"/>
              <w:bottom w:val="single" w:sz="8" w:space="0" w:color="000000"/>
            </w:tcBorders>
            <w:vAlign w:val="center"/>
          </w:tcPr>
          <w:p w14:paraId="34A8A024" w14:textId="77777777" w:rsidR="00953590" w:rsidRPr="00953590" w:rsidRDefault="00953590" w:rsidP="00953590">
            <w:pPr>
              <w:widowControl w:val="0"/>
              <w:suppressAutoHyphens/>
              <w:autoSpaceDE w:val="0"/>
              <w:snapToGrid w:val="0"/>
              <w:spacing w:after="0" w:line="240" w:lineRule="auto"/>
              <w:jc w:val="center"/>
              <w:textAlignment w:val="baseline"/>
              <w:rPr>
                <w:rFonts w:ascii="Times New Roman" w:eastAsia="Lucida Sans Unicode" w:hAnsi="Times New Roman" w:cs="Tahoma"/>
                <w:kern w:val="1"/>
                <w:sz w:val="24"/>
                <w:szCs w:val="24"/>
                <w:lang w:eastAsia="ar-SA"/>
              </w:rPr>
            </w:pPr>
          </w:p>
        </w:tc>
        <w:tc>
          <w:tcPr>
            <w:tcW w:w="3770" w:type="dxa"/>
            <w:tcBorders>
              <w:top w:val="single" w:sz="8" w:space="0" w:color="000000"/>
              <w:left w:val="single" w:sz="8" w:space="0" w:color="000000"/>
              <w:bottom w:val="single" w:sz="8" w:space="0" w:color="000000"/>
            </w:tcBorders>
            <w:vAlign w:val="center"/>
          </w:tcPr>
          <w:p w14:paraId="44145554" w14:textId="77777777" w:rsidR="00953590" w:rsidRPr="00953590" w:rsidRDefault="00953590" w:rsidP="00953590">
            <w:pPr>
              <w:widowControl w:val="0"/>
              <w:suppressAutoHyphens/>
              <w:autoSpaceDE w:val="0"/>
              <w:snapToGrid w:val="0"/>
              <w:spacing w:after="0" w:line="240" w:lineRule="auto"/>
              <w:ind w:left="57" w:right="57"/>
              <w:jc w:val="center"/>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A jövedelem típusa</w:t>
            </w:r>
          </w:p>
        </w:tc>
        <w:tc>
          <w:tcPr>
            <w:tcW w:w="1475" w:type="dxa"/>
            <w:tcBorders>
              <w:top w:val="single" w:sz="8" w:space="0" w:color="000000"/>
              <w:left w:val="single" w:sz="8" w:space="0" w:color="000000"/>
              <w:bottom w:val="single" w:sz="8" w:space="0" w:color="000000"/>
            </w:tcBorders>
            <w:vAlign w:val="center"/>
          </w:tcPr>
          <w:p w14:paraId="5B1A3F98" w14:textId="77777777" w:rsidR="00953590" w:rsidRPr="00953590" w:rsidRDefault="00953590" w:rsidP="00953590">
            <w:pPr>
              <w:widowControl w:val="0"/>
              <w:suppressAutoHyphens/>
              <w:autoSpaceDE w:val="0"/>
              <w:snapToGrid w:val="0"/>
              <w:spacing w:after="0" w:line="240" w:lineRule="auto"/>
              <w:ind w:left="57" w:right="57"/>
              <w:jc w:val="center"/>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Kérelmező</w:t>
            </w:r>
          </w:p>
        </w:tc>
        <w:tc>
          <w:tcPr>
            <w:tcW w:w="851" w:type="dxa"/>
            <w:tcBorders>
              <w:top w:val="single" w:sz="8" w:space="0" w:color="000000"/>
              <w:left w:val="single" w:sz="8" w:space="0" w:color="000000"/>
              <w:bottom w:val="single" w:sz="8" w:space="0" w:color="000000"/>
              <w:right w:val="single" w:sz="8" w:space="0" w:color="000000"/>
            </w:tcBorders>
            <w:vAlign w:val="center"/>
          </w:tcPr>
          <w:p w14:paraId="1906A062" w14:textId="77777777" w:rsidR="00953590" w:rsidRPr="00953590" w:rsidRDefault="00953590" w:rsidP="00953590">
            <w:pPr>
              <w:widowControl w:val="0"/>
              <w:suppressAutoHyphens/>
              <w:autoSpaceDE w:val="0"/>
              <w:snapToGrid w:val="0"/>
              <w:spacing w:after="0" w:line="240" w:lineRule="auto"/>
              <w:ind w:left="57" w:right="57"/>
              <w:jc w:val="center"/>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1.</w:t>
            </w:r>
          </w:p>
        </w:tc>
        <w:tc>
          <w:tcPr>
            <w:tcW w:w="992" w:type="dxa"/>
            <w:tcBorders>
              <w:top w:val="single" w:sz="8" w:space="0" w:color="000000"/>
              <w:left w:val="single" w:sz="8" w:space="0" w:color="000000"/>
              <w:bottom w:val="single" w:sz="8" w:space="0" w:color="000000"/>
              <w:right w:val="single" w:sz="8" w:space="0" w:color="000000"/>
            </w:tcBorders>
            <w:vAlign w:val="center"/>
          </w:tcPr>
          <w:p w14:paraId="2E43943D" w14:textId="77777777" w:rsidR="00953590" w:rsidRPr="00953590" w:rsidRDefault="00953590" w:rsidP="00953590">
            <w:pPr>
              <w:widowControl w:val="0"/>
              <w:suppressAutoHyphens/>
              <w:autoSpaceDE w:val="0"/>
              <w:snapToGrid w:val="0"/>
              <w:spacing w:after="0" w:line="240" w:lineRule="auto"/>
              <w:ind w:left="57" w:right="57"/>
              <w:jc w:val="center"/>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2.</w:t>
            </w:r>
          </w:p>
        </w:tc>
        <w:tc>
          <w:tcPr>
            <w:tcW w:w="851" w:type="dxa"/>
            <w:tcBorders>
              <w:top w:val="single" w:sz="8" w:space="0" w:color="000000"/>
              <w:left w:val="single" w:sz="8" w:space="0" w:color="000000"/>
              <w:bottom w:val="single" w:sz="8" w:space="0" w:color="000000"/>
              <w:right w:val="single" w:sz="8" w:space="0" w:color="000000"/>
            </w:tcBorders>
            <w:vAlign w:val="center"/>
          </w:tcPr>
          <w:p w14:paraId="719AAA52" w14:textId="77777777" w:rsidR="00953590" w:rsidRPr="00953590" w:rsidRDefault="00953590" w:rsidP="00953590">
            <w:pPr>
              <w:widowControl w:val="0"/>
              <w:suppressAutoHyphens/>
              <w:autoSpaceDE w:val="0"/>
              <w:snapToGrid w:val="0"/>
              <w:spacing w:after="0" w:line="240" w:lineRule="auto"/>
              <w:ind w:left="57" w:right="57"/>
              <w:jc w:val="center"/>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3.</w:t>
            </w:r>
          </w:p>
        </w:tc>
        <w:tc>
          <w:tcPr>
            <w:tcW w:w="992" w:type="dxa"/>
            <w:tcBorders>
              <w:top w:val="single" w:sz="8" w:space="0" w:color="000000"/>
              <w:left w:val="single" w:sz="8" w:space="0" w:color="000000"/>
              <w:bottom w:val="single" w:sz="8" w:space="0" w:color="000000"/>
              <w:right w:val="single" w:sz="8" w:space="0" w:color="000000"/>
            </w:tcBorders>
            <w:vAlign w:val="center"/>
          </w:tcPr>
          <w:p w14:paraId="5584F48A" w14:textId="77777777" w:rsidR="00953590" w:rsidRPr="00953590" w:rsidRDefault="00953590" w:rsidP="00953590">
            <w:pPr>
              <w:widowControl w:val="0"/>
              <w:suppressAutoHyphens/>
              <w:autoSpaceDE w:val="0"/>
              <w:snapToGrid w:val="0"/>
              <w:spacing w:after="0" w:line="240" w:lineRule="auto"/>
              <w:ind w:left="57" w:right="57"/>
              <w:jc w:val="center"/>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4.</w:t>
            </w:r>
          </w:p>
        </w:tc>
        <w:tc>
          <w:tcPr>
            <w:tcW w:w="965" w:type="dxa"/>
            <w:tcBorders>
              <w:top w:val="single" w:sz="8" w:space="0" w:color="000000"/>
              <w:left w:val="single" w:sz="8" w:space="0" w:color="000000"/>
              <w:bottom w:val="single" w:sz="8" w:space="0" w:color="000000"/>
              <w:right w:val="single" w:sz="8" w:space="0" w:color="000000"/>
            </w:tcBorders>
            <w:vAlign w:val="center"/>
          </w:tcPr>
          <w:p w14:paraId="68A62992" w14:textId="77777777" w:rsidR="00953590" w:rsidRPr="00953590" w:rsidRDefault="00953590" w:rsidP="00953590">
            <w:pPr>
              <w:widowControl w:val="0"/>
              <w:suppressAutoHyphens/>
              <w:autoSpaceDE w:val="0"/>
              <w:snapToGrid w:val="0"/>
              <w:spacing w:after="0" w:line="240" w:lineRule="auto"/>
              <w:ind w:left="57" w:right="57"/>
              <w:jc w:val="center"/>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5.</w:t>
            </w:r>
          </w:p>
        </w:tc>
      </w:tr>
      <w:tr w:rsidR="00953590" w:rsidRPr="00953590" w14:paraId="46373D82" w14:textId="77777777" w:rsidTr="00FB4011">
        <w:tc>
          <w:tcPr>
            <w:tcW w:w="425" w:type="dxa"/>
            <w:tcBorders>
              <w:top w:val="single" w:sz="4" w:space="0" w:color="auto"/>
              <w:left w:val="single" w:sz="8" w:space="0" w:color="000000"/>
              <w:bottom w:val="single" w:sz="8" w:space="0" w:color="000000"/>
            </w:tcBorders>
          </w:tcPr>
          <w:p w14:paraId="11BDABE1"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1.</w:t>
            </w:r>
          </w:p>
        </w:tc>
        <w:tc>
          <w:tcPr>
            <w:tcW w:w="3770" w:type="dxa"/>
            <w:tcBorders>
              <w:top w:val="single" w:sz="8" w:space="0" w:color="000000"/>
              <w:left w:val="single" w:sz="8" w:space="0" w:color="000000"/>
              <w:bottom w:val="single" w:sz="8" w:space="0" w:color="000000"/>
            </w:tcBorders>
          </w:tcPr>
          <w:p w14:paraId="347798FA"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Munkaviszonyból és más foglalkoztatási jogviszonyból származó jövedelem és táppénz</w:t>
            </w:r>
          </w:p>
        </w:tc>
        <w:tc>
          <w:tcPr>
            <w:tcW w:w="1475" w:type="dxa"/>
            <w:tcBorders>
              <w:top w:val="single" w:sz="8" w:space="0" w:color="000000"/>
              <w:left w:val="single" w:sz="8" w:space="0" w:color="000000"/>
              <w:bottom w:val="single" w:sz="8" w:space="0" w:color="000000"/>
            </w:tcBorders>
          </w:tcPr>
          <w:p w14:paraId="6B34782C"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851" w:type="dxa"/>
            <w:tcBorders>
              <w:top w:val="single" w:sz="8" w:space="0" w:color="000000"/>
              <w:left w:val="single" w:sz="8" w:space="0" w:color="000000"/>
              <w:bottom w:val="single" w:sz="8" w:space="0" w:color="000000"/>
            </w:tcBorders>
          </w:tcPr>
          <w:p w14:paraId="56F32984"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92" w:type="dxa"/>
            <w:tcBorders>
              <w:top w:val="single" w:sz="8" w:space="0" w:color="000000"/>
              <w:left w:val="single" w:sz="8" w:space="0" w:color="000000"/>
              <w:bottom w:val="single" w:sz="8" w:space="0" w:color="000000"/>
            </w:tcBorders>
          </w:tcPr>
          <w:p w14:paraId="498C9EC5"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851" w:type="dxa"/>
            <w:tcBorders>
              <w:top w:val="single" w:sz="8" w:space="0" w:color="000000"/>
              <w:left w:val="single" w:sz="8" w:space="0" w:color="000000"/>
              <w:bottom w:val="single" w:sz="8" w:space="0" w:color="000000"/>
            </w:tcBorders>
          </w:tcPr>
          <w:p w14:paraId="32B3C209"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92" w:type="dxa"/>
            <w:tcBorders>
              <w:top w:val="single" w:sz="8" w:space="0" w:color="000000"/>
              <w:left w:val="single" w:sz="8" w:space="0" w:color="000000"/>
              <w:bottom w:val="single" w:sz="8" w:space="0" w:color="000000"/>
            </w:tcBorders>
          </w:tcPr>
          <w:p w14:paraId="35279E46"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65" w:type="dxa"/>
            <w:tcBorders>
              <w:top w:val="single" w:sz="8" w:space="0" w:color="000000"/>
              <w:left w:val="single" w:sz="8" w:space="0" w:color="000000"/>
              <w:bottom w:val="single" w:sz="8" w:space="0" w:color="000000"/>
              <w:right w:val="single" w:sz="8" w:space="0" w:color="000000"/>
            </w:tcBorders>
          </w:tcPr>
          <w:p w14:paraId="4BEFB673"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r>
      <w:tr w:rsidR="00953590" w:rsidRPr="00953590" w14:paraId="3A8572BB" w14:textId="77777777" w:rsidTr="00FB4011">
        <w:tc>
          <w:tcPr>
            <w:tcW w:w="425" w:type="dxa"/>
            <w:tcBorders>
              <w:left w:val="single" w:sz="8" w:space="0" w:color="000000"/>
              <w:bottom w:val="single" w:sz="8" w:space="0" w:color="000000"/>
            </w:tcBorders>
          </w:tcPr>
          <w:p w14:paraId="503F7500"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2.</w:t>
            </w:r>
          </w:p>
        </w:tc>
        <w:tc>
          <w:tcPr>
            <w:tcW w:w="3770" w:type="dxa"/>
            <w:tcBorders>
              <w:left w:val="single" w:sz="8" w:space="0" w:color="000000"/>
              <w:bottom w:val="single" w:sz="8" w:space="0" w:color="000000"/>
            </w:tcBorders>
          </w:tcPr>
          <w:p w14:paraId="2D78537F"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Társas és egyéni vállalkozásból, őstermelői, illetve szellemi és más önálló tevékenységből származó jövedelem</w:t>
            </w:r>
          </w:p>
        </w:tc>
        <w:tc>
          <w:tcPr>
            <w:tcW w:w="1475" w:type="dxa"/>
            <w:tcBorders>
              <w:left w:val="single" w:sz="8" w:space="0" w:color="000000"/>
              <w:bottom w:val="single" w:sz="8" w:space="0" w:color="000000"/>
            </w:tcBorders>
          </w:tcPr>
          <w:p w14:paraId="7C280873"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851" w:type="dxa"/>
            <w:tcBorders>
              <w:left w:val="single" w:sz="8" w:space="0" w:color="000000"/>
              <w:bottom w:val="single" w:sz="8" w:space="0" w:color="000000"/>
            </w:tcBorders>
          </w:tcPr>
          <w:p w14:paraId="26D91166"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92" w:type="dxa"/>
            <w:tcBorders>
              <w:left w:val="single" w:sz="8" w:space="0" w:color="000000"/>
              <w:bottom w:val="single" w:sz="8" w:space="0" w:color="000000"/>
            </w:tcBorders>
          </w:tcPr>
          <w:p w14:paraId="707D4600"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851" w:type="dxa"/>
            <w:tcBorders>
              <w:left w:val="single" w:sz="8" w:space="0" w:color="000000"/>
              <w:bottom w:val="single" w:sz="8" w:space="0" w:color="000000"/>
            </w:tcBorders>
          </w:tcPr>
          <w:p w14:paraId="10F366F0"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92" w:type="dxa"/>
            <w:tcBorders>
              <w:left w:val="single" w:sz="8" w:space="0" w:color="000000"/>
              <w:bottom w:val="single" w:sz="8" w:space="0" w:color="000000"/>
            </w:tcBorders>
          </w:tcPr>
          <w:p w14:paraId="64C0BF41"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65" w:type="dxa"/>
            <w:tcBorders>
              <w:left w:val="single" w:sz="8" w:space="0" w:color="000000"/>
              <w:bottom w:val="single" w:sz="8" w:space="0" w:color="000000"/>
              <w:right w:val="single" w:sz="8" w:space="0" w:color="000000"/>
            </w:tcBorders>
          </w:tcPr>
          <w:p w14:paraId="5176180C"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r>
      <w:tr w:rsidR="00953590" w:rsidRPr="00953590" w14:paraId="4E23DFBB" w14:textId="77777777" w:rsidTr="00FB4011">
        <w:tc>
          <w:tcPr>
            <w:tcW w:w="425" w:type="dxa"/>
            <w:tcBorders>
              <w:left w:val="single" w:sz="8" w:space="0" w:color="000000"/>
              <w:bottom w:val="single" w:sz="8" w:space="0" w:color="000000"/>
            </w:tcBorders>
          </w:tcPr>
          <w:p w14:paraId="2C8F38C4"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3.</w:t>
            </w:r>
          </w:p>
        </w:tc>
        <w:tc>
          <w:tcPr>
            <w:tcW w:w="3770" w:type="dxa"/>
            <w:tcBorders>
              <w:left w:val="single" w:sz="8" w:space="0" w:color="000000"/>
              <w:bottom w:val="single" w:sz="8" w:space="0" w:color="000000"/>
            </w:tcBorders>
          </w:tcPr>
          <w:p w14:paraId="0D817FF6"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Gyermekgondozási támogatások, családi pótlék</w:t>
            </w:r>
          </w:p>
        </w:tc>
        <w:tc>
          <w:tcPr>
            <w:tcW w:w="1475" w:type="dxa"/>
            <w:tcBorders>
              <w:left w:val="single" w:sz="8" w:space="0" w:color="000000"/>
              <w:bottom w:val="single" w:sz="8" w:space="0" w:color="000000"/>
            </w:tcBorders>
          </w:tcPr>
          <w:p w14:paraId="3C16C228"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851" w:type="dxa"/>
            <w:tcBorders>
              <w:left w:val="single" w:sz="8" w:space="0" w:color="000000"/>
              <w:bottom w:val="single" w:sz="8" w:space="0" w:color="000000"/>
            </w:tcBorders>
          </w:tcPr>
          <w:p w14:paraId="50233E70"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92" w:type="dxa"/>
            <w:tcBorders>
              <w:left w:val="single" w:sz="8" w:space="0" w:color="000000"/>
              <w:bottom w:val="single" w:sz="8" w:space="0" w:color="000000"/>
            </w:tcBorders>
          </w:tcPr>
          <w:p w14:paraId="731F3A95"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851" w:type="dxa"/>
            <w:tcBorders>
              <w:left w:val="single" w:sz="8" w:space="0" w:color="000000"/>
              <w:bottom w:val="single" w:sz="8" w:space="0" w:color="000000"/>
            </w:tcBorders>
          </w:tcPr>
          <w:p w14:paraId="1017558D"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92" w:type="dxa"/>
            <w:tcBorders>
              <w:left w:val="single" w:sz="8" w:space="0" w:color="000000"/>
              <w:bottom w:val="single" w:sz="8" w:space="0" w:color="000000"/>
            </w:tcBorders>
          </w:tcPr>
          <w:p w14:paraId="6A39B998"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65" w:type="dxa"/>
            <w:tcBorders>
              <w:left w:val="single" w:sz="8" w:space="0" w:color="000000"/>
              <w:bottom w:val="single" w:sz="8" w:space="0" w:color="000000"/>
              <w:right w:val="single" w:sz="8" w:space="0" w:color="000000"/>
            </w:tcBorders>
          </w:tcPr>
          <w:p w14:paraId="4391DEF9"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r>
      <w:tr w:rsidR="00953590" w:rsidRPr="00953590" w14:paraId="0C6AB3B9" w14:textId="77777777" w:rsidTr="00FB4011">
        <w:tc>
          <w:tcPr>
            <w:tcW w:w="425" w:type="dxa"/>
            <w:tcBorders>
              <w:left w:val="single" w:sz="8" w:space="0" w:color="000000"/>
              <w:bottom w:val="single" w:sz="8" w:space="0" w:color="000000"/>
            </w:tcBorders>
          </w:tcPr>
          <w:p w14:paraId="514AEAA4"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4.</w:t>
            </w:r>
          </w:p>
        </w:tc>
        <w:tc>
          <w:tcPr>
            <w:tcW w:w="3770" w:type="dxa"/>
            <w:tcBorders>
              <w:left w:val="single" w:sz="8" w:space="0" w:color="000000"/>
              <w:bottom w:val="single" w:sz="8" w:space="0" w:color="000000"/>
            </w:tcBorders>
          </w:tcPr>
          <w:p w14:paraId="42186A06"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Nyugellátás és egyéb nyugdíjszerű rendszeres ellátások</w:t>
            </w:r>
          </w:p>
        </w:tc>
        <w:tc>
          <w:tcPr>
            <w:tcW w:w="1475" w:type="dxa"/>
            <w:tcBorders>
              <w:left w:val="single" w:sz="8" w:space="0" w:color="000000"/>
              <w:bottom w:val="single" w:sz="8" w:space="0" w:color="000000"/>
            </w:tcBorders>
          </w:tcPr>
          <w:p w14:paraId="3DA836DB"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851" w:type="dxa"/>
            <w:tcBorders>
              <w:left w:val="single" w:sz="8" w:space="0" w:color="000000"/>
              <w:bottom w:val="single" w:sz="8" w:space="0" w:color="000000"/>
            </w:tcBorders>
          </w:tcPr>
          <w:p w14:paraId="794D3EC1"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92" w:type="dxa"/>
            <w:tcBorders>
              <w:left w:val="single" w:sz="8" w:space="0" w:color="000000"/>
              <w:bottom w:val="single" w:sz="8" w:space="0" w:color="000000"/>
            </w:tcBorders>
          </w:tcPr>
          <w:p w14:paraId="236D7218"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851" w:type="dxa"/>
            <w:tcBorders>
              <w:left w:val="single" w:sz="8" w:space="0" w:color="000000"/>
              <w:bottom w:val="single" w:sz="8" w:space="0" w:color="000000"/>
            </w:tcBorders>
          </w:tcPr>
          <w:p w14:paraId="38BEBF7D"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92" w:type="dxa"/>
            <w:tcBorders>
              <w:left w:val="single" w:sz="8" w:space="0" w:color="000000"/>
              <w:bottom w:val="single" w:sz="8" w:space="0" w:color="000000"/>
            </w:tcBorders>
          </w:tcPr>
          <w:p w14:paraId="08C4DDCE"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65" w:type="dxa"/>
            <w:tcBorders>
              <w:left w:val="single" w:sz="8" w:space="0" w:color="000000"/>
              <w:bottom w:val="single" w:sz="8" w:space="0" w:color="000000"/>
              <w:right w:val="single" w:sz="8" w:space="0" w:color="000000"/>
            </w:tcBorders>
          </w:tcPr>
          <w:p w14:paraId="037DCE94"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r>
      <w:tr w:rsidR="00953590" w:rsidRPr="00953590" w14:paraId="17FF93EB" w14:textId="77777777" w:rsidTr="00FB4011">
        <w:tc>
          <w:tcPr>
            <w:tcW w:w="425" w:type="dxa"/>
            <w:tcBorders>
              <w:left w:val="single" w:sz="8" w:space="0" w:color="000000"/>
              <w:bottom w:val="single" w:sz="8" w:space="0" w:color="000000"/>
            </w:tcBorders>
          </w:tcPr>
          <w:p w14:paraId="747D7D45"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5.</w:t>
            </w:r>
          </w:p>
        </w:tc>
        <w:tc>
          <w:tcPr>
            <w:tcW w:w="3770" w:type="dxa"/>
            <w:tcBorders>
              <w:left w:val="single" w:sz="8" w:space="0" w:color="000000"/>
              <w:bottom w:val="single" w:sz="8" w:space="0" w:color="000000"/>
            </w:tcBorders>
          </w:tcPr>
          <w:p w14:paraId="0D3BC1B2"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Önkormányzat, járási hivatal és állami foglalkoztatási szerv által folyósított ellátások</w:t>
            </w:r>
          </w:p>
        </w:tc>
        <w:tc>
          <w:tcPr>
            <w:tcW w:w="1475" w:type="dxa"/>
            <w:tcBorders>
              <w:left w:val="single" w:sz="8" w:space="0" w:color="000000"/>
              <w:bottom w:val="single" w:sz="8" w:space="0" w:color="000000"/>
            </w:tcBorders>
          </w:tcPr>
          <w:p w14:paraId="4882866E"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851" w:type="dxa"/>
            <w:tcBorders>
              <w:left w:val="single" w:sz="8" w:space="0" w:color="000000"/>
              <w:bottom w:val="single" w:sz="8" w:space="0" w:color="000000"/>
            </w:tcBorders>
          </w:tcPr>
          <w:p w14:paraId="526C0FB6"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92" w:type="dxa"/>
            <w:tcBorders>
              <w:left w:val="single" w:sz="8" w:space="0" w:color="000000"/>
              <w:bottom w:val="single" w:sz="8" w:space="0" w:color="000000"/>
            </w:tcBorders>
          </w:tcPr>
          <w:p w14:paraId="16A3AC96"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851" w:type="dxa"/>
            <w:tcBorders>
              <w:left w:val="single" w:sz="8" w:space="0" w:color="000000"/>
              <w:bottom w:val="single" w:sz="8" w:space="0" w:color="000000"/>
            </w:tcBorders>
          </w:tcPr>
          <w:p w14:paraId="2020A673"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92" w:type="dxa"/>
            <w:tcBorders>
              <w:left w:val="single" w:sz="8" w:space="0" w:color="000000"/>
              <w:bottom w:val="single" w:sz="8" w:space="0" w:color="000000"/>
            </w:tcBorders>
          </w:tcPr>
          <w:p w14:paraId="1F9E46D9"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65" w:type="dxa"/>
            <w:tcBorders>
              <w:left w:val="single" w:sz="8" w:space="0" w:color="000000"/>
              <w:bottom w:val="single" w:sz="8" w:space="0" w:color="000000"/>
              <w:right w:val="single" w:sz="8" w:space="0" w:color="000000"/>
            </w:tcBorders>
          </w:tcPr>
          <w:p w14:paraId="1610A7BC"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r>
      <w:tr w:rsidR="00953590" w:rsidRPr="00953590" w14:paraId="580C195B" w14:textId="77777777" w:rsidTr="00FB4011">
        <w:trPr>
          <w:trHeight w:val="567"/>
        </w:trPr>
        <w:tc>
          <w:tcPr>
            <w:tcW w:w="425" w:type="dxa"/>
            <w:tcBorders>
              <w:left w:val="single" w:sz="8" w:space="0" w:color="000000"/>
              <w:bottom w:val="single" w:sz="8" w:space="0" w:color="000000"/>
            </w:tcBorders>
          </w:tcPr>
          <w:p w14:paraId="42DA4FD3"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6.</w:t>
            </w:r>
          </w:p>
        </w:tc>
        <w:tc>
          <w:tcPr>
            <w:tcW w:w="3770" w:type="dxa"/>
            <w:tcBorders>
              <w:left w:val="single" w:sz="8" w:space="0" w:color="000000"/>
              <w:bottom w:val="single" w:sz="8" w:space="0" w:color="000000"/>
            </w:tcBorders>
          </w:tcPr>
          <w:p w14:paraId="4C3526FF"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Tartásdíj</w:t>
            </w:r>
          </w:p>
        </w:tc>
        <w:tc>
          <w:tcPr>
            <w:tcW w:w="1475" w:type="dxa"/>
            <w:tcBorders>
              <w:left w:val="single" w:sz="8" w:space="0" w:color="000000"/>
              <w:bottom w:val="single" w:sz="8" w:space="0" w:color="000000"/>
            </w:tcBorders>
          </w:tcPr>
          <w:p w14:paraId="2E25DA35"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p>
        </w:tc>
        <w:tc>
          <w:tcPr>
            <w:tcW w:w="851" w:type="dxa"/>
            <w:tcBorders>
              <w:left w:val="single" w:sz="8" w:space="0" w:color="000000"/>
              <w:bottom w:val="single" w:sz="8" w:space="0" w:color="000000"/>
            </w:tcBorders>
          </w:tcPr>
          <w:p w14:paraId="7D30E75C"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p>
        </w:tc>
        <w:tc>
          <w:tcPr>
            <w:tcW w:w="992" w:type="dxa"/>
            <w:tcBorders>
              <w:left w:val="single" w:sz="8" w:space="0" w:color="000000"/>
              <w:bottom w:val="single" w:sz="8" w:space="0" w:color="000000"/>
            </w:tcBorders>
          </w:tcPr>
          <w:p w14:paraId="5828B8E5"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p>
        </w:tc>
        <w:tc>
          <w:tcPr>
            <w:tcW w:w="851" w:type="dxa"/>
            <w:tcBorders>
              <w:left w:val="single" w:sz="8" w:space="0" w:color="000000"/>
              <w:bottom w:val="single" w:sz="8" w:space="0" w:color="000000"/>
            </w:tcBorders>
          </w:tcPr>
          <w:p w14:paraId="2D4A086D"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p>
        </w:tc>
        <w:tc>
          <w:tcPr>
            <w:tcW w:w="992" w:type="dxa"/>
            <w:tcBorders>
              <w:left w:val="single" w:sz="8" w:space="0" w:color="000000"/>
              <w:bottom w:val="single" w:sz="8" w:space="0" w:color="000000"/>
            </w:tcBorders>
          </w:tcPr>
          <w:p w14:paraId="0C321245"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p>
        </w:tc>
        <w:tc>
          <w:tcPr>
            <w:tcW w:w="965" w:type="dxa"/>
            <w:tcBorders>
              <w:left w:val="single" w:sz="8" w:space="0" w:color="000000"/>
              <w:bottom w:val="single" w:sz="8" w:space="0" w:color="000000"/>
              <w:right w:val="single" w:sz="8" w:space="0" w:color="000000"/>
            </w:tcBorders>
          </w:tcPr>
          <w:p w14:paraId="77F39E48"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p>
        </w:tc>
      </w:tr>
      <w:tr w:rsidR="00953590" w:rsidRPr="00953590" w14:paraId="3D2672A6" w14:textId="77777777" w:rsidTr="00FB4011">
        <w:trPr>
          <w:trHeight w:val="567"/>
        </w:trPr>
        <w:tc>
          <w:tcPr>
            <w:tcW w:w="425" w:type="dxa"/>
            <w:tcBorders>
              <w:left w:val="single" w:sz="8" w:space="0" w:color="000000"/>
              <w:bottom w:val="single" w:sz="8" w:space="0" w:color="000000"/>
            </w:tcBorders>
          </w:tcPr>
          <w:p w14:paraId="633592CC"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7.</w:t>
            </w:r>
          </w:p>
        </w:tc>
        <w:tc>
          <w:tcPr>
            <w:tcW w:w="3770" w:type="dxa"/>
            <w:tcBorders>
              <w:left w:val="single" w:sz="8" w:space="0" w:color="000000"/>
              <w:bottom w:val="single" w:sz="8" w:space="0" w:color="000000"/>
            </w:tcBorders>
          </w:tcPr>
          <w:p w14:paraId="194D74AD"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Egyéb jövedelem (pl. bérleti díj)</w:t>
            </w:r>
          </w:p>
        </w:tc>
        <w:tc>
          <w:tcPr>
            <w:tcW w:w="1475" w:type="dxa"/>
            <w:tcBorders>
              <w:left w:val="single" w:sz="8" w:space="0" w:color="000000"/>
              <w:bottom w:val="single" w:sz="8" w:space="0" w:color="000000"/>
            </w:tcBorders>
          </w:tcPr>
          <w:p w14:paraId="4B81DF26"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851" w:type="dxa"/>
            <w:tcBorders>
              <w:left w:val="single" w:sz="8" w:space="0" w:color="000000"/>
              <w:bottom w:val="single" w:sz="8" w:space="0" w:color="000000"/>
            </w:tcBorders>
          </w:tcPr>
          <w:p w14:paraId="505A8786"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92" w:type="dxa"/>
            <w:tcBorders>
              <w:left w:val="single" w:sz="8" w:space="0" w:color="000000"/>
              <w:bottom w:val="single" w:sz="8" w:space="0" w:color="000000"/>
            </w:tcBorders>
          </w:tcPr>
          <w:p w14:paraId="3C0E0DE6"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851" w:type="dxa"/>
            <w:tcBorders>
              <w:left w:val="single" w:sz="8" w:space="0" w:color="000000"/>
              <w:bottom w:val="single" w:sz="8" w:space="0" w:color="000000"/>
            </w:tcBorders>
          </w:tcPr>
          <w:p w14:paraId="023811D1"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92" w:type="dxa"/>
            <w:tcBorders>
              <w:left w:val="single" w:sz="8" w:space="0" w:color="000000"/>
              <w:bottom w:val="single" w:sz="8" w:space="0" w:color="000000"/>
            </w:tcBorders>
          </w:tcPr>
          <w:p w14:paraId="3C102990"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65" w:type="dxa"/>
            <w:tcBorders>
              <w:left w:val="single" w:sz="8" w:space="0" w:color="000000"/>
              <w:bottom w:val="single" w:sz="8" w:space="0" w:color="000000"/>
              <w:right w:val="single" w:sz="8" w:space="0" w:color="000000"/>
            </w:tcBorders>
          </w:tcPr>
          <w:p w14:paraId="53173A5A"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r>
      <w:tr w:rsidR="00953590" w:rsidRPr="00953590" w14:paraId="267C8BC1" w14:textId="77777777" w:rsidTr="00FB4011">
        <w:trPr>
          <w:trHeight w:val="567"/>
        </w:trPr>
        <w:tc>
          <w:tcPr>
            <w:tcW w:w="425" w:type="dxa"/>
            <w:tcBorders>
              <w:left w:val="single" w:sz="8" w:space="0" w:color="000000"/>
              <w:bottom w:val="single" w:sz="8" w:space="0" w:color="000000"/>
            </w:tcBorders>
          </w:tcPr>
          <w:p w14:paraId="07092FFC"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lastRenderedPageBreak/>
              <w:t>8.</w:t>
            </w:r>
          </w:p>
        </w:tc>
        <w:tc>
          <w:tcPr>
            <w:tcW w:w="3770" w:type="dxa"/>
            <w:tcBorders>
              <w:left w:val="single" w:sz="8" w:space="0" w:color="000000"/>
              <w:bottom w:val="single" w:sz="8" w:space="0" w:color="000000"/>
            </w:tcBorders>
          </w:tcPr>
          <w:p w14:paraId="06829CAF"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Összes jövedelem</w:t>
            </w:r>
          </w:p>
        </w:tc>
        <w:tc>
          <w:tcPr>
            <w:tcW w:w="1475" w:type="dxa"/>
            <w:tcBorders>
              <w:left w:val="single" w:sz="8" w:space="0" w:color="000000"/>
              <w:bottom w:val="single" w:sz="8" w:space="0" w:color="000000"/>
            </w:tcBorders>
          </w:tcPr>
          <w:p w14:paraId="5BC199A6"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851" w:type="dxa"/>
            <w:tcBorders>
              <w:left w:val="single" w:sz="8" w:space="0" w:color="000000"/>
              <w:bottom w:val="single" w:sz="8" w:space="0" w:color="000000"/>
            </w:tcBorders>
          </w:tcPr>
          <w:p w14:paraId="2D30585D"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92" w:type="dxa"/>
            <w:tcBorders>
              <w:left w:val="single" w:sz="8" w:space="0" w:color="000000"/>
              <w:bottom w:val="single" w:sz="8" w:space="0" w:color="000000"/>
            </w:tcBorders>
          </w:tcPr>
          <w:p w14:paraId="32BAA035"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851" w:type="dxa"/>
            <w:tcBorders>
              <w:left w:val="single" w:sz="8" w:space="0" w:color="000000"/>
              <w:bottom w:val="single" w:sz="8" w:space="0" w:color="000000"/>
            </w:tcBorders>
          </w:tcPr>
          <w:p w14:paraId="3CA0E27A"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92" w:type="dxa"/>
            <w:tcBorders>
              <w:left w:val="single" w:sz="8" w:space="0" w:color="000000"/>
              <w:bottom w:val="single" w:sz="8" w:space="0" w:color="000000"/>
            </w:tcBorders>
          </w:tcPr>
          <w:p w14:paraId="031D3844"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c>
          <w:tcPr>
            <w:tcW w:w="965" w:type="dxa"/>
            <w:tcBorders>
              <w:left w:val="single" w:sz="8" w:space="0" w:color="000000"/>
              <w:bottom w:val="single" w:sz="8" w:space="0" w:color="000000"/>
              <w:right w:val="single" w:sz="8" w:space="0" w:color="000000"/>
            </w:tcBorders>
          </w:tcPr>
          <w:p w14:paraId="1304494B"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 </w:t>
            </w:r>
          </w:p>
        </w:tc>
      </w:tr>
    </w:tbl>
    <w:p w14:paraId="130A3CDD" w14:textId="77777777" w:rsidR="00953590" w:rsidRPr="00953590" w:rsidRDefault="00953590" w:rsidP="00953590">
      <w:pPr>
        <w:suppressAutoHyphens/>
        <w:spacing w:before="360" w:after="120" w:line="240" w:lineRule="auto"/>
        <w:ind w:right="-6"/>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 xml:space="preserve">2.2. Kérelmezővel egy lakásban lakó </w:t>
      </w:r>
      <w:r w:rsidRPr="00953590">
        <w:rPr>
          <w:rFonts w:ascii="Times New Roman" w:eastAsia="Times New Roman" w:hAnsi="Times New Roman" w:cs="Times New Roman"/>
          <w:b/>
          <w:bCs/>
          <w:kern w:val="1"/>
          <w:sz w:val="24"/>
          <w:szCs w:val="24"/>
          <w:lang w:eastAsia="ar-SA"/>
        </w:rPr>
        <w:t>egyéb személyek</w:t>
      </w:r>
      <w:r w:rsidRPr="00953590">
        <w:rPr>
          <w:rFonts w:ascii="Times New Roman" w:eastAsia="Times New Roman" w:hAnsi="Times New Roman" w:cs="Times New Roman"/>
          <w:kern w:val="1"/>
          <w:sz w:val="24"/>
          <w:szCs w:val="24"/>
          <w:lang w:eastAsia="ar-SA"/>
        </w:rPr>
        <w:t xml:space="preserve"> (a közeli hozzátartozókon kívüli személyek):</w:t>
      </w:r>
    </w:p>
    <w:tbl>
      <w:tblPr>
        <w:tblW w:w="10348" w:type="dxa"/>
        <w:tblInd w:w="-577" w:type="dxa"/>
        <w:tblLayout w:type="fixed"/>
        <w:tblCellMar>
          <w:left w:w="28" w:type="dxa"/>
          <w:right w:w="28" w:type="dxa"/>
        </w:tblCellMar>
        <w:tblLook w:val="0000" w:firstRow="0" w:lastRow="0" w:firstColumn="0" w:lastColumn="0" w:noHBand="0" w:noVBand="0"/>
      </w:tblPr>
      <w:tblGrid>
        <w:gridCol w:w="425"/>
        <w:gridCol w:w="2098"/>
        <w:gridCol w:w="1956"/>
        <w:gridCol w:w="1956"/>
        <w:gridCol w:w="1956"/>
        <w:gridCol w:w="1957"/>
      </w:tblGrid>
      <w:tr w:rsidR="00953590" w:rsidRPr="00953590" w14:paraId="7877ED77" w14:textId="77777777" w:rsidTr="00FB4011">
        <w:tc>
          <w:tcPr>
            <w:tcW w:w="425" w:type="dxa"/>
            <w:vMerge w:val="restart"/>
            <w:tcBorders>
              <w:top w:val="single" w:sz="8" w:space="0" w:color="000000"/>
              <w:left w:val="single" w:sz="8" w:space="0" w:color="000000"/>
            </w:tcBorders>
          </w:tcPr>
          <w:p w14:paraId="0ACDA449"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p>
        </w:tc>
        <w:tc>
          <w:tcPr>
            <w:tcW w:w="2098" w:type="dxa"/>
            <w:tcBorders>
              <w:top w:val="single" w:sz="8" w:space="0" w:color="000000"/>
              <w:left w:val="single" w:sz="8" w:space="0" w:color="000000"/>
              <w:bottom w:val="single" w:sz="8" w:space="0" w:color="000000"/>
            </w:tcBorders>
          </w:tcPr>
          <w:p w14:paraId="0E242844"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A</w:t>
            </w:r>
          </w:p>
        </w:tc>
        <w:tc>
          <w:tcPr>
            <w:tcW w:w="1956" w:type="dxa"/>
            <w:tcBorders>
              <w:top w:val="single" w:sz="8" w:space="0" w:color="000000"/>
              <w:left w:val="single" w:sz="8" w:space="0" w:color="000000"/>
              <w:bottom w:val="single" w:sz="8" w:space="0" w:color="000000"/>
            </w:tcBorders>
          </w:tcPr>
          <w:p w14:paraId="1C295E78"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B</w:t>
            </w:r>
          </w:p>
        </w:tc>
        <w:tc>
          <w:tcPr>
            <w:tcW w:w="1956" w:type="dxa"/>
            <w:tcBorders>
              <w:top w:val="single" w:sz="8" w:space="0" w:color="000000"/>
              <w:left w:val="single" w:sz="8" w:space="0" w:color="000000"/>
              <w:bottom w:val="single" w:sz="8" w:space="0" w:color="000000"/>
            </w:tcBorders>
          </w:tcPr>
          <w:p w14:paraId="7A19EA0C"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C</w:t>
            </w:r>
          </w:p>
        </w:tc>
        <w:tc>
          <w:tcPr>
            <w:tcW w:w="1956" w:type="dxa"/>
            <w:tcBorders>
              <w:top w:val="single" w:sz="8" w:space="0" w:color="000000"/>
              <w:left w:val="single" w:sz="8" w:space="0" w:color="000000"/>
              <w:bottom w:val="single" w:sz="8" w:space="0" w:color="000000"/>
            </w:tcBorders>
          </w:tcPr>
          <w:p w14:paraId="4F34C100"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D</w:t>
            </w:r>
          </w:p>
        </w:tc>
        <w:tc>
          <w:tcPr>
            <w:tcW w:w="1957" w:type="dxa"/>
            <w:tcBorders>
              <w:top w:val="single" w:sz="8" w:space="0" w:color="000000"/>
              <w:left w:val="single" w:sz="8" w:space="0" w:color="000000"/>
              <w:bottom w:val="single" w:sz="8" w:space="0" w:color="000000"/>
              <w:right w:val="single" w:sz="8" w:space="0" w:color="000000"/>
            </w:tcBorders>
          </w:tcPr>
          <w:p w14:paraId="35DCF38B"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E</w:t>
            </w:r>
          </w:p>
        </w:tc>
      </w:tr>
      <w:tr w:rsidR="00953590" w:rsidRPr="00953590" w14:paraId="30752D71" w14:textId="77777777" w:rsidTr="00FB4011">
        <w:tc>
          <w:tcPr>
            <w:tcW w:w="425" w:type="dxa"/>
            <w:vMerge/>
            <w:tcBorders>
              <w:left w:val="single" w:sz="8" w:space="0" w:color="000000"/>
              <w:bottom w:val="single" w:sz="8" w:space="0" w:color="000000"/>
            </w:tcBorders>
          </w:tcPr>
          <w:p w14:paraId="2BDDE37F"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p>
        </w:tc>
        <w:tc>
          <w:tcPr>
            <w:tcW w:w="2098" w:type="dxa"/>
            <w:tcBorders>
              <w:left w:val="single" w:sz="8" w:space="0" w:color="000000"/>
              <w:bottom w:val="single" w:sz="8" w:space="0" w:color="000000"/>
            </w:tcBorders>
            <w:vAlign w:val="center"/>
          </w:tcPr>
          <w:p w14:paraId="7A6D3CF3"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Név</w:t>
            </w:r>
          </w:p>
        </w:tc>
        <w:tc>
          <w:tcPr>
            <w:tcW w:w="1956" w:type="dxa"/>
            <w:tcBorders>
              <w:left w:val="single" w:sz="8" w:space="0" w:color="000000"/>
              <w:bottom w:val="single" w:sz="8" w:space="0" w:color="000000"/>
            </w:tcBorders>
            <w:vAlign w:val="center"/>
          </w:tcPr>
          <w:p w14:paraId="4BC830DC" w14:textId="77777777" w:rsidR="00953590" w:rsidRPr="00953590" w:rsidRDefault="00953590" w:rsidP="00953590">
            <w:pPr>
              <w:widowControl w:val="0"/>
              <w:suppressAutoHyphens/>
              <w:autoSpaceDE w:val="0"/>
              <w:snapToGrid w:val="0"/>
              <w:spacing w:after="0" w:line="240" w:lineRule="auto"/>
              <w:ind w:left="57" w:right="57"/>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Anyja neve</w:t>
            </w:r>
          </w:p>
        </w:tc>
        <w:tc>
          <w:tcPr>
            <w:tcW w:w="1956" w:type="dxa"/>
            <w:tcBorders>
              <w:left w:val="single" w:sz="8" w:space="0" w:color="000000"/>
              <w:bottom w:val="single" w:sz="8" w:space="0" w:color="000000"/>
            </w:tcBorders>
          </w:tcPr>
          <w:p w14:paraId="5A07480E" w14:textId="77777777" w:rsidR="00953590" w:rsidRPr="00953590" w:rsidRDefault="00953590" w:rsidP="00953590">
            <w:pPr>
              <w:widowControl w:val="0"/>
              <w:suppressAutoHyphens/>
              <w:autoSpaceDE w:val="0"/>
              <w:snapToGrid w:val="0"/>
              <w:spacing w:before="120"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Születési helye, ideje </w:t>
            </w:r>
          </w:p>
        </w:tc>
        <w:tc>
          <w:tcPr>
            <w:tcW w:w="1956" w:type="dxa"/>
            <w:tcBorders>
              <w:left w:val="single" w:sz="8" w:space="0" w:color="000000"/>
              <w:bottom w:val="single" w:sz="8" w:space="0" w:color="000000"/>
            </w:tcBorders>
            <w:vAlign w:val="center"/>
          </w:tcPr>
          <w:p w14:paraId="64641CA5"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TAJ</w:t>
            </w:r>
          </w:p>
        </w:tc>
        <w:tc>
          <w:tcPr>
            <w:tcW w:w="1957" w:type="dxa"/>
            <w:tcBorders>
              <w:left w:val="single" w:sz="8" w:space="0" w:color="000000"/>
              <w:bottom w:val="single" w:sz="8" w:space="0" w:color="000000"/>
              <w:right w:val="single" w:sz="8" w:space="0" w:color="000000"/>
            </w:tcBorders>
            <w:vAlign w:val="center"/>
          </w:tcPr>
          <w:p w14:paraId="6FABE4CB"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Kérelmezővel fennálló személyes kapcsolat leírása</w:t>
            </w:r>
          </w:p>
        </w:tc>
      </w:tr>
      <w:tr w:rsidR="00953590" w:rsidRPr="00953590" w14:paraId="62BFDA9A" w14:textId="77777777" w:rsidTr="00FB4011">
        <w:trPr>
          <w:trHeight w:val="567"/>
        </w:trPr>
        <w:tc>
          <w:tcPr>
            <w:tcW w:w="425" w:type="dxa"/>
            <w:tcBorders>
              <w:left w:val="single" w:sz="8" w:space="0" w:color="000000"/>
              <w:bottom w:val="single" w:sz="8" w:space="0" w:color="000000"/>
            </w:tcBorders>
          </w:tcPr>
          <w:p w14:paraId="1A5D1EE5"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1.</w:t>
            </w:r>
          </w:p>
        </w:tc>
        <w:tc>
          <w:tcPr>
            <w:tcW w:w="2098" w:type="dxa"/>
            <w:tcBorders>
              <w:left w:val="single" w:sz="8" w:space="0" w:color="000000"/>
              <w:bottom w:val="single" w:sz="8" w:space="0" w:color="000000"/>
            </w:tcBorders>
          </w:tcPr>
          <w:p w14:paraId="0176FEAD"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4D14F143"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37787CF2"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245E1A8B"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p>
        </w:tc>
        <w:tc>
          <w:tcPr>
            <w:tcW w:w="1957" w:type="dxa"/>
            <w:tcBorders>
              <w:left w:val="single" w:sz="8" w:space="0" w:color="000000"/>
              <w:bottom w:val="single" w:sz="8" w:space="0" w:color="000000"/>
              <w:right w:val="single" w:sz="8" w:space="0" w:color="000000"/>
            </w:tcBorders>
          </w:tcPr>
          <w:p w14:paraId="492D1D0A"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r>
      <w:tr w:rsidR="00953590" w:rsidRPr="00953590" w14:paraId="7EA32B67" w14:textId="77777777" w:rsidTr="00FB4011">
        <w:trPr>
          <w:trHeight w:val="567"/>
        </w:trPr>
        <w:tc>
          <w:tcPr>
            <w:tcW w:w="425" w:type="dxa"/>
            <w:tcBorders>
              <w:left w:val="single" w:sz="8" w:space="0" w:color="000000"/>
              <w:bottom w:val="single" w:sz="8" w:space="0" w:color="000000"/>
            </w:tcBorders>
          </w:tcPr>
          <w:p w14:paraId="75323B35"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2.</w:t>
            </w:r>
          </w:p>
        </w:tc>
        <w:tc>
          <w:tcPr>
            <w:tcW w:w="2098" w:type="dxa"/>
            <w:tcBorders>
              <w:left w:val="single" w:sz="8" w:space="0" w:color="000000"/>
              <w:bottom w:val="single" w:sz="8" w:space="0" w:color="000000"/>
            </w:tcBorders>
          </w:tcPr>
          <w:p w14:paraId="2316445C"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28494AAD"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1EC28CBE"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289E09DA"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p>
        </w:tc>
        <w:tc>
          <w:tcPr>
            <w:tcW w:w="1957" w:type="dxa"/>
            <w:tcBorders>
              <w:left w:val="single" w:sz="8" w:space="0" w:color="000000"/>
              <w:bottom w:val="single" w:sz="8" w:space="0" w:color="000000"/>
              <w:right w:val="single" w:sz="8" w:space="0" w:color="000000"/>
            </w:tcBorders>
          </w:tcPr>
          <w:p w14:paraId="51ECA5D8"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r>
      <w:tr w:rsidR="00953590" w:rsidRPr="00953590" w14:paraId="2C15618C" w14:textId="77777777" w:rsidTr="00FB4011">
        <w:trPr>
          <w:trHeight w:val="567"/>
        </w:trPr>
        <w:tc>
          <w:tcPr>
            <w:tcW w:w="425" w:type="dxa"/>
            <w:tcBorders>
              <w:left w:val="single" w:sz="8" w:space="0" w:color="000000"/>
              <w:bottom w:val="single" w:sz="8" w:space="0" w:color="000000"/>
            </w:tcBorders>
          </w:tcPr>
          <w:p w14:paraId="54C509C0"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3.</w:t>
            </w:r>
          </w:p>
        </w:tc>
        <w:tc>
          <w:tcPr>
            <w:tcW w:w="2098" w:type="dxa"/>
            <w:tcBorders>
              <w:left w:val="single" w:sz="8" w:space="0" w:color="000000"/>
              <w:bottom w:val="single" w:sz="8" w:space="0" w:color="000000"/>
            </w:tcBorders>
          </w:tcPr>
          <w:p w14:paraId="2613E3FE"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641E478F"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78AC334E"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013928EE"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p>
        </w:tc>
        <w:tc>
          <w:tcPr>
            <w:tcW w:w="1957" w:type="dxa"/>
            <w:tcBorders>
              <w:left w:val="single" w:sz="8" w:space="0" w:color="000000"/>
              <w:bottom w:val="single" w:sz="8" w:space="0" w:color="000000"/>
              <w:right w:val="single" w:sz="8" w:space="0" w:color="000000"/>
            </w:tcBorders>
          </w:tcPr>
          <w:p w14:paraId="08E3F407"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r>
      <w:tr w:rsidR="00953590" w:rsidRPr="00953590" w14:paraId="7DAA6E60" w14:textId="77777777" w:rsidTr="00FB4011">
        <w:trPr>
          <w:trHeight w:val="567"/>
        </w:trPr>
        <w:tc>
          <w:tcPr>
            <w:tcW w:w="425" w:type="dxa"/>
            <w:tcBorders>
              <w:left w:val="single" w:sz="8" w:space="0" w:color="000000"/>
              <w:bottom w:val="single" w:sz="8" w:space="0" w:color="000000"/>
            </w:tcBorders>
          </w:tcPr>
          <w:p w14:paraId="4B4C1542"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4.</w:t>
            </w:r>
          </w:p>
        </w:tc>
        <w:tc>
          <w:tcPr>
            <w:tcW w:w="2098" w:type="dxa"/>
            <w:tcBorders>
              <w:left w:val="single" w:sz="8" w:space="0" w:color="000000"/>
              <w:bottom w:val="single" w:sz="8" w:space="0" w:color="000000"/>
            </w:tcBorders>
          </w:tcPr>
          <w:p w14:paraId="40D85B8E"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473D3F30"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13ADDDCC"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102287EB"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p>
        </w:tc>
        <w:tc>
          <w:tcPr>
            <w:tcW w:w="1957" w:type="dxa"/>
            <w:tcBorders>
              <w:left w:val="single" w:sz="8" w:space="0" w:color="000000"/>
              <w:bottom w:val="single" w:sz="8" w:space="0" w:color="000000"/>
              <w:right w:val="single" w:sz="8" w:space="0" w:color="000000"/>
            </w:tcBorders>
          </w:tcPr>
          <w:p w14:paraId="17C50DAD"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r>
      <w:tr w:rsidR="00953590" w:rsidRPr="00953590" w14:paraId="5F07A8CF" w14:textId="77777777" w:rsidTr="00FB4011">
        <w:trPr>
          <w:trHeight w:val="567"/>
        </w:trPr>
        <w:tc>
          <w:tcPr>
            <w:tcW w:w="425" w:type="dxa"/>
            <w:tcBorders>
              <w:left w:val="single" w:sz="8" w:space="0" w:color="000000"/>
              <w:bottom w:val="single" w:sz="8" w:space="0" w:color="000000"/>
            </w:tcBorders>
          </w:tcPr>
          <w:p w14:paraId="0E59527D" w14:textId="77777777" w:rsidR="00953590" w:rsidRPr="00953590" w:rsidRDefault="00953590" w:rsidP="00953590">
            <w:pPr>
              <w:widowControl w:val="0"/>
              <w:suppressAutoHyphens/>
              <w:autoSpaceDE w:val="0"/>
              <w:snapToGrid w:val="0"/>
              <w:spacing w:after="0" w:line="240" w:lineRule="auto"/>
              <w:ind w:left="56" w:right="56"/>
              <w:jc w:val="center"/>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5.</w:t>
            </w:r>
          </w:p>
        </w:tc>
        <w:tc>
          <w:tcPr>
            <w:tcW w:w="2098" w:type="dxa"/>
            <w:tcBorders>
              <w:left w:val="single" w:sz="8" w:space="0" w:color="000000"/>
              <w:bottom w:val="single" w:sz="8" w:space="0" w:color="000000"/>
            </w:tcBorders>
          </w:tcPr>
          <w:p w14:paraId="13BE3165"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0279BB13"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130A710B"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c>
          <w:tcPr>
            <w:tcW w:w="1956" w:type="dxa"/>
            <w:tcBorders>
              <w:left w:val="single" w:sz="8" w:space="0" w:color="000000"/>
              <w:bottom w:val="single" w:sz="8" w:space="0" w:color="000000"/>
            </w:tcBorders>
          </w:tcPr>
          <w:p w14:paraId="129F5BC3"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p>
        </w:tc>
        <w:tc>
          <w:tcPr>
            <w:tcW w:w="1957" w:type="dxa"/>
            <w:tcBorders>
              <w:left w:val="single" w:sz="8" w:space="0" w:color="000000"/>
              <w:bottom w:val="single" w:sz="8" w:space="0" w:color="000000"/>
              <w:right w:val="single" w:sz="8" w:space="0" w:color="000000"/>
            </w:tcBorders>
          </w:tcPr>
          <w:p w14:paraId="06900B21" w14:textId="77777777" w:rsidR="00953590" w:rsidRPr="00953590" w:rsidRDefault="00953590" w:rsidP="00953590">
            <w:pPr>
              <w:widowControl w:val="0"/>
              <w:suppressAutoHyphens/>
              <w:autoSpaceDE w:val="0"/>
              <w:snapToGrid w:val="0"/>
              <w:spacing w:after="0" w:line="240" w:lineRule="auto"/>
              <w:textAlignment w:val="baseline"/>
              <w:rPr>
                <w:rFonts w:ascii="Times New Roman" w:eastAsia="Lucida Sans Unicode" w:hAnsi="Times New Roman" w:cs="Times New Roman"/>
                <w:kern w:val="1"/>
                <w:sz w:val="24"/>
                <w:szCs w:val="24"/>
                <w:lang w:eastAsia="ar-SA"/>
              </w:rPr>
            </w:pPr>
            <w:r w:rsidRPr="00953590">
              <w:rPr>
                <w:rFonts w:ascii="Times New Roman" w:eastAsia="Lucida Sans Unicode" w:hAnsi="Times New Roman" w:cs="Times New Roman"/>
                <w:kern w:val="1"/>
                <w:sz w:val="24"/>
                <w:szCs w:val="24"/>
                <w:lang w:eastAsia="ar-SA"/>
              </w:rPr>
              <w:t xml:space="preserve"> </w:t>
            </w:r>
          </w:p>
        </w:tc>
      </w:tr>
    </w:tbl>
    <w:p w14:paraId="43E3F367" w14:textId="77777777" w:rsidR="00953590" w:rsidRPr="00953590" w:rsidRDefault="00953590" w:rsidP="00953590">
      <w:pPr>
        <w:suppressAutoHyphens/>
        <w:spacing w:before="360" w:after="120" w:line="240" w:lineRule="auto"/>
        <w:ind w:right="-6"/>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2.3. Kérelmezővel egy lakásban lakó egyéb személyek jövedelmi viszonyai:</w:t>
      </w:r>
    </w:p>
    <w:tbl>
      <w:tblPr>
        <w:tblW w:w="5454"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4114"/>
        <w:gridCol w:w="1077"/>
        <w:gridCol w:w="1079"/>
        <w:gridCol w:w="1080"/>
        <w:gridCol w:w="1078"/>
        <w:gridCol w:w="948"/>
      </w:tblGrid>
      <w:tr w:rsidR="00953590" w:rsidRPr="00953590" w14:paraId="5B43C3BF" w14:textId="77777777" w:rsidTr="00FB4011">
        <w:trPr>
          <w:trHeight w:val="425"/>
        </w:trPr>
        <w:tc>
          <w:tcPr>
            <w:tcW w:w="246" w:type="pct"/>
          </w:tcPr>
          <w:p w14:paraId="1AFD86F8"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2083" w:type="pct"/>
          </w:tcPr>
          <w:p w14:paraId="0B2F95B0"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2671" w:type="pct"/>
            <w:gridSpan w:val="5"/>
          </w:tcPr>
          <w:p w14:paraId="3B8E4041"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A 2.2. táblázatban megadott személyek sorszáma alapján</w:t>
            </w:r>
          </w:p>
        </w:tc>
      </w:tr>
      <w:tr w:rsidR="00953590" w:rsidRPr="00953590" w14:paraId="7D630F8C" w14:textId="77777777" w:rsidTr="00FB4011">
        <w:trPr>
          <w:trHeight w:val="507"/>
        </w:trPr>
        <w:tc>
          <w:tcPr>
            <w:tcW w:w="246" w:type="pct"/>
          </w:tcPr>
          <w:p w14:paraId="51B950D3"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2083" w:type="pct"/>
          </w:tcPr>
          <w:p w14:paraId="4D5E91B5"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A jövedelem típusa</w:t>
            </w:r>
          </w:p>
        </w:tc>
        <w:tc>
          <w:tcPr>
            <w:tcW w:w="547" w:type="pct"/>
          </w:tcPr>
          <w:p w14:paraId="4008AB8A" w14:textId="77777777" w:rsidR="00953590" w:rsidRPr="00953590" w:rsidRDefault="00953590" w:rsidP="00953590">
            <w:pPr>
              <w:suppressAutoHyphens/>
              <w:spacing w:after="0" w:line="240" w:lineRule="auto"/>
              <w:ind w:right="-6"/>
              <w:jc w:val="center"/>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1.</w:t>
            </w:r>
          </w:p>
        </w:tc>
        <w:tc>
          <w:tcPr>
            <w:tcW w:w="548" w:type="pct"/>
          </w:tcPr>
          <w:p w14:paraId="27A99E5B" w14:textId="77777777" w:rsidR="00953590" w:rsidRPr="00953590" w:rsidRDefault="00953590" w:rsidP="00953590">
            <w:pPr>
              <w:suppressAutoHyphens/>
              <w:spacing w:after="0" w:line="240" w:lineRule="auto"/>
              <w:ind w:right="-6"/>
              <w:jc w:val="center"/>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2.</w:t>
            </w:r>
          </w:p>
        </w:tc>
        <w:tc>
          <w:tcPr>
            <w:tcW w:w="548" w:type="pct"/>
          </w:tcPr>
          <w:p w14:paraId="312CDF01" w14:textId="77777777" w:rsidR="00953590" w:rsidRPr="00953590" w:rsidRDefault="00953590" w:rsidP="00953590">
            <w:pPr>
              <w:suppressAutoHyphens/>
              <w:spacing w:after="0" w:line="240" w:lineRule="auto"/>
              <w:ind w:right="-6"/>
              <w:jc w:val="center"/>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3.</w:t>
            </w:r>
          </w:p>
        </w:tc>
        <w:tc>
          <w:tcPr>
            <w:tcW w:w="547" w:type="pct"/>
          </w:tcPr>
          <w:p w14:paraId="2173E9F4" w14:textId="77777777" w:rsidR="00953590" w:rsidRPr="00953590" w:rsidRDefault="00953590" w:rsidP="00953590">
            <w:pPr>
              <w:suppressAutoHyphens/>
              <w:spacing w:after="0" w:line="240" w:lineRule="auto"/>
              <w:ind w:right="-6"/>
              <w:jc w:val="center"/>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4.</w:t>
            </w:r>
          </w:p>
        </w:tc>
        <w:tc>
          <w:tcPr>
            <w:tcW w:w="481" w:type="pct"/>
          </w:tcPr>
          <w:p w14:paraId="76E2FF24" w14:textId="77777777" w:rsidR="00953590" w:rsidRPr="00953590" w:rsidRDefault="00953590" w:rsidP="00953590">
            <w:pPr>
              <w:suppressAutoHyphens/>
              <w:spacing w:after="0" w:line="240" w:lineRule="auto"/>
              <w:ind w:right="-6"/>
              <w:jc w:val="center"/>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5.</w:t>
            </w:r>
          </w:p>
        </w:tc>
      </w:tr>
      <w:tr w:rsidR="00953590" w:rsidRPr="00953590" w14:paraId="279F8C40" w14:textId="77777777" w:rsidTr="00FB4011">
        <w:tc>
          <w:tcPr>
            <w:tcW w:w="246" w:type="pct"/>
          </w:tcPr>
          <w:p w14:paraId="5C585748"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1.</w:t>
            </w:r>
          </w:p>
        </w:tc>
        <w:tc>
          <w:tcPr>
            <w:tcW w:w="2083" w:type="pct"/>
          </w:tcPr>
          <w:p w14:paraId="441954E0"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Munkaviszonyból és más foglalkoztatási jogviszonyból származó jövedelem és táppénz</w:t>
            </w:r>
          </w:p>
        </w:tc>
        <w:tc>
          <w:tcPr>
            <w:tcW w:w="547" w:type="pct"/>
          </w:tcPr>
          <w:p w14:paraId="1AD9E88C"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8" w:type="pct"/>
          </w:tcPr>
          <w:p w14:paraId="34BB0E2A"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8" w:type="pct"/>
          </w:tcPr>
          <w:p w14:paraId="071B29CB"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7" w:type="pct"/>
          </w:tcPr>
          <w:p w14:paraId="381EFDA1"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481" w:type="pct"/>
          </w:tcPr>
          <w:p w14:paraId="17F4DBC3"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r>
      <w:tr w:rsidR="00953590" w:rsidRPr="00953590" w14:paraId="1992688C" w14:textId="77777777" w:rsidTr="00FB4011">
        <w:tc>
          <w:tcPr>
            <w:tcW w:w="246" w:type="pct"/>
          </w:tcPr>
          <w:p w14:paraId="2ED446DF"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2.</w:t>
            </w:r>
          </w:p>
        </w:tc>
        <w:tc>
          <w:tcPr>
            <w:tcW w:w="2083" w:type="pct"/>
          </w:tcPr>
          <w:p w14:paraId="20AFA7C3"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Társas és egyéni vállalkozásból, őstermelői, illetve szellemi és más önálló tevékenységből származó jövedelem</w:t>
            </w:r>
          </w:p>
        </w:tc>
        <w:tc>
          <w:tcPr>
            <w:tcW w:w="547" w:type="pct"/>
          </w:tcPr>
          <w:p w14:paraId="0DC3BA03"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8" w:type="pct"/>
          </w:tcPr>
          <w:p w14:paraId="28C3B439"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8" w:type="pct"/>
          </w:tcPr>
          <w:p w14:paraId="76E5ABD8"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7" w:type="pct"/>
          </w:tcPr>
          <w:p w14:paraId="63FE8610"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481" w:type="pct"/>
          </w:tcPr>
          <w:p w14:paraId="3669F2BF"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r>
      <w:tr w:rsidR="00953590" w:rsidRPr="00953590" w14:paraId="4DC1D78C" w14:textId="77777777" w:rsidTr="00FB4011">
        <w:tc>
          <w:tcPr>
            <w:tcW w:w="246" w:type="pct"/>
          </w:tcPr>
          <w:p w14:paraId="20C19090"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3.</w:t>
            </w:r>
          </w:p>
        </w:tc>
        <w:tc>
          <w:tcPr>
            <w:tcW w:w="2083" w:type="pct"/>
          </w:tcPr>
          <w:p w14:paraId="3CD3A5A7"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Gyermekgondozási támogatások, családi pótlék</w:t>
            </w:r>
          </w:p>
        </w:tc>
        <w:tc>
          <w:tcPr>
            <w:tcW w:w="547" w:type="pct"/>
          </w:tcPr>
          <w:p w14:paraId="1E86BA22"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8" w:type="pct"/>
          </w:tcPr>
          <w:p w14:paraId="319F6240"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8" w:type="pct"/>
          </w:tcPr>
          <w:p w14:paraId="4A88F80F"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7" w:type="pct"/>
          </w:tcPr>
          <w:p w14:paraId="03A123E1"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481" w:type="pct"/>
          </w:tcPr>
          <w:p w14:paraId="57EA2CB4"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r>
      <w:tr w:rsidR="00953590" w:rsidRPr="00953590" w14:paraId="2004FC63" w14:textId="77777777" w:rsidTr="00FB4011">
        <w:tc>
          <w:tcPr>
            <w:tcW w:w="246" w:type="pct"/>
          </w:tcPr>
          <w:p w14:paraId="2076EDC1"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4.</w:t>
            </w:r>
          </w:p>
        </w:tc>
        <w:tc>
          <w:tcPr>
            <w:tcW w:w="2083" w:type="pct"/>
          </w:tcPr>
          <w:p w14:paraId="0D8BBB11"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Nyugellátás és egyéb nyugdíjszerű rendszeres ellátások</w:t>
            </w:r>
          </w:p>
        </w:tc>
        <w:tc>
          <w:tcPr>
            <w:tcW w:w="547" w:type="pct"/>
          </w:tcPr>
          <w:p w14:paraId="44942642"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8" w:type="pct"/>
          </w:tcPr>
          <w:p w14:paraId="028C9CD4"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8" w:type="pct"/>
          </w:tcPr>
          <w:p w14:paraId="6769253D"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7" w:type="pct"/>
          </w:tcPr>
          <w:p w14:paraId="47C68627"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481" w:type="pct"/>
          </w:tcPr>
          <w:p w14:paraId="261573B7"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r>
      <w:tr w:rsidR="00953590" w:rsidRPr="00953590" w14:paraId="18A1237C" w14:textId="77777777" w:rsidTr="00FB4011">
        <w:tc>
          <w:tcPr>
            <w:tcW w:w="246" w:type="pct"/>
          </w:tcPr>
          <w:p w14:paraId="7A5331AF"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5.</w:t>
            </w:r>
          </w:p>
        </w:tc>
        <w:tc>
          <w:tcPr>
            <w:tcW w:w="2083" w:type="pct"/>
          </w:tcPr>
          <w:p w14:paraId="64A610F7"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Önkormányzat, járási hivatal és állami foglalkoztatási szerv által folyósított ellátások</w:t>
            </w:r>
          </w:p>
        </w:tc>
        <w:tc>
          <w:tcPr>
            <w:tcW w:w="547" w:type="pct"/>
          </w:tcPr>
          <w:p w14:paraId="51E5C073"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8" w:type="pct"/>
          </w:tcPr>
          <w:p w14:paraId="7614EB1E"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8" w:type="pct"/>
          </w:tcPr>
          <w:p w14:paraId="1B8CDAF5"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7" w:type="pct"/>
          </w:tcPr>
          <w:p w14:paraId="05B8A2A1"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481" w:type="pct"/>
          </w:tcPr>
          <w:p w14:paraId="1743A1C1"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r>
      <w:tr w:rsidR="00953590" w:rsidRPr="00953590" w14:paraId="09DE7E81" w14:textId="77777777" w:rsidTr="00FB4011">
        <w:trPr>
          <w:trHeight w:val="419"/>
        </w:trPr>
        <w:tc>
          <w:tcPr>
            <w:tcW w:w="246" w:type="pct"/>
          </w:tcPr>
          <w:p w14:paraId="78DB12A0"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6.</w:t>
            </w:r>
          </w:p>
        </w:tc>
        <w:tc>
          <w:tcPr>
            <w:tcW w:w="2083" w:type="pct"/>
          </w:tcPr>
          <w:p w14:paraId="07668861"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Tartásdíj</w:t>
            </w:r>
          </w:p>
          <w:p w14:paraId="038A9548"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p>
        </w:tc>
        <w:tc>
          <w:tcPr>
            <w:tcW w:w="547" w:type="pct"/>
          </w:tcPr>
          <w:p w14:paraId="768DACCA"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8" w:type="pct"/>
          </w:tcPr>
          <w:p w14:paraId="342AC615"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8" w:type="pct"/>
          </w:tcPr>
          <w:p w14:paraId="67FDE17A"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7" w:type="pct"/>
          </w:tcPr>
          <w:p w14:paraId="11BFFAF6"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481" w:type="pct"/>
          </w:tcPr>
          <w:p w14:paraId="0D0B6997"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r>
      <w:tr w:rsidR="00953590" w:rsidRPr="00953590" w14:paraId="41FBFBC4" w14:textId="77777777" w:rsidTr="00FB4011">
        <w:trPr>
          <w:trHeight w:val="425"/>
        </w:trPr>
        <w:tc>
          <w:tcPr>
            <w:tcW w:w="246" w:type="pct"/>
          </w:tcPr>
          <w:p w14:paraId="37A7DAA1"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7.</w:t>
            </w:r>
          </w:p>
        </w:tc>
        <w:tc>
          <w:tcPr>
            <w:tcW w:w="2083" w:type="pct"/>
          </w:tcPr>
          <w:p w14:paraId="3D7B1C11"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Egyéb jövedelem</w:t>
            </w:r>
          </w:p>
          <w:p w14:paraId="36F0A041"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p>
        </w:tc>
        <w:tc>
          <w:tcPr>
            <w:tcW w:w="547" w:type="pct"/>
          </w:tcPr>
          <w:p w14:paraId="48409C8E"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8" w:type="pct"/>
          </w:tcPr>
          <w:p w14:paraId="71C2BD3D"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8" w:type="pct"/>
          </w:tcPr>
          <w:p w14:paraId="56E2BC34"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7" w:type="pct"/>
          </w:tcPr>
          <w:p w14:paraId="535AF839"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481" w:type="pct"/>
          </w:tcPr>
          <w:p w14:paraId="63F17AAC"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r>
      <w:tr w:rsidR="00953590" w:rsidRPr="00953590" w14:paraId="421C3335" w14:textId="77777777" w:rsidTr="00FB4011">
        <w:trPr>
          <w:trHeight w:val="404"/>
        </w:trPr>
        <w:tc>
          <w:tcPr>
            <w:tcW w:w="246" w:type="pct"/>
          </w:tcPr>
          <w:p w14:paraId="7AF65B87"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8.</w:t>
            </w:r>
          </w:p>
        </w:tc>
        <w:tc>
          <w:tcPr>
            <w:tcW w:w="2083" w:type="pct"/>
          </w:tcPr>
          <w:p w14:paraId="58223544"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Összes jövedelem</w:t>
            </w:r>
          </w:p>
          <w:p w14:paraId="336248D9" w14:textId="77777777" w:rsidR="00953590" w:rsidRPr="00953590" w:rsidRDefault="00953590" w:rsidP="00953590">
            <w:pPr>
              <w:widowControl w:val="0"/>
              <w:suppressAutoHyphens/>
              <w:autoSpaceDE w:val="0"/>
              <w:snapToGrid w:val="0"/>
              <w:spacing w:after="0" w:line="240" w:lineRule="auto"/>
              <w:ind w:left="56" w:right="56"/>
              <w:textAlignment w:val="baseline"/>
              <w:rPr>
                <w:rFonts w:ascii="Times New Roman" w:eastAsia="Lucida Sans Unicode" w:hAnsi="Times New Roman" w:cs="Tahoma"/>
                <w:kern w:val="1"/>
                <w:sz w:val="24"/>
                <w:szCs w:val="24"/>
                <w:lang w:eastAsia="ar-SA"/>
              </w:rPr>
            </w:pPr>
          </w:p>
        </w:tc>
        <w:tc>
          <w:tcPr>
            <w:tcW w:w="547" w:type="pct"/>
          </w:tcPr>
          <w:p w14:paraId="5C9169D2"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8" w:type="pct"/>
          </w:tcPr>
          <w:p w14:paraId="519597F2"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8" w:type="pct"/>
          </w:tcPr>
          <w:p w14:paraId="72F30603"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547" w:type="pct"/>
          </w:tcPr>
          <w:p w14:paraId="703A9EE4"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c>
          <w:tcPr>
            <w:tcW w:w="481" w:type="pct"/>
          </w:tcPr>
          <w:p w14:paraId="13EE9022" w14:textId="77777777" w:rsidR="00953590" w:rsidRPr="00953590" w:rsidRDefault="00953590" w:rsidP="00953590">
            <w:pPr>
              <w:suppressAutoHyphens/>
              <w:spacing w:after="0" w:line="240" w:lineRule="auto"/>
              <w:ind w:right="-6"/>
              <w:jc w:val="both"/>
              <w:rPr>
                <w:rFonts w:ascii="Times New Roman" w:eastAsia="Times New Roman" w:hAnsi="Times New Roman" w:cs="Times New Roman"/>
                <w:kern w:val="1"/>
                <w:sz w:val="24"/>
                <w:szCs w:val="24"/>
                <w:lang w:eastAsia="ar-SA"/>
              </w:rPr>
            </w:pPr>
          </w:p>
        </w:tc>
      </w:tr>
    </w:tbl>
    <w:p w14:paraId="4EE53D56" w14:textId="77777777" w:rsidR="00953590" w:rsidRPr="00953590" w:rsidRDefault="00953590" w:rsidP="00953590">
      <w:pPr>
        <w:suppressAutoHyphens/>
        <w:spacing w:before="360" w:after="120" w:line="240" w:lineRule="auto"/>
        <w:ind w:right="391"/>
        <w:jc w:val="both"/>
        <w:rPr>
          <w:rFonts w:ascii="Times New Roman" w:eastAsia="Times New Roman" w:hAnsi="Times New Roman" w:cs="Times New Roman"/>
          <w:iCs/>
          <w:kern w:val="1"/>
          <w:sz w:val="24"/>
          <w:szCs w:val="24"/>
          <w:lang w:eastAsia="ar-SA"/>
        </w:rPr>
      </w:pPr>
    </w:p>
    <w:p w14:paraId="4B6EF837" w14:textId="77777777" w:rsidR="00953590" w:rsidRPr="00953590" w:rsidRDefault="00953590" w:rsidP="00953590">
      <w:pPr>
        <w:suppressAutoHyphens/>
        <w:spacing w:before="360" w:after="120" w:line="240" w:lineRule="auto"/>
        <w:ind w:right="391"/>
        <w:jc w:val="both"/>
        <w:rPr>
          <w:rFonts w:ascii="Times New Roman" w:eastAsia="Times New Roman" w:hAnsi="Times New Roman" w:cs="Times New Roman"/>
          <w:iCs/>
          <w:kern w:val="1"/>
          <w:sz w:val="24"/>
          <w:szCs w:val="24"/>
          <w:lang w:eastAsia="ar-SA"/>
        </w:rPr>
      </w:pPr>
    </w:p>
    <w:p w14:paraId="7B352600" w14:textId="77777777" w:rsidR="00953590" w:rsidRPr="00953590" w:rsidRDefault="00953590" w:rsidP="00953590">
      <w:pPr>
        <w:suppressAutoHyphens/>
        <w:spacing w:before="360" w:after="120" w:line="240" w:lineRule="auto"/>
        <w:ind w:right="391"/>
        <w:jc w:val="both"/>
        <w:rPr>
          <w:rFonts w:ascii="Times New Roman" w:eastAsia="Times New Roman" w:hAnsi="Times New Roman" w:cs="Times New Roman"/>
          <w:iCs/>
          <w:kern w:val="1"/>
          <w:sz w:val="24"/>
          <w:szCs w:val="24"/>
          <w:lang w:eastAsia="ar-SA"/>
        </w:rPr>
      </w:pPr>
      <w:r w:rsidRPr="00953590">
        <w:rPr>
          <w:rFonts w:ascii="Times New Roman" w:eastAsia="Times New Roman" w:hAnsi="Times New Roman" w:cs="Times New Roman"/>
          <w:iCs/>
          <w:kern w:val="1"/>
          <w:sz w:val="24"/>
          <w:szCs w:val="24"/>
          <w:lang w:eastAsia="ar-SA"/>
        </w:rPr>
        <w:t xml:space="preserve">2.4. Kérelmező részesül az alábbi juttatásokban? </w:t>
      </w:r>
    </w:p>
    <w:p w14:paraId="40FFCDE7"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iCs/>
          <w:kern w:val="1"/>
          <w:sz w:val="24"/>
          <w:szCs w:val="24"/>
          <w:lang w:eastAsia="ar-SA"/>
        </w:rPr>
      </w:pPr>
      <w:r w:rsidRPr="00953590">
        <w:rPr>
          <w:rFonts w:ascii="Times New Roman" w:eastAsia="Times New Roman" w:hAnsi="Times New Roman" w:cs="Times New Roman"/>
          <w:iCs/>
          <w:kern w:val="1"/>
          <w:sz w:val="24"/>
          <w:szCs w:val="24"/>
          <w:lang w:eastAsia="ar-SA"/>
        </w:rPr>
        <w:t xml:space="preserve">Területi gondozás keretén belüli étkeztetés: </w:t>
      </w:r>
      <w:r w:rsidRPr="00953590">
        <w:rPr>
          <w:rFonts w:ascii="Times New Roman" w:eastAsia="Times New Roman" w:hAnsi="Times New Roman" w:cs="Times New Roman"/>
          <w:iCs/>
          <w:kern w:val="1"/>
          <w:sz w:val="24"/>
          <w:szCs w:val="24"/>
          <w:lang w:eastAsia="ar-SA"/>
        </w:rPr>
        <w:tab/>
      </w:r>
      <w:r w:rsidRPr="00953590">
        <w:rPr>
          <w:rFonts w:ascii="Times New Roman" w:eastAsia="Times New Roman" w:hAnsi="Times New Roman" w:cs="Times New Roman"/>
          <w:iCs/>
          <w:kern w:val="1"/>
          <w:sz w:val="24"/>
          <w:szCs w:val="24"/>
          <w:lang w:eastAsia="ar-SA"/>
        </w:rPr>
        <w:tab/>
        <w:t>ingyenes</w:t>
      </w:r>
      <w:r w:rsidRPr="00953590">
        <w:rPr>
          <w:rFonts w:ascii="Times New Roman" w:eastAsia="Times New Roman" w:hAnsi="Times New Roman" w:cs="Times New Roman"/>
          <w:iCs/>
          <w:kern w:val="1"/>
          <w:sz w:val="24"/>
          <w:szCs w:val="24"/>
          <w:lang w:eastAsia="ar-SA"/>
        </w:rPr>
        <w:tab/>
        <w:t>térítéses</w:t>
      </w:r>
      <w:r w:rsidRPr="00953590">
        <w:rPr>
          <w:rFonts w:ascii="Times New Roman" w:eastAsia="Times New Roman" w:hAnsi="Times New Roman" w:cs="Times New Roman"/>
          <w:iCs/>
          <w:kern w:val="1"/>
          <w:sz w:val="24"/>
          <w:szCs w:val="24"/>
          <w:lang w:eastAsia="ar-SA"/>
        </w:rPr>
        <w:tab/>
        <w:t>nem részesül</w:t>
      </w:r>
    </w:p>
    <w:p w14:paraId="308AF328"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iCs/>
          <w:kern w:val="1"/>
          <w:sz w:val="24"/>
          <w:szCs w:val="24"/>
          <w:lang w:eastAsia="ar-SA"/>
        </w:rPr>
      </w:pPr>
      <w:r w:rsidRPr="00953590">
        <w:rPr>
          <w:rFonts w:ascii="Times New Roman" w:eastAsia="Times New Roman" w:hAnsi="Times New Roman" w:cs="Times New Roman"/>
          <w:iCs/>
          <w:kern w:val="1"/>
          <w:sz w:val="24"/>
          <w:szCs w:val="24"/>
          <w:lang w:eastAsia="ar-SA"/>
        </w:rPr>
        <w:t>Házi segítségnyújtás:</w:t>
      </w:r>
      <w:r w:rsidRPr="00953590">
        <w:rPr>
          <w:rFonts w:ascii="Times New Roman" w:eastAsia="Times New Roman" w:hAnsi="Times New Roman" w:cs="Times New Roman"/>
          <w:iCs/>
          <w:kern w:val="1"/>
          <w:sz w:val="24"/>
          <w:szCs w:val="24"/>
          <w:lang w:eastAsia="ar-SA"/>
        </w:rPr>
        <w:tab/>
      </w:r>
      <w:r w:rsidRPr="00953590">
        <w:rPr>
          <w:rFonts w:ascii="Times New Roman" w:eastAsia="Times New Roman" w:hAnsi="Times New Roman" w:cs="Times New Roman"/>
          <w:iCs/>
          <w:kern w:val="1"/>
          <w:sz w:val="24"/>
          <w:szCs w:val="24"/>
          <w:lang w:eastAsia="ar-SA"/>
        </w:rPr>
        <w:tab/>
      </w:r>
      <w:r w:rsidRPr="00953590">
        <w:rPr>
          <w:rFonts w:ascii="Times New Roman" w:eastAsia="Times New Roman" w:hAnsi="Times New Roman" w:cs="Times New Roman"/>
          <w:iCs/>
          <w:kern w:val="1"/>
          <w:sz w:val="24"/>
          <w:szCs w:val="24"/>
          <w:lang w:eastAsia="ar-SA"/>
        </w:rPr>
        <w:tab/>
      </w:r>
      <w:r w:rsidRPr="00953590">
        <w:rPr>
          <w:rFonts w:ascii="Times New Roman" w:eastAsia="Times New Roman" w:hAnsi="Times New Roman" w:cs="Times New Roman"/>
          <w:iCs/>
          <w:kern w:val="1"/>
          <w:sz w:val="24"/>
          <w:szCs w:val="24"/>
          <w:lang w:eastAsia="ar-SA"/>
        </w:rPr>
        <w:tab/>
      </w:r>
      <w:r w:rsidRPr="00953590">
        <w:rPr>
          <w:rFonts w:ascii="Times New Roman" w:eastAsia="Times New Roman" w:hAnsi="Times New Roman" w:cs="Times New Roman"/>
          <w:iCs/>
          <w:kern w:val="1"/>
          <w:sz w:val="24"/>
          <w:szCs w:val="24"/>
          <w:lang w:eastAsia="ar-SA"/>
        </w:rPr>
        <w:tab/>
        <w:t xml:space="preserve">ingyenes </w:t>
      </w:r>
      <w:r w:rsidRPr="00953590">
        <w:rPr>
          <w:rFonts w:ascii="Times New Roman" w:eastAsia="Times New Roman" w:hAnsi="Times New Roman" w:cs="Times New Roman"/>
          <w:iCs/>
          <w:kern w:val="1"/>
          <w:sz w:val="24"/>
          <w:szCs w:val="24"/>
          <w:lang w:eastAsia="ar-SA"/>
        </w:rPr>
        <w:tab/>
        <w:t>térítéses</w:t>
      </w:r>
      <w:r w:rsidRPr="00953590">
        <w:rPr>
          <w:rFonts w:ascii="Times New Roman" w:eastAsia="Times New Roman" w:hAnsi="Times New Roman" w:cs="Times New Roman"/>
          <w:iCs/>
          <w:kern w:val="1"/>
          <w:sz w:val="24"/>
          <w:szCs w:val="24"/>
          <w:lang w:eastAsia="ar-SA"/>
        </w:rPr>
        <w:tab/>
        <w:t>nem részesül</w:t>
      </w:r>
    </w:p>
    <w:p w14:paraId="5D9F1002"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iCs/>
          <w:kern w:val="1"/>
          <w:sz w:val="24"/>
          <w:szCs w:val="24"/>
          <w:lang w:eastAsia="ar-SA"/>
        </w:rPr>
      </w:pPr>
      <w:r w:rsidRPr="00953590">
        <w:rPr>
          <w:rFonts w:ascii="Times New Roman" w:eastAsia="Times New Roman" w:hAnsi="Times New Roman" w:cs="Times New Roman"/>
          <w:iCs/>
          <w:kern w:val="1"/>
          <w:sz w:val="24"/>
          <w:szCs w:val="24"/>
          <w:lang w:eastAsia="ar-SA"/>
        </w:rPr>
        <w:t xml:space="preserve">Közgyógyellátási igazolvánnyal rendelkezik: </w:t>
      </w:r>
      <w:r w:rsidRPr="00953590">
        <w:rPr>
          <w:rFonts w:ascii="Times New Roman" w:eastAsia="Times New Roman" w:hAnsi="Times New Roman" w:cs="Times New Roman"/>
          <w:iCs/>
          <w:kern w:val="1"/>
          <w:sz w:val="24"/>
          <w:szCs w:val="24"/>
          <w:lang w:eastAsia="ar-SA"/>
        </w:rPr>
        <w:tab/>
        <w:t>igen</w:t>
      </w:r>
      <w:r w:rsidRPr="00953590">
        <w:rPr>
          <w:rFonts w:ascii="Times New Roman" w:eastAsia="Times New Roman" w:hAnsi="Times New Roman" w:cs="Times New Roman"/>
          <w:iCs/>
          <w:kern w:val="1"/>
          <w:sz w:val="24"/>
          <w:szCs w:val="24"/>
          <w:lang w:eastAsia="ar-SA"/>
        </w:rPr>
        <w:tab/>
      </w:r>
      <w:r w:rsidRPr="00953590">
        <w:rPr>
          <w:rFonts w:ascii="Times New Roman" w:eastAsia="Times New Roman" w:hAnsi="Times New Roman" w:cs="Times New Roman"/>
          <w:iCs/>
          <w:kern w:val="1"/>
          <w:sz w:val="24"/>
          <w:szCs w:val="24"/>
          <w:lang w:eastAsia="ar-SA"/>
        </w:rPr>
        <w:tab/>
        <w:t>nem</w:t>
      </w:r>
    </w:p>
    <w:p w14:paraId="3A360BB2" w14:textId="77777777" w:rsidR="00953590" w:rsidRPr="00953590" w:rsidRDefault="00953590" w:rsidP="00953590">
      <w:pPr>
        <w:suppressAutoHyphens/>
        <w:spacing w:before="360" w:after="120" w:line="240" w:lineRule="auto"/>
        <w:ind w:right="391"/>
        <w:jc w:val="both"/>
        <w:rPr>
          <w:rFonts w:ascii="Times New Roman" w:eastAsia="Times New Roman" w:hAnsi="Times New Roman" w:cs="Times New Roman"/>
          <w:b/>
          <w:kern w:val="1"/>
          <w:sz w:val="24"/>
          <w:szCs w:val="24"/>
          <w:lang w:eastAsia="ar-SA"/>
        </w:rPr>
      </w:pPr>
      <w:r w:rsidRPr="00953590">
        <w:rPr>
          <w:rFonts w:ascii="Times New Roman" w:eastAsia="Times New Roman" w:hAnsi="Times New Roman" w:cs="Times New Roman"/>
          <w:b/>
          <w:kern w:val="1"/>
          <w:sz w:val="24"/>
          <w:szCs w:val="24"/>
          <w:lang w:eastAsia="ar-SA"/>
        </w:rPr>
        <w:t>3. Lakásviszony</w:t>
      </w:r>
    </w:p>
    <w:tbl>
      <w:tblPr>
        <w:tblW w:w="0" w:type="auto"/>
        <w:tblBorders>
          <w:right w:val="single" w:sz="4" w:space="0" w:color="auto"/>
          <w:insideH w:val="single" w:sz="4" w:space="0" w:color="auto"/>
          <w:insideV w:val="single" w:sz="4" w:space="0" w:color="auto"/>
        </w:tblBorders>
        <w:tblLook w:val="04A0" w:firstRow="1" w:lastRow="0" w:firstColumn="1" w:lastColumn="0" w:noHBand="0" w:noVBand="1"/>
      </w:tblPr>
      <w:tblGrid>
        <w:gridCol w:w="4900"/>
        <w:gridCol w:w="4167"/>
      </w:tblGrid>
      <w:tr w:rsidR="00953590" w:rsidRPr="00953590" w14:paraId="5C643022" w14:textId="77777777" w:rsidTr="00FB4011">
        <w:tc>
          <w:tcPr>
            <w:tcW w:w="5098" w:type="dxa"/>
          </w:tcPr>
          <w:p w14:paraId="466B85E1" w14:textId="77777777" w:rsidR="00953590" w:rsidRPr="00953590" w:rsidRDefault="00953590" w:rsidP="00953590">
            <w:pPr>
              <w:suppressAutoHyphens/>
              <w:spacing w:after="120" w:line="240" w:lineRule="auto"/>
              <w:ind w:right="142"/>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 xml:space="preserve">A lakásban milyen minőségben lakik kérelmező? </w:t>
            </w:r>
          </w:p>
        </w:tc>
        <w:tc>
          <w:tcPr>
            <w:tcW w:w="4389" w:type="dxa"/>
            <w:tcBorders>
              <w:top w:val="single" w:sz="4" w:space="0" w:color="auto"/>
              <w:bottom w:val="single" w:sz="4" w:space="0" w:color="auto"/>
            </w:tcBorders>
          </w:tcPr>
          <w:p w14:paraId="25FBD6E4" w14:textId="77777777" w:rsidR="00953590" w:rsidRPr="00953590" w:rsidRDefault="00953590" w:rsidP="00953590">
            <w:pPr>
              <w:suppressAutoHyphens/>
              <w:spacing w:after="120" w:line="240" w:lineRule="auto"/>
              <w:ind w:right="142"/>
              <w:jc w:val="both"/>
              <w:rPr>
                <w:rFonts w:ascii="Times New Roman" w:eastAsia="Times New Roman" w:hAnsi="Times New Roman" w:cs="Times New Roman"/>
                <w:kern w:val="1"/>
                <w:sz w:val="24"/>
                <w:szCs w:val="24"/>
                <w:lang w:eastAsia="ar-SA"/>
              </w:rPr>
            </w:pPr>
          </w:p>
          <w:p w14:paraId="496FAD9D" w14:textId="77777777" w:rsidR="00953590" w:rsidRPr="00953590" w:rsidRDefault="00953590" w:rsidP="00953590">
            <w:pPr>
              <w:suppressAutoHyphens/>
              <w:spacing w:after="120" w:line="240" w:lineRule="auto"/>
              <w:ind w:right="142"/>
              <w:jc w:val="both"/>
              <w:rPr>
                <w:rFonts w:ascii="Times New Roman" w:eastAsia="Times New Roman" w:hAnsi="Times New Roman" w:cs="Times New Roman"/>
                <w:kern w:val="1"/>
                <w:sz w:val="24"/>
                <w:szCs w:val="24"/>
                <w:lang w:eastAsia="ar-SA"/>
              </w:rPr>
            </w:pPr>
          </w:p>
        </w:tc>
      </w:tr>
    </w:tbl>
    <w:p w14:paraId="0A9768DD" w14:textId="77777777" w:rsidR="00953590" w:rsidRPr="00953590" w:rsidRDefault="00953590" w:rsidP="00953590">
      <w:pPr>
        <w:suppressAutoHyphens/>
        <w:spacing w:before="120" w:after="120" w:line="240" w:lineRule="auto"/>
        <w:ind w:right="142"/>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(Például: bérlő, bérlőtárs, társbérlő, szolgálati lakásban lakó, tulajdonos, résztulajdonos, haszonélvező, családtag, albérlő, ágybérlő, jogcím nélküli lakáshasználó, eltartási szerződés alapján eltartó, nővérszállón lakó.)</w:t>
      </w:r>
    </w:p>
    <w:p w14:paraId="6D9E97F6" w14:textId="77777777" w:rsidR="00953590" w:rsidRPr="00953590" w:rsidRDefault="00953590" w:rsidP="00953590">
      <w:pPr>
        <w:suppressAutoHyphens/>
        <w:spacing w:before="360" w:after="120" w:line="240" w:lineRule="auto"/>
        <w:ind w:right="142"/>
        <w:jc w:val="both"/>
        <w:rPr>
          <w:rFonts w:ascii="Times New Roman" w:eastAsia="Times New Roman" w:hAnsi="Times New Roman" w:cs="Times New Roman"/>
          <w:b/>
          <w:bCs/>
          <w:kern w:val="1"/>
          <w:sz w:val="24"/>
          <w:szCs w:val="24"/>
          <w:lang w:eastAsia="ar-SA"/>
        </w:rPr>
      </w:pPr>
      <w:r w:rsidRPr="00953590">
        <w:rPr>
          <w:rFonts w:ascii="Times New Roman" w:eastAsia="Times New Roman" w:hAnsi="Times New Roman" w:cs="Times New Roman"/>
          <w:b/>
          <w:bCs/>
          <w:kern w:val="1"/>
          <w:sz w:val="24"/>
          <w:szCs w:val="24"/>
          <w:lang w:eastAsia="ar-SA"/>
        </w:rPr>
        <w:t>4. Az egy lakásban együtt lakó közeli hozzátartozók rendszeres kiadásaira vonatkozó adatok</w:t>
      </w:r>
    </w:p>
    <w:p w14:paraId="7838A29D" w14:textId="77777777" w:rsidR="00953590" w:rsidRPr="00953590" w:rsidRDefault="00953590" w:rsidP="00953590">
      <w:pPr>
        <w:suppressAutoHyphens/>
        <w:spacing w:before="360" w:after="120" w:line="240" w:lineRule="auto"/>
        <w:ind w:right="142"/>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4.1. Kérelmező által lakott lakás fenntartásának havi költsége utolsó közműszámla alapján</w:t>
      </w:r>
      <w:r w:rsidRPr="00953590">
        <w:rPr>
          <w:rFonts w:ascii="Times New Roman" w:eastAsia="Times New Roman" w:hAnsi="Times New Roman" w:cs="Times New Roman"/>
          <w:kern w:val="1"/>
          <w:sz w:val="24"/>
          <w:szCs w:val="24"/>
          <w:vertAlign w:val="superscript"/>
          <w:lang w:eastAsia="ar-SA"/>
        </w:rPr>
        <w:footnoteReference w:id="4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9"/>
        <w:gridCol w:w="5743"/>
      </w:tblGrid>
      <w:tr w:rsidR="00953590" w:rsidRPr="00953590" w14:paraId="0E08CEB2" w14:textId="77777777" w:rsidTr="00FB4011">
        <w:trPr>
          <w:trHeight w:val="567"/>
        </w:trPr>
        <w:tc>
          <w:tcPr>
            <w:tcW w:w="3397" w:type="dxa"/>
          </w:tcPr>
          <w:p w14:paraId="2FC350C1" w14:textId="77777777" w:rsidR="00953590" w:rsidRPr="00953590" w:rsidRDefault="00953590" w:rsidP="00953590">
            <w:pPr>
              <w:suppressAutoHyphens/>
              <w:spacing w:after="0" w:line="240" w:lineRule="auto"/>
              <w:ind w:right="390"/>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Víz:</w:t>
            </w:r>
          </w:p>
        </w:tc>
        <w:tc>
          <w:tcPr>
            <w:tcW w:w="6090" w:type="dxa"/>
          </w:tcPr>
          <w:p w14:paraId="72FDCF5B" w14:textId="77777777" w:rsidR="00953590" w:rsidRPr="00953590" w:rsidRDefault="00953590" w:rsidP="00953590">
            <w:pPr>
              <w:suppressAutoHyphens/>
              <w:spacing w:after="0" w:line="240" w:lineRule="auto"/>
              <w:ind w:right="390"/>
              <w:jc w:val="both"/>
              <w:rPr>
                <w:rFonts w:ascii="Times New Roman" w:eastAsia="Times New Roman" w:hAnsi="Times New Roman" w:cs="Times New Roman"/>
                <w:kern w:val="1"/>
                <w:sz w:val="24"/>
                <w:szCs w:val="24"/>
                <w:lang w:eastAsia="ar-SA"/>
              </w:rPr>
            </w:pPr>
          </w:p>
        </w:tc>
      </w:tr>
      <w:tr w:rsidR="00953590" w:rsidRPr="00953590" w14:paraId="5067F236" w14:textId="77777777" w:rsidTr="00FB4011">
        <w:trPr>
          <w:trHeight w:val="567"/>
        </w:trPr>
        <w:tc>
          <w:tcPr>
            <w:tcW w:w="3397" w:type="dxa"/>
          </w:tcPr>
          <w:p w14:paraId="02EE473A" w14:textId="77777777" w:rsidR="00953590" w:rsidRPr="00953590" w:rsidRDefault="00953590" w:rsidP="00953590">
            <w:pPr>
              <w:suppressAutoHyphens/>
              <w:spacing w:after="0" w:line="240" w:lineRule="auto"/>
              <w:ind w:right="390"/>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Gáz:</w:t>
            </w:r>
          </w:p>
        </w:tc>
        <w:tc>
          <w:tcPr>
            <w:tcW w:w="6090" w:type="dxa"/>
          </w:tcPr>
          <w:p w14:paraId="0A2F3744" w14:textId="77777777" w:rsidR="00953590" w:rsidRPr="00953590" w:rsidRDefault="00953590" w:rsidP="00953590">
            <w:pPr>
              <w:suppressAutoHyphens/>
              <w:spacing w:after="0" w:line="240" w:lineRule="auto"/>
              <w:ind w:right="390"/>
              <w:jc w:val="both"/>
              <w:rPr>
                <w:rFonts w:ascii="Times New Roman" w:eastAsia="Times New Roman" w:hAnsi="Times New Roman" w:cs="Times New Roman"/>
                <w:kern w:val="1"/>
                <w:sz w:val="24"/>
                <w:szCs w:val="24"/>
                <w:lang w:eastAsia="ar-SA"/>
              </w:rPr>
            </w:pPr>
          </w:p>
        </w:tc>
      </w:tr>
      <w:tr w:rsidR="00953590" w:rsidRPr="00953590" w14:paraId="1FD93640" w14:textId="77777777" w:rsidTr="00FB4011">
        <w:trPr>
          <w:trHeight w:val="567"/>
        </w:trPr>
        <w:tc>
          <w:tcPr>
            <w:tcW w:w="3397" w:type="dxa"/>
          </w:tcPr>
          <w:p w14:paraId="3EC3EF87" w14:textId="77777777" w:rsidR="00953590" w:rsidRPr="00953590" w:rsidRDefault="00953590" w:rsidP="00953590">
            <w:pPr>
              <w:suppressAutoHyphens/>
              <w:spacing w:after="0" w:line="240" w:lineRule="auto"/>
              <w:ind w:right="390"/>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Villany:</w:t>
            </w:r>
          </w:p>
        </w:tc>
        <w:tc>
          <w:tcPr>
            <w:tcW w:w="6090" w:type="dxa"/>
          </w:tcPr>
          <w:p w14:paraId="7DC8EA80" w14:textId="77777777" w:rsidR="00953590" w:rsidRPr="00953590" w:rsidRDefault="00953590" w:rsidP="00953590">
            <w:pPr>
              <w:suppressAutoHyphens/>
              <w:spacing w:after="0" w:line="240" w:lineRule="auto"/>
              <w:ind w:right="390"/>
              <w:jc w:val="both"/>
              <w:rPr>
                <w:rFonts w:ascii="Times New Roman" w:eastAsia="Times New Roman" w:hAnsi="Times New Roman" w:cs="Times New Roman"/>
                <w:kern w:val="1"/>
                <w:sz w:val="24"/>
                <w:szCs w:val="24"/>
                <w:lang w:eastAsia="ar-SA"/>
              </w:rPr>
            </w:pPr>
          </w:p>
        </w:tc>
      </w:tr>
      <w:tr w:rsidR="00953590" w:rsidRPr="00953590" w14:paraId="1A296804" w14:textId="77777777" w:rsidTr="00FB4011">
        <w:trPr>
          <w:trHeight w:val="567"/>
        </w:trPr>
        <w:tc>
          <w:tcPr>
            <w:tcW w:w="3397" w:type="dxa"/>
          </w:tcPr>
          <w:p w14:paraId="6B02F191" w14:textId="77777777" w:rsidR="00953590" w:rsidRPr="00953590" w:rsidRDefault="00953590" w:rsidP="00953590">
            <w:pPr>
              <w:suppressAutoHyphens/>
              <w:spacing w:after="0" w:line="240" w:lineRule="auto"/>
              <w:ind w:right="390"/>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Szemétszállítás díja:</w:t>
            </w:r>
          </w:p>
        </w:tc>
        <w:tc>
          <w:tcPr>
            <w:tcW w:w="6090" w:type="dxa"/>
          </w:tcPr>
          <w:p w14:paraId="6AFA29FB" w14:textId="77777777" w:rsidR="00953590" w:rsidRPr="00953590" w:rsidRDefault="00953590" w:rsidP="00953590">
            <w:pPr>
              <w:suppressAutoHyphens/>
              <w:spacing w:after="0" w:line="240" w:lineRule="auto"/>
              <w:ind w:right="390"/>
              <w:jc w:val="both"/>
              <w:rPr>
                <w:rFonts w:ascii="Times New Roman" w:eastAsia="Times New Roman" w:hAnsi="Times New Roman" w:cs="Times New Roman"/>
                <w:kern w:val="1"/>
                <w:sz w:val="24"/>
                <w:szCs w:val="24"/>
                <w:lang w:eastAsia="ar-SA"/>
              </w:rPr>
            </w:pPr>
          </w:p>
        </w:tc>
      </w:tr>
      <w:tr w:rsidR="00953590" w:rsidRPr="00953590" w14:paraId="47CB420D" w14:textId="77777777" w:rsidTr="00FB4011">
        <w:trPr>
          <w:trHeight w:val="567"/>
        </w:trPr>
        <w:tc>
          <w:tcPr>
            <w:tcW w:w="3397" w:type="dxa"/>
          </w:tcPr>
          <w:p w14:paraId="41880F3C" w14:textId="77777777" w:rsidR="00953590" w:rsidRPr="00953590" w:rsidRDefault="00953590" w:rsidP="00953590">
            <w:pPr>
              <w:suppressAutoHyphens/>
              <w:spacing w:after="0" w:line="240" w:lineRule="auto"/>
              <w:ind w:right="32"/>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Egyéb költség (pl. jelzáloghitel):</w:t>
            </w:r>
          </w:p>
        </w:tc>
        <w:tc>
          <w:tcPr>
            <w:tcW w:w="6090" w:type="dxa"/>
          </w:tcPr>
          <w:p w14:paraId="1BBD49F7" w14:textId="77777777" w:rsidR="00953590" w:rsidRPr="00953590" w:rsidRDefault="00953590" w:rsidP="00953590">
            <w:pPr>
              <w:suppressAutoHyphens/>
              <w:spacing w:after="0" w:line="240" w:lineRule="auto"/>
              <w:ind w:right="390"/>
              <w:jc w:val="both"/>
              <w:rPr>
                <w:rFonts w:ascii="Times New Roman" w:eastAsia="Times New Roman" w:hAnsi="Times New Roman" w:cs="Times New Roman"/>
                <w:kern w:val="1"/>
                <w:sz w:val="24"/>
                <w:szCs w:val="24"/>
                <w:lang w:eastAsia="ar-SA"/>
              </w:rPr>
            </w:pPr>
          </w:p>
        </w:tc>
      </w:tr>
    </w:tbl>
    <w:p w14:paraId="5BB1C4D6" w14:textId="77777777" w:rsidR="00953590" w:rsidRPr="00953590" w:rsidRDefault="00953590" w:rsidP="00953590">
      <w:pPr>
        <w:suppressAutoHyphens/>
        <w:spacing w:before="360" w:after="120" w:line="240" w:lineRule="auto"/>
        <w:ind w:right="391"/>
        <w:jc w:val="both"/>
        <w:rPr>
          <w:rFonts w:ascii="Times New Roman" w:eastAsia="Times New Roman" w:hAnsi="Times New Roman" w:cs="Times New Roman"/>
          <w:iCs/>
          <w:kern w:val="1"/>
          <w:sz w:val="24"/>
          <w:szCs w:val="24"/>
          <w:lang w:eastAsia="ar-SA"/>
        </w:rPr>
      </w:pPr>
      <w:r w:rsidRPr="00953590">
        <w:rPr>
          <w:rFonts w:ascii="Times New Roman" w:eastAsia="Times New Roman" w:hAnsi="Times New Roman" w:cs="Times New Roman"/>
          <w:iCs/>
          <w:kern w:val="1"/>
          <w:sz w:val="24"/>
          <w:szCs w:val="24"/>
          <w:lang w:eastAsia="ar-SA"/>
        </w:rPr>
        <w:lastRenderedPageBreak/>
        <w:t>4.2. Havi gyógyszerkiadások</w:t>
      </w:r>
      <w:r w:rsidRPr="00953590">
        <w:rPr>
          <w:rFonts w:ascii="Times New Roman" w:eastAsia="Times New Roman" w:hAnsi="Times New Roman" w:cs="Times New Roman"/>
          <w:iCs/>
          <w:kern w:val="1"/>
          <w:sz w:val="24"/>
          <w:szCs w:val="24"/>
          <w:vertAlign w:val="superscript"/>
          <w:lang w:eastAsia="ar-SA"/>
        </w:rPr>
        <w:footnoteReference w:id="4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4129"/>
      </w:tblGrid>
      <w:tr w:rsidR="00953590" w:rsidRPr="00953590" w14:paraId="209B67C0" w14:textId="77777777" w:rsidTr="00FB4011">
        <w:tc>
          <w:tcPr>
            <w:tcW w:w="5098" w:type="dxa"/>
          </w:tcPr>
          <w:p w14:paraId="4DD936F5" w14:textId="77777777" w:rsidR="00953590" w:rsidRPr="00953590" w:rsidRDefault="00953590" w:rsidP="00953590">
            <w:pPr>
              <w:suppressAutoHyphens/>
              <w:spacing w:before="100" w:beforeAutospacing="1" w:after="100" w:afterAutospacing="1" w:line="240" w:lineRule="auto"/>
              <w:ind w:right="34"/>
              <w:rPr>
                <w:rFonts w:ascii="Times New Roman" w:eastAsia="Times New Roman" w:hAnsi="Times New Roman" w:cs="Times New Roman"/>
                <w:b/>
                <w:kern w:val="1"/>
                <w:sz w:val="24"/>
                <w:szCs w:val="24"/>
                <w:lang w:eastAsia="ar-SA"/>
              </w:rPr>
            </w:pPr>
            <w:r w:rsidRPr="00953590">
              <w:rPr>
                <w:rFonts w:ascii="Times New Roman" w:eastAsia="Times New Roman" w:hAnsi="Times New Roman" w:cs="Times New Roman"/>
                <w:kern w:val="1"/>
                <w:sz w:val="24"/>
                <w:szCs w:val="24"/>
                <w:lang w:eastAsia="ar-SA"/>
              </w:rPr>
              <w:t>Közgyógyellátáson, gyógyszertámogatáson túli, számlával igazolt, havi gyógyszerköltsége:</w:t>
            </w:r>
          </w:p>
        </w:tc>
        <w:tc>
          <w:tcPr>
            <w:tcW w:w="4389" w:type="dxa"/>
          </w:tcPr>
          <w:p w14:paraId="211E4074" w14:textId="77777777" w:rsidR="00953590" w:rsidRPr="00953590" w:rsidRDefault="00953590" w:rsidP="00953590">
            <w:pPr>
              <w:suppressAutoHyphens/>
              <w:spacing w:before="100" w:beforeAutospacing="1" w:after="100" w:afterAutospacing="1" w:line="240" w:lineRule="auto"/>
              <w:ind w:right="391"/>
              <w:jc w:val="both"/>
              <w:rPr>
                <w:rFonts w:ascii="Times New Roman" w:eastAsia="Times New Roman" w:hAnsi="Times New Roman" w:cs="Times New Roman"/>
                <w:iCs/>
                <w:kern w:val="1"/>
                <w:sz w:val="24"/>
                <w:szCs w:val="24"/>
                <w:lang w:eastAsia="ar-SA"/>
              </w:rPr>
            </w:pPr>
          </w:p>
        </w:tc>
      </w:tr>
    </w:tbl>
    <w:p w14:paraId="04E800C7"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b/>
          <w:bCs/>
          <w:kern w:val="1"/>
          <w:sz w:val="24"/>
          <w:szCs w:val="24"/>
          <w:lang w:eastAsia="ar-SA"/>
        </w:rPr>
      </w:pPr>
    </w:p>
    <w:p w14:paraId="53728578"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b/>
          <w:bCs/>
          <w:kern w:val="1"/>
          <w:sz w:val="24"/>
          <w:szCs w:val="24"/>
          <w:lang w:eastAsia="ar-SA"/>
        </w:rPr>
      </w:pPr>
      <w:r w:rsidRPr="00953590">
        <w:rPr>
          <w:rFonts w:ascii="Times New Roman" w:eastAsia="Times New Roman" w:hAnsi="Times New Roman" w:cs="Times New Roman"/>
          <w:b/>
          <w:bCs/>
          <w:kern w:val="1"/>
          <w:sz w:val="24"/>
          <w:szCs w:val="24"/>
          <w:lang w:eastAsia="ar-SA"/>
        </w:rPr>
        <w:t>5. A támogatási igényt kiváltó élethelyzet bemutatása</w:t>
      </w:r>
    </w:p>
    <w:p w14:paraId="6B7728C1" w14:textId="77777777" w:rsidR="00953590" w:rsidRPr="00953590" w:rsidRDefault="00953590" w:rsidP="00953590">
      <w:pPr>
        <w:suppressAutoHyphens/>
        <w:autoSpaceDE w:val="0"/>
        <w:spacing w:before="240" w:after="120" w:line="240" w:lineRule="auto"/>
        <w:ind w:right="142"/>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5.1. A rendkívüli települési támogatást az alábbi élethelyzet bekövetkezése, illetve nem várt kiadás felmerülése miatt kérem.</w:t>
      </w:r>
    </w:p>
    <w:p w14:paraId="55635DFC" w14:textId="77777777" w:rsidR="00953590" w:rsidRPr="00953590" w:rsidRDefault="00953590" w:rsidP="00953590">
      <w:pPr>
        <w:suppressAutoHyphens/>
        <w:autoSpaceDE w:val="0"/>
        <w:spacing w:before="240" w:after="120" w:line="240" w:lineRule="auto"/>
        <w:ind w:right="142"/>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5.1.1. Létfenntartást veszélyeztető rendkívüli élethelyzet alapján igényelt támogatások:</w:t>
      </w:r>
    </w:p>
    <w:p w14:paraId="60197FB6" w14:textId="77777777" w:rsidR="00953590" w:rsidRPr="00953590" w:rsidRDefault="00953590" w:rsidP="00953590">
      <w:pPr>
        <w:numPr>
          <w:ilvl w:val="0"/>
          <w:numId w:val="27"/>
        </w:numPr>
        <w:suppressAutoHyphens/>
        <w:autoSpaceDE w:val="0"/>
        <w:spacing w:after="120" w:line="240" w:lineRule="auto"/>
        <w:ind w:right="141"/>
        <w:contextualSpacing/>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Eltartóm elhalálozott, és a haláleset a kérelem benyújtását megelőző 60 napon belül történt.</w:t>
      </w:r>
      <w:r w:rsidRPr="00953590">
        <w:rPr>
          <w:rFonts w:ascii="Times New Roman" w:eastAsia="Times New Roman" w:hAnsi="Times New Roman" w:cs="Times New Roman"/>
          <w:kern w:val="1"/>
          <w:sz w:val="24"/>
          <w:szCs w:val="24"/>
          <w:vertAlign w:val="superscript"/>
          <w:lang w:eastAsia="ar-SA"/>
        </w:rPr>
        <w:footnoteReference w:id="43"/>
      </w:r>
    </w:p>
    <w:p w14:paraId="4D4549ED" w14:textId="77777777" w:rsidR="00953590" w:rsidRPr="00953590" w:rsidRDefault="00953590" w:rsidP="00953590">
      <w:pPr>
        <w:numPr>
          <w:ilvl w:val="0"/>
          <w:numId w:val="27"/>
        </w:numPr>
        <w:suppressAutoHyphens/>
        <w:autoSpaceDE w:val="0"/>
        <w:spacing w:after="120" w:line="240" w:lineRule="auto"/>
        <w:ind w:right="141"/>
        <w:contextualSpacing/>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 xml:space="preserve">Otthonomat elemi kár érte, amelynek következtében az általam használt lakás egy vagy több helyisége olyan károsodást szenvedett, melynek eredményeként a lakás egy vagy több helyisége nem használható </w:t>
      </w:r>
      <w:proofErr w:type="spellStart"/>
      <w:r w:rsidRPr="00953590">
        <w:rPr>
          <w:rFonts w:ascii="Times New Roman" w:eastAsia="Times New Roman" w:hAnsi="Times New Roman" w:cs="Times New Roman"/>
          <w:kern w:val="1"/>
          <w:sz w:val="24"/>
          <w:szCs w:val="24"/>
          <w:lang w:eastAsia="ar-SA"/>
        </w:rPr>
        <w:t>rendeltetésszerűen</w:t>
      </w:r>
      <w:proofErr w:type="spellEnd"/>
      <w:r w:rsidRPr="00953590">
        <w:rPr>
          <w:rFonts w:ascii="Times New Roman" w:eastAsia="Times New Roman" w:hAnsi="Times New Roman" w:cs="Times New Roman"/>
          <w:kern w:val="1"/>
          <w:sz w:val="24"/>
          <w:szCs w:val="24"/>
          <w:lang w:eastAsia="ar-SA"/>
        </w:rPr>
        <w:t>, figyelembe véve az időjárási körülményeket, továbbá a káresemény a kérelem benyújtását megelőző 60 napon belül történt.</w:t>
      </w:r>
      <w:r w:rsidRPr="00953590">
        <w:rPr>
          <w:rFonts w:ascii="Times New Roman" w:eastAsia="Times New Roman" w:hAnsi="Times New Roman" w:cs="Times New Roman"/>
          <w:kern w:val="1"/>
          <w:sz w:val="24"/>
          <w:szCs w:val="24"/>
          <w:vertAlign w:val="superscript"/>
          <w:lang w:eastAsia="ar-SA"/>
        </w:rPr>
        <w:footnoteReference w:id="44"/>
      </w:r>
    </w:p>
    <w:p w14:paraId="7631D6A5" w14:textId="77777777" w:rsidR="00953590" w:rsidRPr="00953590" w:rsidRDefault="00953590" w:rsidP="00953590">
      <w:pPr>
        <w:numPr>
          <w:ilvl w:val="0"/>
          <w:numId w:val="27"/>
        </w:numPr>
        <w:suppressAutoHyphens/>
        <w:autoSpaceDE w:val="0"/>
        <w:spacing w:after="120" w:line="240" w:lineRule="auto"/>
        <w:ind w:right="141"/>
        <w:contextualSpacing/>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Baleset ért, melynek következtében keresőképtelen állapotba kerültem, és a baleset a kérelem benyújtását megelőző 60 napon belül történt.</w:t>
      </w:r>
      <w:r w:rsidRPr="00953590">
        <w:rPr>
          <w:rFonts w:ascii="Times New Roman" w:eastAsia="Times New Roman" w:hAnsi="Times New Roman" w:cs="Times New Roman"/>
          <w:kern w:val="1"/>
          <w:sz w:val="24"/>
          <w:szCs w:val="24"/>
          <w:vertAlign w:val="superscript"/>
          <w:lang w:eastAsia="ar-SA"/>
        </w:rPr>
        <w:footnoteReference w:id="45"/>
      </w:r>
    </w:p>
    <w:p w14:paraId="71047811" w14:textId="77777777" w:rsidR="00953590" w:rsidRPr="00953590" w:rsidRDefault="00953590" w:rsidP="00953590">
      <w:pPr>
        <w:numPr>
          <w:ilvl w:val="0"/>
          <w:numId w:val="27"/>
        </w:numPr>
        <w:suppressAutoHyphens/>
        <w:autoSpaceDE w:val="0"/>
        <w:spacing w:after="120" w:line="240" w:lineRule="auto"/>
        <w:ind w:right="141"/>
        <w:contextualSpacing/>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Legalább 5 napig tartó, fekvőbeteg ellátásban történő kezelésben részesültem, amely jövedelemkiesést okozott számomra, és a kérelmet a kórházi elbocsátástól számított 60 napon belül nyújtom be.</w:t>
      </w:r>
      <w:r w:rsidRPr="00953590">
        <w:rPr>
          <w:rFonts w:ascii="Times New Roman" w:eastAsia="Times New Roman" w:hAnsi="Times New Roman" w:cs="Times New Roman"/>
          <w:kern w:val="1"/>
          <w:sz w:val="24"/>
          <w:szCs w:val="24"/>
          <w:vertAlign w:val="superscript"/>
          <w:lang w:eastAsia="ar-SA"/>
        </w:rPr>
        <w:footnoteReference w:id="46"/>
      </w:r>
    </w:p>
    <w:p w14:paraId="537F1564" w14:textId="77777777" w:rsidR="00953590" w:rsidRPr="00953590" w:rsidRDefault="00953590" w:rsidP="00953590">
      <w:pPr>
        <w:numPr>
          <w:ilvl w:val="0"/>
          <w:numId w:val="27"/>
        </w:numPr>
        <w:suppressAutoHyphens/>
        <w:autoSpaceDE w:val="0"/>
        <w:spacing w:after="120" w:line="240" w:lineRule="auto"/>
        <w:ind w:right="141"/>
        <w:contextualSpacing/>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Látást javító szemüveg, hallókészülék, egyéb gyógyászati segédeszköz használata került - szakorvos által - előírásra számomra, és a kérelmet az előírást követő 60 napon belül nyújtom be. A kérelemhez számlát, előlegszámlát csatolom.</w:t>
      </w:r>
      <w:r w:rsidRPr="00953590">
        <w:rPr>
          <w:rFonts w:ascii="Times New Roman" w:eastAsia="Times New Roman" w:hAnsi="Times New Roman" w:cs="Times New Roman"/>
          <w:kern w:val="1"/>
          <w:sz w:val="24"/>
          <w:szCs w:val="24"/>
          <w:vertAlign w:val="superscript"/>
          <w:lang w:eastAsia="ar-SA"/>
        </w:rPr>
        <w:footnoteReference w:id="47"/>
      </w:r>
    </w:p>
    <w:p w14:paraId="4D6488DA" w14:textId="77777777" w:rsidR="00953590" w:rsidRPr="00953590" w:rsidRDefault="00953590" w:rsidP="00953590">
      <w:pPr>
        <w:suppressAutoHyphens/>
        <w:autoSpaceDE w:val="0"/>
        <w:spacing w:before="240" w:after="120" w:line="240" w:lineRule="auto"/>
        <w:ind w:right="142"/>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5.1.2. Időszakos létfenntartást veszélyeztető élethelyzet alapján igényelt támogatások:</w:t>
      </w:r>
    </w:p>
    <w:p w14:paraId="24E2DFC6" w14:textId="77777777" w:rsidR="00953590" w:rsidRPr="00953590" w:rsidRDefault="00953590" w:rsidP="00953590">
      <w:pPr>
        <w:numPr>
          <w:ilvl w:val="0"/>
          <w:numId w:val="27"/>
        </w:numPr>
        <w:suppressAutoHyphens/>
        <w:autoSpaceDE w:val="0"/>
        <w:spacing w:after="120" w:line="240" w:lineRule="auto"/>
        <w:ind w:right="141"/>
        <w:contextualSpacing/>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Válsághelyzetben levő várandós anya vagyok.</w:t>
      </w:r>
      <w:r w:rsidRPr="00953590">
        <w:rPr>
          <w:rFonts w:ascii="Times New Roman" w:eastAsia="Times New Roman" w:hAnsi="Times New Roman" w:cs="Times New Roman"/>
          <w:kern w:val="1"/>
          <w:sz w:val="24"/>
          <w:szCs w:val="24"/>
          <w:vertAlign w:val="superscript"/>
          <w:lang w:eastAsia="ar-SA"/>
        </w:rPr>
        <w:footnoteReference w:id="48"/>
      </w:r>
    </w:p>
    <w:p w14:paraId="2EAF7AD5" w14:textId="77777777" w:rsidR="00953590" w:rsidRPr="00953590" w:rsidRDefault="00953590" w:rsidP="00953590">
      <w:pPr>
        <w:numPr>
          <w:ilvl w:val="0"/>
          <w:numId w:val="27"/>
        </w:numPr>
        <w:suppressAutoHyphens/>
        <w:autoSpaceDE w:val="0"/>
        <w:spacing w:after="120" w:line="240" w:lineRule="auto"/>
        <w:ind w:right="141"/>
        <w:contextualSpacing/>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lastRenderedPageBreak/>
        <w:t>A rendszeres gyermekvédelmi kedvezményben részesülő gyermekem iskoláztatásához támogatásra van szükségem, és kérelmemet az oktatási, nevelési év kezdetét megelőző és azt követő 30 napon belül nyújtom be.</w:t>
      </w:r>
      <w:r w:rsidRPr="00953590">
        <w:rPr>
          <w:rFonts w:ascii="Times New Roman" w:eastAsia="Times New Roman" w:hAnsi="Times New Roman" w:cs="Times New Roman"/>
          <w:kern w:val="1"/>
          <w:sz w:val="24"/>
          <w:szCs w:val="24"/>
          <w:vertAlign w:val="superscript"/>
          <w:lang w:eastAsia="ar-SA"/>
        </w:rPr>
        <w:footnoteReference w:id="49"/>
      </w:r>
    </w:p>
    <w:p w14:paraId="1D08174C" w14:textId="77777777" w:rsidR="00953590" w:rsidRPr="00953590" w:rsidRDefault="00953590" w:rsidP="00953590">
      <w:pPr>
        <w:numPr>
          <w:ilvl w:val="0"/>
          <w:numId w:val="27"/>
        </w:numPr>
        <w:suppressAutoHyphens/>
        <w:autoSpaceDE w:val="0"/>
        <w:spacing w:after="120" w:line="240" w:lineRule="auto"/>
        <w:ind w:right="141"/>
        <w:contextualSpacing/>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Születendő gyermekem fogadásához anyagi segítségre szorulok.</w:t>
      </w:r>
      <w:r w:rsidRPr="00953590">
        <w:rPr>
          <w:rFonts w:ascii="Times New Roman" w:eastAsia="Times New Roman" w:hAnsi="Times New Roman" w:cs="Times New Roman"/>
          <w:kern w:val="1"/>
          <w:sz w:val="24"/>
          <w:szCs w:val="24"/>
          <w:vertAlign w:val="superscript"/>
          <w:lang w:eastAsia="ar-SA"/>
        </w:rPr>
        <w:footnoteReference w:id="50"/>
      </w:r>
    </w:p>
    <w:p w14:paraId="5A7270E3" w14:textId="77777777" w:rsidR="00953590" w:rsidRPr="00953590" w:rsidRDefault="00953590" w:rsidP="00953590">
      <w:pPr>
        <w:numPr>
          <w:ilvl w:val="0"/>
          <w:numId w:val="27"/>
        </w:numPr>
        <w:suppressAutoHyphens/>
        <w:autoSpaceDE w:val="0"/>
        <w:spacing w:after="0" w:line="240" w:lineRule="auto"/>
        <w:ind w:right="141"/>
        <w:contextualSpacing/>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Nevelésbe vett gyermekem családba való visszakerülésével kapcsolatosan jelentkeztek kiadásaim.</w:t>
      </w:r>
      <w:r w:rsidRPr="00953590">
        <w:rPr>
          <w:rFonts w:ascii="Times New Roman" w:eastAsia="Times New Roman" w:hAnsi="Times New Roman" w:cs="Times New Roman"/>
          <w:kern w:val="1"/>
          <w:sz w:val="24"/>
          <w:szCs w:val="24"/>
          <w:vertAlign w:val="superscript"/>
          <w:lang w:eastAsia="ar-SA"/>
        </w:rPr>
        <w:footnoteReference w:id="51"/>
      </w:r>
    </w:p>
    <w:p w14:paraId="736189BB" w14:textId="77777777" w:rsidR="00953590" w:rsidRPr="00953590" w:rsidRDefault="00953590" w:rsidP="00953590">
      <w:pPr>
        <w:numPr>
          <w:ilvl w:val="0"/>
          <w:numId w:val="27"/>
        </w:numPr>
        <w:suppressAutoHyphens/>
        <w:autoSpaceDE w:val="0"/>
        <w:spacing w:after="120" w:line="240" w:lineRule="auto"/>
        <w:ind w:right="141"/>
        <w:contextualSpacing/>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Nevelésbe vett gyermek családjával való kapcsolattartásával járó anyagi kiadásaim merültek fel, és a szülői jogok fenntartásához szükséges követelmények teljesítéséhez nem tudom biztosítani az anyagi fedezetet.</w:t>
      </w:r>
      <w:r w:rsidRPr="00953590">
        <w:rPr>
          <w:rFonts w:ascii="Times New Roman" w:eastAsia="Times New Roman" w:hAnsi="Times New Roman" w:cs="Times New Roman"/>
          <w:kern w:val="1"/>
          <w:sz w:val="24"/>
          <w:szCs w:val="24"/>
          <w:vertAlign w:val="superscript"/>
          <w:lang w:eastAsia="ar-SA"/>
        </w:rPr>
        <w:footnoteReference w:id="52"/>
      </w:r>
    </w:p>
    <w:p w14:paraId="7FEDBFE5" w14:textId="77777777" w:rsidR="00953590" w:rsidRPr="00953590" w:rsidRDefault="00953590" w:rsidP="00953590">
      <w:pPr>
        <w:numPr>
          <w:ilvl w:val="0"/>
          <w:numId w:val="27"/>
        </w:numPr>
        <w:suppressAutoHyphens/>
        <w:autoSpaceDE w:val="0"/>
        <w:spacing w:after="120" w:line="240" w:lineRule="auto"/>
        <w:ind w:right="141"/>
        <w:contextualSpacing/>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 xml:space="preserve">Kórházi ellátást nem igénylő tartós betegségem van vagy orvosi gyógykezelés alatt állok, és a gyógykezelés költségeire - </w:t>
      </w:r>
      <w:proofErr w:type="gramStart"/>
      <w:r w:rsidRPr="00953590">
        <w:rPr>
          <w:rFonts w:ascii="Times New Roman" w:eastAsia="Times New Roman" w:hAnsi="Times New Roman" w:cs="Times New Roman"/>
          <w:kern w:val="1"/>
          <w:sz w:val="24"/>
          <w:szCs w:val="24"/>
          <w:lang w:eastAsia="ar-SA"/>
        </w:rPr>
        <w:t>ide értve</w:t>
      </w:r>
      <w:proofErr w:type="gramEnd"/>
      <w:r w:rsidRPr="00953590">
        <w:rPr>
          <w:rFonts w:ascii="Times New Roman" w:eastAsia="Times New Roman" w:hAnsi="Times New Roman" w:cs="Times New Roman"/>
          <w:kern w:val="1"/>
          <w:sz w:val="24"/>
          <w:szCs w:val="24"/>
          <w:lang w:eastAsia="ar-SA"/>
        </w:rPr>
        <w:t xml:space="preserve"> az gyógykezeléssel kapcsolatban felmerült utazási költségeit – az anyagi fedezetet nem tudom biztosítani.</w:t>
      </w:r>
      <w:r w:rsidRPr="00953590">
        <w:rPr>
          <w:rFonts w:ascii="Times New Roman" w:eastAsia="Times New Roman" w:hAnsi="Times New Roman" w:cs="Times New Roman"/>
          <w:kern w:val="1"/>
          <w:sz w:val="24"/>
          <w:szCs w:val="24"/>
          <w:vertAlign w:val="superscript"/>
          <w:lang w:eastAsia="ar-SA"/>
        </w:rPr>
        <w:footnoteReference w:id="53"/>
      </w:r>
    </w:p>
    <w:p w14:paraId="5EE7A2DC" w14:textId="77777777" w:rsidR="00953590" w:rsidRPr="00953590" w:rsidRDefault="00953590" w:rsidP="00953590">
      <w:pPr>
        <w:numPr>
          <w:ilvl w:val="0"/>
          <w:numId w:val="27"/>
        </w:numPr>
        <w:suppressAutoHyphens/>
        <w:autoSpaceDE w:val="0"/>
        <w:spacing w:after="120" w:line="240" w:lineRule="auto"/>
        <w:ind w:right="141"/>
        <w:contextualSpacing/>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Rokkanttá, keresőképtelenné váltam a kérelem benyújtását megelőző 60 napon belül, és a rokkanttá, keresőképtelenné válás miatt a jövedelemkiesésem mértéke meghaladja az előző havi jövedelmem a 30%-át, és rokkantsági ellátásban, táppénzben nem részesülök.</w:t>
      </w:r>
      <w:r w:rsidRPr="00953590">
        <w:rPr>
          <w:rFonts w:ascii="Times New Roman" w:eastAsia="Times New Roman" w:hAnsi="Times New Roman" w:cs="Times New Roman"/>
          <w:kern w:val="1"/>
          <w:sz w:val="24"/>
          <w:szCs w:val="24"/>
          <w:vertAlign w:val="superscript"/>
          <w:lang w:eastAsia="ar-SA"/>
        </w:rPr>
        <w:footnoteReference w:id="54"/>
      </w:r>
    </w:p>
    <w:p w14:paraId="775FB6B3" w14:textId="77777777" w:rsidR="00953590" w:rsidRPr="00953590" w:rsidRDefault="00953590" w:rsidP="00953590">
      <w:pPr>
        <w:numPr>
          <w:ilvl w:val="0"/>
          <w:numId w:val="27"/>
        </w:numPr>
        <w:tabs>
          <w:tab w:val="center" w:pos="709"/>
          <w:tab w:val="center" w:pos="6237"/>
        </w:tabs>
        <w:suppressAutoHyphens/>
        <w:spacing w:after="120" w:line="240" w:lineRule="auto"/>
        <w:contextualSpacing/>
        <w:jc w:val="both"/>
        <w:rPr>
          <w:rFonts w:ascii="Times New Roman" w:eastAsia="Times New Roman" w:hAnsi="Times New Roman" w:cs="Times New Roman"/>
          <w:sz w:val="24"/>
          <w:szCs w:val="24"/>
          <w:lang w:eastAsia="hu-HU"/>
        </w:rPr>
      </w:pPr>
      <w:r w:rsidRPr="00953590">
        <w:rPr>
          <w:rFonts w:ascii="Times New Roman" w:eastAsia="Times New Roman" w:hAnsi="Times New Roman" w:cs="Times New Roman"/>
          <w:sz w:val="24"/>
          <w:szCs w:val="24"/>
          <w:lang w:eastAsia="hu-HU"/>
        </w:rPr>
        <w:t>Legalább 3 hónapja fennálló munkaviszonyom a kérelem benyújtását megelőző 60 napon belül megszűnt.</w:t>
      </w:r>
      <w:r w:rsidRPr="00953590">
        <w:rPr>
          <w:rFonts w:ascii="Times New Roman" w:eastAsia="Times New Roman" w:hAnsi="Times New Roman" w:cs="Times New Roman"/>
          <w:sz w:val="24"/>
          <w:szCs w:val="24"/>
          <w:vertAlign w:val="superscript"/>
          <w:lang w:eastAsia="hu-HU"/>
        </w:rPr>
        <w:footnoteReference w:id="55"/>
      </w:r>
    </w:p>
    <w:p w14:paraId="2DF0D6A2" w14:textId="77777777" w:rsidR="00953590" w:rsidRPr="00953590" w:rsidRDefault="00953590" w:rsidP="00953590">
      <w:pPr>
        <w:numPr>
          <w:ilvl w:val="0"/>
          <w:numId w:val="27"/>
        </w:numPr>
        <w:suppressAutoHyphens/>
        <w:autoSpaceDE w:val="0"/>
        <w:spacing w:after="120" w:line="240" w:lineRule="auto"/>
        <w:ind w:right="141"/>
        <w:contextualSpacing/>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Éves közműdíj elszámolásból adódó olyan többletkiadásom keletkezett, mely mértéke meghaladja a kérelmező és családja egy főre eső jövedelmének 100%-át.</w:t>
      </w:r>
      <w:r w:rsidRPr="00953590">
        <w:rPr>
          <w:rFonts w:ascii="Times New Roman" w:eastAsia="Times New Roman" w:hAnsi="Times New Roman" w:cs="Times New Roman"/>
          <w:kern w:val="1"/>
          <w:sz w:val="24"/>
          <w:szCs w:val="24"/>
          <w:vertAlign w:val="superscript"/>
          <w:lang w:eastAsia="ar-SA"/>
        </w:rPr>
        <w:footnoteReference w:id="56"/>
      </w:r>
    </w:p>
    <w:p w14:paraId="0B66C405" w14:textId="77777777" w:rsidR="00953590" w:rsidRPr="00953590" w:rsidRDefault="00953590" w:rsidP="00953590">
      <w:pPr>
        <w:numPr>
          <w:ilvl w:val="0"/>
          <w:numId w:val="27"/>
        </w:numPr>
        <w:suppressAutoHyphens/>
        <w:autoSpaceDE w:val="0"/>
        <w:spacing w:after="120" w:line="240" w:lineRule="auto"/>
        <w:ind w:right="141"/>
        <w:contextualSpacing/>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Bűncselekmény sértettjeként anyagi kár ért, emiatt anyagi segítségre szorulok, és a támogatás iránti kérelmet a bűncselekmény elkövetésétől számított 60 napon belül benyújtottam.</w:t>
      </w:r>
      <w:r w:rsidRPr="00953590">
        <w:rPr>
          <w:rFonts w:ascii="Times New Roman" w:eastAsia="Times New Roman" w:hAnsi="Times New Roman" w:cs="Times New Roman"/>
          <w:kern w:val="1"/>
          <w:sz w:val="24"/>
          <w:szCs w:val="24"/>
          <w:vertAlign w:val="superscript"/>
          <w:lang w:eastAsia="ar-SA"/>
        </w:rPr>
        <w:footnoteReference w:id="57"/>
      </w:r>
    </w:p>
    <w:p w14:paraId="007AAC04" w14:textId="77777777" w:rsidR="00953590" w:rsidRPr="00953590" w:rsidRDefault="00953590" w:rsidP="00953590">
      <w:pPr>
        <w:suppressAutoHyphens/>
        <w:autoSpaceDE w:val="0"/>
        <w:spacing w:before="240" w:after="120" w:line="240" w:lineRule="auto"/>
        <w:ind w:right="142"/>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5.1.3. Tartós létfenntartást veszélyeztető élethelyzet alapján igényelt támogatás:</w:t>
      </w:r>
    </w:p>
    <w:p w14:paraId="7D25D1C4" w14:textId="77777777" w:rsidR="00953590" w:rsidRPr="00953590" w:rsidRDefault="00953590" w:rsidP="00953590">
      <w:pPr>
        <w:numPr>
          <w:ilvl w:val="0"/>
          <w:numId w:val="27"/>
        </w:numPr>
        <w:suppressAutoHyphens/>
        <w:autoSpaceDE w:val="0"/>
        <w:spacing w:after="120" w:line="240" w:lineRule="auto"/>
        <w:ind w:right="141"/>
        <w:contextualSpacing/>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Jövedelmem tartósan alacsony, vagy nem rendelkezem jövedelemmel, ezért önmagam és gyermekem létfenntartásáról nem tudok gondoskodni.</w:t>
      </w:r>
      <w:r w:rsidRPr="00953590">
        <w:rPr>
          <w:rFonts w:ascii="Times New Roman" w:eastAsia="Times New Roman" w:hAnsi="Times New Roman" w:cs="Times New Roman"/>
          <w:kern w:val="1"/>
          <w:sz w:val="24"/>
          <w:szCs w:val="24"/>
          <w:vertAlign w:val="superscript"/>
          <w:lang w:eastAsia="ar-SA"/>
        </w:rPr>
        <w:footnoteReference w:id="58"/>
      </w:r>
    </w:p>
    <w:p w14:paraId="2EED54E0" w14:textId="77777777" w:rsidR="00953590" w:rsidRPr="00953590" w:rsidRDefault="00953590" w:rsidP="00953590">
      <w:pPr>
        <w:suppressAutoHyphens/>
        <w:spacing w:before="240" w:after="120" w:line="240" w:lineRule="auto"/>
        <w:ind w:right="391"/>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lastRenderedPageBreak/>
        <w:t>5.2. Az élethelyzetet, illetve nem várt kiadást az alábbi okiratokkal, számlákkal igazolom. Az okiratok, számlák eredeti példányát bemutattam.</w:t>
      </w:r>
      <w:r w:rsidRPr="00953590">
        <w:rPr>
          <w:rFonts w:ascii="Times New Roman" w:eastAsia="Times New Roman" w:hAnsi="Times New Roman" w:cs="Times New Roman"/>
          <w:kern w:val="1"/>
          <w:sz w:val="24"/>
          <w:szCs w:val="24"/>
          <w:vertAlign w:val="superscript"/>
          <w:lang w:eastAsia="ar-SA"/>
        </w:rPr>
        <w:footnoteReference w:id="59"/>
      </w: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8"/>
      </w:tblGrid>
      <w:tr w:rsidR="00953590" w:rsidRPr="00953590" w14:paraId="1931A79C" w14:textId="77777777" w:rsidTr="00FB4011">
        <w:trPr>
          <w:trHeight w:val="2913"/>
        </w:trPr>
        <w:tc>
          <w:tcPr>
            <w:tcW w:w="9528" w:type="dxa"/>
          </w:tcPr>
          <w:p w14:paraId="61DDE060"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kern w:val="1"/>
                <w:sz w:val="24"/>
                <w:szCs w:val="24"/>
                <w:lang w:eastAsia="ar-SA"/>
              </w:rPr>
            </w:pPr>
          </w:p>
          <w:p w14:paraId="17F5BC43"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kern w:val="1"/>
                <w:sz w:val="24"/>
                <w:szCs w:val="24"/>
                <w:lang w:eastAsia="ar-SA"/>
              </w:rPr>
            </w:pPr>
          </w:p>
          <w:p w14:paraId="494413B5"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kern w:val="1"/>
                <w:sz w:val="24"/>
                <w:szCs w:val="24"/>
                <w:lang w:eastAsia="ar-SA"/>
              </w:rPr>
            </w:pPr>
          </w:p>
          <w:p w14:paraId="53B4D787"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kern w:val="1"/>
                <w:sz w:val="24"/>
                <w:szCs w:val="24"/>
                <w:lang w:eastAsia="ar-SA"/>
              </w:rPr>
            </w:pPr>
          </w:p>
          <w:p w14:paraId="5BBD288A"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kern w:val="1"/>
                <w:sz w:val="24"/>
                <w:szCs w:val="24"/>
                <w:lang w:eastAsia="ar-SA"/>
              </w:rPr>
            </w:pPr>
          </w:p>
          <w:p w14:paraId="02C90F74"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kern w:val="1"/>
                <w:sz w:val="24"/>
                <w:szCs w:val="24"/>
                <w:lang w:eastAsia="ar-SA"/>
              </w:rPr>
            </w:pPr>
          </w:p>
          <w:p w14:paraId="76627608"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kern w:val="1"/>
                <w:sz w:val="24"/>
                <w:szCs w:val="24"/>
                <w:lang w:eastAsia="ar-SA"/>
              </w:rPr>
            </w:pPr>
          </w:p>
          <w:p w14:paraId="3A570725"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kern w:val="1"/>
                <w:sz w:val="24"/>
                <w:szCs w:val="24"/>
                <w:lang w:eastAsia="ar-SA"/>
              </w:rPr>
            </w:pPr>
          </w:p>
          <w:p w14:paraId="37B9F91F"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kern w:val="1"/>
                <w:sz w:val="24"/>
                <w:szCs w:val="24"/>
                <w:lang w:eastAsia="ar-SA"/>
              </w:rPr>
            </w:pPr>
          </w:p>
          <w:p w14:paraId="7496FC91"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kern w:val="1"/>
                <w:sz w:val="24"/>
                <w:szCs w:val="24"/>
                <w:lang w:eastAsia="ar-SA"/>
              </w:rPr>
            </w:pPr>
          </w:p>
          <w:p w14:paraId="5F642C80"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kern w:val="1"/>
                <w:sz w:val="24"/>
                <w:szCs w:val="24"/>
                <w:lang w:eastAsia="ar-SA"/>
              </w:rPr>
            </w:pPr>
          </w:p>
          <w:p w14:paraId="210C2503"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kern w:val="1"/>
                <w:sz w:val="24"/>
                <w:szCs w:val="24"/>
                <w:lang w:eastAsia="ar-SA"/>
              </w:rPr>
            </w:pPr>
          </w:p>
          <w:p w14:paraId="69F496E4"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kern w:val="1"/>
                <w:sz w:val="24"/>
                <w:szCs w:val="24"/>
                <w:lang w:eastAsia="ar-SA"/>
              </w:rPr>
            </w:pPr>
          </w:p>
          <w:p w14:paraId="674D8882"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kern w:val="1"/>
                <w:sz w:val="24"/>
                <w:szCs w:val="24"/>
                <w:lang w:eastAsia="ar-SA"/>
              </w:rPr>
            </w:pPr>
          </w:p>
          <w:p w14:paraId="247AE1B5" w14:textId="77777777" w:rsidR="00953590" w:rsidRPr="00953590" w:rsidRDefault="00953590" w:rsidP="00953590">
            <w:pPr>
              <w:suppressAutoHyphens/>
              <w:spacing w:after="120" w:line="240" w:lineRule="auto"/>
              <w:ind w:right="391"/>
              <w:jc w:val="both"/>
              <w:rPr>
                <w:rFonts w:ascii="Times New Roman" w:eastAsia="Times New Roman" w:hAnsi="Times New Roman" w:cs="Times New Roman"/>
                <w:kern w:val="1"/>
                <w:sz w:val="24"/>
                <w:szCs w:val="24"/>
                <w:lang w:eastAsia="ar-SA"/>
              </w:rPr>
            </w:pPr>
          </w:p>
        </w:tc>
      </w:tr>
    </w:tbl>
    <w:p w14:paraId="20F7D0C2" w14:textId="77777777" w:rsidR="00953590" w:rsidRPr="00953590" w:rsidRDefault="00953590" w:rsidP="00953590">
      <w:pPr>
        <w:suppressAutoHyphens/>
        <w:spacing w:before="240" w:after="120" w:line="240" w:lineRule="auto"/>
        <w:ind w:right="391"/>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5.3. A rendkívüli települési támogatás iránti igényre vonatkozó indoklásom:</w:t>
      </w:r>
      <w:r w:rsidRPr="00953590">
        <w:rPr>
          <w:rFonts w:ascii="Times New Roman" w:eastAsia="Times New Roman" w:hAnsi="Times New Roman" w:cs="Times New Roman"/>
          <w:kern w:val="1"/>
          <w:sz w:val="24"/>
          <w:szCs w:val="24"/>
          <w:vertAlign w:val="superscript"/>
          <w:lang w:eastAsia="ar-SA"/>
        </w:rPr>
        <w:footnoteReference w:id="60"/>
      </w:r>
    </w:p>
    <w:tbl>
      <w:tblPr>
        <w:tblW w:w="9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6"/>
      </w:tblGrid>
      <w:tr w:rsidR="00953590" w:rsidRPr="00953590" w14:paraId="6D25D0F6" w14:textId="77777777" w:rsidTr="00FB4011">
        <w:trPr>
          <w:trHeight w:val="2789"/>
        </w:trPr>
        <w:tc>
          <w:tcPr>
            <w:tcW w:w="9536" w:type="dxa"/>
          </w:tcPr>
          <w:p w14:paraId="5E106815" w14:textId="77777777" w:rsidR="00953590" w:rsidRPr="00953590" w:rsidRDefault="00953590" w:rsidP="00953590">
            <w:pPr>
              <w:suppressAutoHyphens/>
              <w:autoSpaceDE w:val="0"/>
              <w:spacing w:after="0" w:line="240" w:lineRule="auto"/>
              <w:ind w:right="390"/>
              <w:jc w:val="both"/>
              <w:rPr>
                <w:rFonts w:ascii="Times New Roman" w:eastAsia="Times New Roman" w:hAnsi="Times New Roman" w:cs="Times New Roman"/>
                <w:kern w:val="1"/>
                <w:sz w:val="24"/>
                <w:szCs w:val="24"/>
                <w:lang w:eastAsia="ar-SA"/>
              </w:rPr>
            </w:pPr>
          </w:p>
          <w:p w14:paraId="3675E404" w14:textId="77777777" w:rsidR="00953590" w:rsidRPr="00953590" w:rsidRDefault="00953590" w:rsidP="00953590">
            <w:pPr>
              <w:suppressAutoHyphens/>
              <w:autoSpaceDE w:val="0"/>
              <w:spacing w:after="0" w:line="240" w:lineRule="auto"/>
              <w:ind w:right="390"/>
              <w:jc w:val="both"/>
              <w:rPr>
                <w:rFonts w:ascii="Times New Roman" w:eastAsia="Times New Roman" w:hAnsi="Times New Roman" w:cs="Times New Roman"/>
                <w:kern w:val="1"/>
                <w:sz w:val="24"/>
                <w:szCs w:val="24"/>
                <w:lang w:eastAsia="ar-SA"/>
              </w:rPr>
            </w:pPr>
          </w:p>
          <w:p w14:paraId="63B946FE" w14:textId="77777777" w:rsidR="00953590" w:rsidRPr="00953590" w:rsidRDefault="00953590" w:rsidP="00953590">
            <w:pPr>
              <w:suppressAutoHyphens/>
              <w:autoSpaceDE w:val="0"/>
              <w:spacing w:after="0" w:line="240" w:lineRule="auto"/>
              <w:ind w:right="390"/>
              <w:jc w:val="both"/>
              <w:rPr>
                <w:rFonts w:ascii="Times New Roman" w:eastAsia="Times New Roman" w:hAnsi="Times New Roman" w:cs="Times New Roman"/>
                <w:kern w:val="1"/>
                <w:sz w:val="24"/>
                <w:szCs w:val="24"/>
                <w:lang w:eastAsia="ar-SA"/>
              </w:rPr>
            </w:pPr>
          </w:p>
          <w:p w14:paraId="55E55A6F" w14:textId="77777777" w:rsidR="00953590" w:rsidRPr="00953590" w:rsidRDefault="00953590" w:rsidP="00953590">
            <w:pPr>
              <w:suppressAutoHyphens/>
              <w:autoSpaceDE w:val="0"/>
              <w:spacing w:after="0" w:line="240" w:lineRule="auto"/>
              <w:ind w:right="390"/>
              <w:jc w:val="both"/>
              <w:rPr>
                <w:rFonts w:ascii="Times New Roman" w:eastAsia="Times New Roman" w:hAnsi="Times New Roman" w:cs="Times New Roman"/>
                <w:kern w:val="1"/>
                <w:sz w:val="24"/>
                <w:szCs w:val="24"/>
                <w:lang w:eastAsia="ar-SA"/>
              </w:rPr>
            </w:pPr>
          </w:p>
          <w:p w14:paraId="5ACB3E32" w14:textId="77777777" w:rsidR="00953590" w:rsidRPr="00953590" w:rsidRDefault="00953590" w:rsidP="00953590">
            <w:pPr>
              <w:suppressAutoHyphens/>
              <w:autoSpaceDE w:val="0"/>
              <w:spacing w:after="0" w:line="240" w:lineRule="auto"/>
              <w:ind w:right="390"/>
              <w:jc w:val="both"/>
              <w:rPr>
                <w:rFonts w:ascii="Times New Roman" w:eastAsia="Times New Roman" w:hAnsi="Times New Roman" w:cs="Times New Roman"/>
                <w:kern w:val="1"/>
                <w:sz w:val="24"/>
                <w:szCs w:val="24"/>
                <w:lang w:eastAsia="ar-SA"/>
              </w:rPr>
            </w:pPr>
          </w:p>
          <w:p w14:paraId="421DF741" w14:textId="77777777" w:rsidR="00953590" w:rsidRPr="00953590" w:rsidRDefault="00953590" w:rsidP="00953590">
            <w:pPr>
              <w:suppressAutoHyphens/>
              <w:autoSpaceDE w:val="0"/>
              <w:spacing w:after="0" w:line="240" w:lineRule="auto"/>
              <w:ind w:right="390"/>
              <w:jc w:val="both"/>
              <w:rPr>
                <w:rFonts w:ascii="Times New Roman" w:eastAsia="Times New Roman" w:hAnsi="Times New Roman" w:cs="Times New Roman"/>
                <w:kern w:val="1"/>
                <w:sz w:val="24"/>
                <w:szCs w:val="24"/>
                <w:lang w:eastAsia="ar-SA"/>
              </w:rPr>
            </w:pPr>
          </w:p>
          <w:p w14:paraId="12A35275" w14:textId="77777777" w:rsidR="00953590" w:rsidRPr="00953590" w:rsidRDefault="00953590" w:rsidP="00953590">
            <w:pPr>
              <w:suppressAutoHyphens/>
              <w:autoSpaceDE w:val="0"/>
              <w:spacing w:after="0" w:line="240" w:lineRule="auto"/>
              <w:ind w:right="390"/>
              <w:jc w:val="both"/>
              <w:rPr>
                <w:rFonts w:ascii="Times New Roman" w:eastAsia="Times New Roman" w:hAnsi="Times New Roman" w:cs="Times New Roman"/>
                <w:kern w:val="1"/>
                <w:sz w:val="24"/>
                <w:szCs w:val="24"/>
                <w:lang w:eastAsia="ar-SA"/>
              </w:rPr>
            </w:pPr>
          </w:p>
          <w:p w14:paraId="1E9EFDD1" w14:textId="77777777" w:rsidR="00953590" w:rsidRPr="00953590" w:rsidRDefault="00953590" w:rsidP="00953590">
            <w:pPr>
              <w:suppressAutoHyphens/>
              <w:autoSpaceDE w:val="0"/>
              <w:spacing w:after="0" w:line="240" w:lineRule="auto"/>
              <w:ind w:right="390"/>
              <w:jc w:val="both"/>
              <w:rPr>
                <w:rFonts w:ascii="Times New Roman" w:eastAsia="Times New Roman" w:hAnsi="Times New Roman" w:cs="Times New Roman"/>
                <w:kern w:val="1"/>
                <w:sz w:val="24"/>
                <w:szCs w:val="24"/>
                <w:lang w:eastAsia="ar-SA"/>
              </w:rPr>
            </w:pPr>
          </w:p>
          <w:p w14:paraId="547BEDF3" w14:textId="77777777" w:rsidR="00953590" w:rsidRPr="00953590" w:rsidRDefault="00953590" w:rsidP="00953590">
            <w:pPr>
              <w:suppressAutoHyphens/>
              <w:autoSpaceDE w:val="0"/>
              <w:spacing w:after="0" w:line="240" w:lineRule="auto"/>
              <w:ind w:right="390"/>
              <w:jc w:val="both"/>
              <w:rPr>
                <w:rFonts w:ascii="Times New Roman" w:eastAsia="Times New Roman" w:hAnsi="Times New Roman" w:cs="Times New Roman"/>
                <w:kern w:val="1"/>
                <w:sz w:val="24"/>
                <w:szCs w:val="24"/>
                <w:lang w:eastAsia="ar-SA"/>
              </w:rPr>
            </w:pPr>
          </w:p>
          <w:p w14:paraId="316477DE" w14:textId="77777777" w:rsidR="00953590" w:rsidRPr="00953590" w:rsidRDefault="00953590" w:rsidP="00953590">
            <w:pPr>
              <w:suppressAutoHyphens/>
              <w:autoSpaceDE w:val="0"/>
              <w:spacing w:after="0" w:line="240" w:lineRule="auto"/>
              <w:ind w:right="390"/>
              <w:jc w:val="both"/>
              <w:rPr>
                <w:rFonts w:ascii="Times New Roman" w:eastAsia="Times New Roman" w:hAnsi="Times New Roman" w:cs="Times New Roman"/>
                <w:kern w:val="1"/>
                <w:sz w:val="24"/>
                <w:szCs w:val="24"/>
                <w:lang w:eastAsia="ar-SA"/>
              </w:rPr>
            </w:pPr>
          </w:p>
          <w:p w14:paraId="76574B66" w14:textId="77777777" w:rsidR="00953590" w:rsidRPr="00953590" w:rsidRDefault="00953590" w:rsidP="00953590">
            <w:pPr>
              <w:suppressAutoHyphens/>
              <w:autoSpaceDE w:val="0"/>
              <w:spacing w:after="0" w:line="240" w:lineRule="auto"/>
              <w:ind w:right="390"/>
              <w:jc w:val="both"/>
              <w:rPr>
                <w:rFonts w:ascii="Times New Roman" w:eastAsia="Times New Roman" w:hAnsi="Times New Roman" w:cs="Times New Roman"/>
                <w:kern w:val="1"/>
                <w:sz w:val="24"/>
                <w:szCs w:val="24"/>
                <w:lang w:eastAsia="ar-SA"/>
              </w:rPr>
            </w:pPr>
          </w:p>
          <w:p w14:paraId="0DF47A66" w14:textId="77777777" w:rsidR="00953590" w:rsidRPr="00953590" w:rsidRDefault="00953590" w:rsidP="00953590">
            <w:pPr>
              <w:suppressAutoHyphens/>
              <w:autoSpaceDE w:val="0"/>
              <w:spacing w:after="0" w:line="240" w:lineRule="auto"/>
              <w:ind w:right="390"/>
              <w:jc w:val="both"/>
              <w:rPr>
                <w:rFonts w:ascii="Times New Roman" w:eastAsia="Times New Roman" w:hAnsi="Times New Roman" w:cs="Times New Roman"/>
                <w:kern w:val="1"/>
                <w:sz w:val="24"/>
                <w:szCs w:val="24"/>
                <w:lang w:eastAsia="ar-SA"/>
              </w:rPr>
            </w:pPr>
          </w:p>
          <w:p w14:paraId="770855B8" w14:textId="77777777" w:rsidR="00953590" w:rsidRPr="00953590" w:rsidRDefault="00953590" w:rsidP="00953590">
            <w:pPr>
              <w:suppressAutoHyphens/>
              <w:autoSpaceDE w:val="0"/>
              <w:spacing w:after="0" w:line="240" w:lineRule="auto"/>
              <w:ind w:right="390"/>
              <w:jc w:val="both"/>
              <w:rPr>
                <w:rFonts w:ascii="Times New Roman" w:eastAsia="Times New Roman" w:hAnsi="Times New Roman" w:cs="Times New Roman"/>
                <w:kern w:val="1"/>
                <w:sz w:val="24"/>
                <w:szCs w:val="24"/>
                <w:lang w:eastAsia="ar-SA"/>
              </w:rPr>
            </w:pPr>
          </w:p>
          <w:p w14:paraId="15CD7CAA" w14:textId="77777777" w:rsidR="00953590" w:rsidRPr="00953590" w:rsidRDefault="00953590" w:rsidP="00953590">
            <w:pPr>
              <w:suppressAutoHyphens/>
              <w:autoSpaceDE w:val="0"/>
              <w:spacing w:after="0" w:line="240" w:lineRule="auto"/>
              <w:ind w:right="390"/>
              <w:jc w:val="both"/>
              <w:rPr>
                <w:rFonts w:ascii="Times New Roman" w:eastAsia="Times New Roman" w:hAnsi="Times New Roman" w:cs="Times New Roman"/>
                <w:kern w:val="1"/>
                <w:sz w:val="24"/>
                <w:szCs w:val="24"/>
                <w:lang w:eastAsia="ar-SA"/>
              </w:rPr>
            </w:pPr>
          </w:p>
          <w:p w14:paraId="07345350" w14:textId="77777777" w:rsidR="00953590" w:rsidRPr="00953590" w:rsidRDefault="00953590" w:rsidP="00953590">
            <w:pPr>
              <w:suppressAutoHyphens/>
              <w:autoSpaceDE w:val="0"/>
              <w:spacing w:after="0" w:line="240" w:lineRule="auto"/>
              <w:ind w:right="390"/>
              <w:jc w:val="both"/>
              <w:rPr>
                <w:rFonts w:ascii="Times New Roman" w:eastAsia="Times New Roman" w:hAnsi="Times New Roman" w:cs="Times New Roman"/>
                <w:kern w:val="1"/>
                <w:sz w:val="24"/>
                <w:szCs w:val="24"/>
                <w:lang w:eastAsia="ar-SA"/>
              </w:rPr>
            </w:pPr>
          </w:p>
          <w:p w14:paraId="7D6CD776" w14:textId="77777777" w:rsidR="00953590" w:rsidRPr="00953590" w:rsidRDefault="00953590" w:rsidP="00953590">
            <w:pPr>
              <w:suppressAutoHyphens/>
              <w:autoSpaceDE w:val="0"/>
              <w:spacing w:after="0" w:line="240" w:lineRule="auto"/>
              <w:ind w:right="390"/>
              <w:jc w:val="both"/>
              <w:rPr>
                <w:rFonts w:ascii="Times New Roman" w:eastAsia="Times New Roman" w:hAnsi="Times New Roman" w:cs="Times New Roman"/>
                <w:kern w:val="1"/>
                <w:sz w:val="24"/>
                <w:szCs w:val="24"/>
                <w:lang w:eastAsia="ar-SA"/>
              </w:rPr>
            </w:pPr>
          </w:p>
          <w:p w14:paraId="5392BAEF" w14:textId="77777777" w:rsidR="00953590" w:rsidRPr="00953590" w:rsidRDefault="00953590" w:rsidP="00953590">
            <w:pPr>
              <w:suppressAutoHyphens/>
              <w:autoSpaceDE w:val="0"/>
              <w:spacing w:after="0" w:line="240" w:lineRule="auto"/>
              <w:ind w:right="390"/>
              <w:jc w:val="both"/>
              <w:rPr>
                <w:rFonts w:ascii="Times New Roman" w:eastAsia="Times New Roman" w:hAnsi="Times New Roman" w:cs="Times New Roman"/>
                <w:kern w:val="1"/>
                <w:sz w:val="24"/>
                <w:szCs w:val="24"/>
                <w:lang w:eastAsia="ar-SA"/>
              </w:rPr>
            </w:pPr>
          </w:p>
          <w:p w14:paraId="3F1A4069" w14:textId="77777777" w:rsidR="00953590" w:rsidRPr="00953590" w:rsidRDefault="00953590" w:rsidP="00953590">
            <w:pPr>
              <w:suppressAutoHyphens/>
              <w:autoSpaceDE w:val="0"/>
              <w:spacing w:after="0" w:line="240" w:lineRule="auto"/>
              <w:ind w:right="390"/>
              <w:jc w:val="both"/>
              <w:rPr>
                <w:rFonts w:ascii="Times New Roman" w:eastAsia="Times New Roman" w:hAnsi="Times New Roman" w:cs="Times New Roman"/>
                <w:kern w:val="1"/>
                <w:sz w:val="24"/>
                <w:szCs w:val="24"/>
                <w:lang w:eastAsia="ar-SA"/>
              </w:rPr>
            </w:pPr>
          </w:p>
        </w:tc>
      </w:tr>
    </w:tbl>
    <w:p w14:paraId="5ECE5EE2" w14:textId="77777777" w:rsidR="00953590" w:rsidRPr="00953590" w:rsidRDefault="00953590" w:rsidP="00953590">
      <w:pPr>
        <w:suppressAutoHyphens/>
        <w:autoSpaceDE w:val="0"/>
        <w:spacing w:before="240" w:after="120" w:line="240" w:lineRule="auto"/>
        <w:ind w:right="391"/>
        <w:jc w:val="both"/>
        <w:rPr>
          <w:rFonts w:ascii="Times New Roman" w:eastAsia="Times New Roman" w:hAnsi="Times New Roman" w:cs="Times New Roman"/>
          <w:b/>
          <w:kern w:val="1"/>
          <w:sz w:val="24"/>
          <w:szCs w:val="24"/>
          <w:lang w:eastAsia="ar-SA"/>
        </w:rPr>
      </w:pPr>
      <w:r w:rsidRPr="00953590">
        <w:rPr>
          <w:rFonts w:ascii="Times New Roman" w:eastAsia="Times New Roman" w:hAnsi="Times New Roman" w:cs="Times New Roman"/>
          <w:b/>
          <w:kern w:val="1"/>
          <w:sz w:val="24"/>
          <w:szCs w:val="24"/>
          <w:lang w:eastAsia="ar-SA"/>
        </w:rPr>
        <w:lastRenderedPageBreak/>
        <w:t>6. Nyilatkozatok</w:t>
      </w:r>
    </w:p>
    <w:p w14:paraId="2E1AE523" w14:textId="77777777" w:rsidR="00953590" w:rsidRPr="00953590" w:rsidRDefault="00953590" w:rsidP="00953590">
      <w:pPr>
        <w:suppressAutoHyphens/>
        <w:autoSpaceDE w:val="0"/>
        <w:spacing w:before="120" w:after="120" w:line="240" w:lineRule="auto"/>
        <w:ind w:right="391"/>
        <w:jc w:val="both"/>
        <w:rPr>
          <w:rFonts w:ascii="Times New Roman" w:eastAsia="Times New Roman" w:hAnsi="Times New Roman" w:cs="Times New Roman"/>
          <w:b/>
          <w:kern w:val="1"/>
          <w:sz w:val="24"/>
          <w:szCs w:val="24"/>
          <w:lang w:eastAsia="ar-SA"/>
        </w:rPr>
      </w:pPr>
      <w:r w:rsidRPr="00953590">
        <w:rPr>
          <w:rFonts w:ascii="Times New Roman" w:eastAsia="Times New Roman" w:hAnsi="Times New Roman" w:cs="Times New Roman"/>
          <w:iCs/>
          <w:kern w:val="1"/>
          <w:sz w:val="24"/>
          <w:szCs w:val="24"/>
          <w:lang w:eastAsia="ar-SA"/>
        </w:rPr>
        <w:t>6.1. Felelősségem tudatában kijelentem, hogy</w:t>
      </w:r>
    </w:p>
    <w:p w14:paraId="58D52BCE" w14:textId="77777777" w:rsidR="00953590" w:rsidRPr="00953590" w:rsidRDefault="00953590" w:rsidP="00953590">
      <w:pPr>
        <w:suppressAutoHyphens/>
        <w:autoSpaceDE w:val="0"/>
        <w:spacing w:after="120" w:line="240" w:lineRule="auto"/>
        <w:ind w:left="709" w:right="142" w:hanging="284"/>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i/>
          <w:iCs/>
          <w:kern w:val="1"/>
          <w:sz w:val="24"/>
          <w:szCs w:val="24"/>
          <w:lang w:eastAsia="ar-SA"/>
        </w:rPr>
        <w:t xml:space="preserve">a) </w:t>
      </w:r>
      <w:r w:rsidRPr="00953590">
        <w:rPr>
          <w:rFonts w:ascii="Times New Roman" w:eastAsia="Times New Roman" w:hAnsi="Times New Roman" w:cs="Times New Roman"/>
          <w:kern w:val="1"/>
          <w:sz w:val="24"/>
          <w:szCs w:val="24"/>
          <w:lang w:eastAsia="ar-SA"/>
        </w:rPr>
        <w:t>életvitelszerűen a lakóhelyemen / a tartózkodási helyemen élek* (a megfelelő rész aláhúzandó),</w:t>
      </w:r>
    </w:p>
    <w:p w14:paraId="04FE719B" w14:textId="77777777" w:rsidR="00953590" w:rsidRPr="00953590" w:rsidRDefault="00953590" w:rsidP="00953590">
      <w:pPr>
        <w:suppressAutoHyphens/>
        <w:autoSpaceDE w:val="0"/>
        <w:spacing w:after="120" w:line="240" w:lineRule="auto"/>
        <w:ind w:left="709" w:right="142" w:hanging="284"/>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i/>
          <w:kern w:val="1"/>
          <w:sz w:val="24"/>
          <w:szCs w:val="24"/>
          <w:lang w:eastAsia="ar-SA"/>
        </w:rPr>
        <w:t xml:space="preserve">b) </w:t>
      </w:r>
      <w:r w:rsidRPr="00953590">
        <w:rPr>
          <w:rFonts w:ascii="Times New Roman" w:eastAsia="Times New Roman" w:hAnsi="Times New Roman" w:cs="Times New Roman"/>
          <w:kern w:val="1"/>
          <w:sz w:val="24"/>
          <w:szCs w:val="24"/>
          <w:lang w:eastAsia="ar-SA"/>
        </w:rPr>
        <w:t>településszintű lakóhellyel rendelkezem (akkor kell aláhúznia, ha az Ön lakóhelyeként a polgárok személyi adatainak és lakcímének nyilvántartásában csak a bejelentett település neve szerepel),</w:t>
      </w:r>
    </w:p>
    <w:p w14:paraId="3058ECC6" w14:textId="77777777" w:rsidR="00953590" w:rsidRPr="00953590" w:rsidRDefault="00953590" w:rsidP="00953590">
      <w:pPr>
        <w:suppressAutoHyphens/>
        <w:autoSpaceDE w:val="0"/>
        <w:spacing w:after="120" w:line="240" w:lineRule="auto"/>
        <w:ind w:left="709" w:right="142" w:hanging="284"/>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i/>
          <w:kern w:val="1"/>
          <w:sz w:val="24"/>
          <w:szCs w:val="24"/>
          <w:lang w:eastAsia="ar-SA"/>
        </w:rPr>
        <w:t>c)</w:t>
      </w:r>
      <w:r w:rsidRPr="00953590">
        <w:rPr>
          <w:rFonts w:ascii="Times New Roman" w:eastAsia="Times New Roman" w:hAnsi="Times New Roman" w:cs="Times New Roman"/>
          <w:kern w:val="1"/>
          <w:sz w:val="24"/>
          <w:szCs w:val="24"/>
          <w:lang w:eastAsia="ar-SA"/>
        </w:rPr>
        <w:t xml:space="preserve"> az ellátásra való jogosultság feltételeit érintő lényeges tények, körülmények megváltozásáról 15 napon belül értesítem Szigethalom Város Polgármesteri Hivatalának Szociális irodáját,</w:t>
      </w:r>
    </w:p>
    <w:p w14:paraId="5E803AE0" w14:textId="77777777" w:rsidR="00953590" w:rsidRPr="00953590" w:rsidRDefault="00953590" w:rsidP="00953590">
      <w:pPr>
        <w:suppressAutoHyphens/>
        <w:autoSpaceDE w:val="0"/>
        <w:spacing w:after="120" w:line="240" w:lineRule="auto"/>
        <w:ind w:left="709" w:right="142" w:hanging="284"/>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i/>
          <w:kern w:val="1"/>
          <w:sz w:val="24"/>
          <w:szCs w:val="24"/>
          <w:lang w:eastAsia="ar-SA"/>
        </w:rPr>
        <w:t>d)</w:t>
      </w:r>
      <w:r w:rsidRPr="00953590">
        <w:rPr>
          <w:rFonts w:ascii="Times New Roman" w:eastAsia="Times New Roman" w:hAnsi="Times New Roman" w:cs="Times New Roman"/>
          <w:kern w:val="1"/>
          <w:sz w:val="24"/>
          <w:szCs w:val="24"/>
          <w:lang w:eastAsia="ar-SA"/>
        </w:rPr>
        <w:t xml:space="preserve"> a közölt adatok a valóságnak megfelelnek.</w:t>
      </w:r>
    </w:p>
    <w:p w14:paraId="785F8022" w14:textId="77777777" w:rsidR="00953590" w:rsidRPr="00953590" w:rsidRDefault="00953590" w:rsidP="00953590">
      <w:pPr>
        <w:widowControl w:val="0"/>
        <w:suppressAutoHyphens/>
        <w:autoSpaceDE w:val="0"/>
        <w:spacing w:after="120" w:line="240" w:lineRule="auto"/>
        <w:ind w:right="142"/>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6.2. Tudomásul veszem, hogy a kérelemben közölt jövedelmi adatok valódisága a Nemzeti Adó- és Vámhivatal hatáskörrel és illetékességgel rendelkező adóigazgatósága útján ellenőrizhető.</w:t>
      </w:r>
      <w:r w:rsidRPr="00953590">
        <w:rPr>
          <w:rFonts w:ascii="Times New Roman" w:eastAsia="Lucida Sans Unicode" w:hAnsi="Times New Roman" w:cs="Tahoma"/>
          <w:kern w:val="1"/>
          <w:sz w:val="24"/>
          <w:szCs w:val="24"/>
          <w:vertAlign w:val="superscript"/>
          <w:lang w:eastAsia="ar-SA"/>
        </w:rPr>
        <w:footnoteReference w:id="61"/>
      </w:r>
    </w:p>
    <w:p w14:paraId="02C3939D" w14:textId="77777777" w:rsidR="00953590" w:rsidRPr="00953590" w:rsidRDefault="00953590" w:rsidP="00953590">
      <w:pPr>
        <w:suppressAutoHyphens/>
        <w:spacing w:after="120" w:line="240" w:lineRule="auto"/>
        <w:ind w:right="141"/>
        <w:jc w:val="both"/>
        <w:rPr>
          <w:rFonts w:ascii="Times New Roman" w:eastAsia="Times New Roman" w:hAnsi="Times New Roman" w:cs="Times New Roman"/>
          <w:kern w:val="1"/>
          <w:sz w:val="24"/>
          <w:szCs w:val="20"/>
          <w:lang w:eastAsia="ar-SA"/>
        </w:rPr>
      </w:pPr>
      <w:r w:rsidRPr="00953590">
        <w:rPr>
          <w:rFonts w:ascii="Times New Roman" w:eastAsia="Times New Roman" w:hAnsi="Times New Roman" w:cs="Times New Roman"/>
          <w:kern w:val="1"/>
          <w:sz w:val="24"/>
          <w:szCs w:val="20"/>
          <w:lang w:eastAsia="ar-SA"/>
        </w:rPr>
        <w:t>6.3. A jelen kérelem alapján lefolytatott, szociális igazgatási eljárással kapcsolatos adatkezelési tájékoztatót megismertem, az abban foglaltakat megértettem.</w:t>
      </w:r>
    </w:p>
    <w:p w14:paraId="240299DF" w14:textId="77777777" w:rsidR="00953590" w:rsidRPr="00953590" w:rsidRDefault="00953590" w:rsidP="00953590">
      <w:pPr>
        <w:suppressAutoHyphens/>
        <w:spacing w:after="120" w:line="240" w:lineRule="auto"/>
        <w:ind w:right="141"/>
        <w:jc w:val="both"/>
        <w:rPr>
          <w:rFonts w:ascii="Times New Roman" w:eastAsia="Times New Roman" w:hAnsi="Times New Roman" w:cs="Times New Roman"/>
          <w:kern w:val="1"/>
          <w:sz w:val="24"/>
          <w:szCs w:val="20"/>
          <w:lang w:eastAsia="ar-SA"/>
        </w:rPr>
      </w:pPr>
      <w:r w:rsidRPr="00953590">
        <w:rPr>
          <w:rFonts w:ascii="Times New Roman" w:eastAsia="Times New Roman" w:hAnsi="Times New Roman" w:cs="Times New Roman"/>
          <w:kern w:val="1"/>
          <w:sz w:val="24"/>
          <w:szCs w:val="20"/>
          <w:lang w:eastAsia="ar-SA"/>
        </w:rPr>
        <w:t>6.4. A kérelemben nem kötelezően megadandónak jelölt személyes adataim szociális igazgatási eljárás során történő felhasználásához hozzájárulok.</w:t>
      </w:r>
    </w:p>
    <w:p w14:paraId="12D5BD75" w14:textId="77777777" w:rsidR="00953590" w:rsidRPr="00953590" w:rsidRDefault="00953590" w:rsidP="00953590">
      <w:pPr>
        <w:suppressAutoHyphens/>
        <w:spacing w:before="360" w:after="0" w:line="240" w:lineRule="auto"/>
        <w:ind w:right="391"/>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 xml:space="preserve">Szigethalom, ............................................. </w:t>
      </w:r>
    </w:p>
    <w:p w14:paraId="2CD1F9E3" w14:textId="77777777" w:rsidR="00953590" w:rsidRPr="00953590" w:rsidRDefault="00953590" w:rsidP="00953590">
      <w:pPr>
        <w:suppressAutoHyphens/>
        <w:spacing w:after="0" w:line="240" w:lineRule="auto"/>
        <w:ind w:right="390"/>
        <w:jc w:val="both"/>
        <w:rPr>
          <w:rFonts w:ascii="Times New Roman" w:eastAsia="Times New Roman" w:hAnsi="Times New Roman" w:cs="Times New Roman"/>
          <w:kern w:val="1"/>
          <w:sz w:val="24"/>
          <w:szCs w:val="24"/>
          <w:lang w:eastAsia="ar-SA"/>
        </w:rPr>
      </w:pPr>
    </w:p>
    <w:p w14:paraId="0E6C3EC7" w14:textId="77777777" w:rsidR="00953590" w:rsidRPr="00953590" w:rsidRDefault="00953590" w:rsidP="00953590">
      <w:pPr>
        <w:suppressAutoHyphens/>
        <w:spacing w:after="0" w:line="240" w:lineRule="auto"/>
        <w:ind w:right="390"/>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ab/>
      </w:r>
      <w:r w:rsidRPr="00953590">
        <w:rPr>
          <w:rFonts w:ascii="Times New Roman" w:eastAsia="Times New Roman" w:hAnsi="Times New Roman" w:cs="Times New Roman"/>
          <w:kern w:val="1"/>
          <w:sz w:val="24"/>
          <w:szCs w:val="24"/>
          <w:lang w:eastAsia="ar-SA"/>
        </w:rPr>
        <w:tab/>
      </w:r>
      <w:r w:rsidRPr="00953590">
        <w:rPr>
          <w:rFonts w:ascii="Times New Roman" w:eastAsia="Times New Roman" w:hAnsi="Times New Roman" w:cs="Times New Roman"/>
          <w:kern w:val="1"/>
          <w:sz w:val="24"/>
          <w:szCs w:val="24"/>
          <w:lang w:eastAsia="ar-SA"/>
        </w:rPr>
        <w:tab/>
      </w:r>
      <w:r w:rsidRPr="00953590">
        <w:rPr>
          <w:rFonts w:ascii="Times New Roman" w:eastAsia="Times New Roman" w:hAnsi="Times New Roman" w:cs="Times New Roman"/>
          <w:kern w:val="1"/>
          <w:sz w:val="24"/>
          <w:szCs w:val="24"/>
          <w:lang w:eastAsia="ar-SA"/>
        </w:rPr>
        <w:tab/>
      </w:r>
      <w:r w:rsidRPr="00953590">
        <w:rPr>
          <w:rFonts w:ascii="Times New Roman" w:eastAsia="Times New Roman" w:hAnsi="Times New Roman" w:cs="Times New Roman"/>
          <w:kern w:val="1"/>
          <w:sz w:val="24"/>
          <w:szCs w:val="24"/>
          <w:lang w:eastAsia="ar-SA"/>
        </w:rPr>
        <w:tab/>
      </w:r>
      <w:r w:rsidRPr="00953590">
        <w:rPr>
          <w:rFonts w:ascii="Times New Roman" w:eastAsia="Times New Roman" w:hAnsi="Times New Roman" w:cs="Times New Roman"/>
          <w:kern w:val="1"/>
          <w:sz w:val="24"/>
          <w:szCs w:val="24"/>
          <w:lang w:eastAsia="ar-SA"/>
        </w:rPr>
        <w:tab/>
      </w:r>
      <w:r w:rsidRPr="00953590">
        <w:rPr>
          <w:rFonts w:ascii="Times New Roman" w:eastAsia="Times New Roman" w:hAnsi="Times New Roman" w:cs="Times New Roman"/>
          <w:kern w:val="1"/>
          <w:sz w:val="24"/>
          <w:szCs w:val="24"/>
          <w:lang w:eastAsia="ar-SA"/>
        </w:rPr>
        <w:tab/>
      </w:r>
      <w:r w:rsidRPr="00953590">
        <w:rPr>
          <w:rFonts w:ascii="Times New Roman" w:eastAsia="Times New Roman" w:hAnsi="Times New Roman" w:cs="Times New Roman"/>
          <w:kern w:val="1"/>
          <w:sz w:val="24"/>
          <w:szCs w:val="24"/>
          <w:lang w:eastAsia="ar-SA"/>
        </w:rPr>
        <w:tab/>
        <w:t>...............................................</w:t>
      </w:r>
    </w:p>
    <w:p w14:paraId="69B10C71" w14:textId="77777777" w:rsidR="00953590" w:rsidRPr="00953590" w:rsidRDefault="00953590" w:rsidP="00953590">
      <w:pPr>
        <w:suppressAutoHyphens/>
        <w:spacing w:after="0" w:line="240" w:lineRule="auto"/>
        <w:ind w:left="5672" w:right="390"/>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 xml:space="preserve">        kérelmező aláírása</w:t>
      </w:r>
    </w:p>
    <w:p w14:paraId="48373513" w14:textId="77777777" w:rsidR="00953590" w:rsidRPr="00953590" w:rsidRDefault="00953590" w:rsidP="00953590">
      <w:pPr>
        <w:suppressAutoHyphens/>
        <w:spacing w:after="0" w:line="240" w:lineRule="auto"/>
        <w:ind w:left="5672" w:right="390"/>
        <w:jc w:val="both"/>
        <w:rPr>
          <w:rFonts w:ascii="Times New Roman" w:eastAsia="Times New Roman" w:hAnsi="Times New Roman" w:cs="Times New Roman"/>
          <w:kern w:val="1"/>
          <w:sz w:val="24"/>
          <w:szCs w:val="24"/>
          <w:lang w:eastAsia="ar-SA"/>
        </w:rPr>
      </w:pPr>
    </w:p>
    <w:p w14:paraId="08FBF492" w14:textId="77777777" w:rsidR="00953590" w:rsidRPr="00953590" w:rsidRDefault="00953590" w:rsidP="00953590">
      <w:pPr>
        <w:widowControl w:val="0"/>
        <w:suppressAutoHyphens/>
        <w:spacing w:after="0" w:line="240" w:lineRule="auto"/>
        <w:jc w:val="center"/>
        <w:textAlignment w:val="baseline"/>
        <w:rPr>
          <w:rFonts w:ascii="Times New Roman" w:eastAsia="Lucida Sans Unicode" w:hAnsi="Times New Roman" w:cs="Tahoma"/>
          <w:bCs/>
          <w:kern w:val="1"/>
          <w:sz w:val="24"/>
          <w:szCs w:val="24"/>
          <w:lang w:eastAsia="ar-SA"/>
        </w:rPr>
      </w:pPr>
      <w:r w:rsidRPr="00953590">
        <w:rPr>
          <w:rFonts w:ascii="Times New Roman" w:eastAsia="Lucida Sans Unicode" w:hAnsi="Times New Roman" w:cs="Tahoma"/>
          <w:bCs/>
          <w:kern w:val="1"/>
          <w:sz w:val="24"/>
          <w:szCs w:val="24"/>
          <w:lang w:eastAsia="ar-SA"/>
        </w:rPr>
        <w:t>Tájékoztatás a jövedelem igazolásának módjáról</w:t>
      </w:r>
    </w:p>
    <w:p w14:paraId="44E23046" w14:textId="77777777" w:rsidR="00953590" w:rsidRPr="00953590" w:rsidRDefault="00953590" w:rsidP="00953590">
      <w:pPr>
        <w:widowControl w:val="0"/>
        <w:suppressAutoHyphens/>
        <w:spacing w:after="0" w:line="240" w:lineRule="auto"/>
        <w:textAlignment w:val="baseline"/>
        <w:rPr>
          <w:rFonts w:ascii="Times New Roman" w:eastAsia="Lucida Sans Unicode" w:hAnsi="Times New Roman" w:cs="Tahoma"/>
          <w:b/>
          <w:kern w:val="1"/>
          <w:sz w:val="24"/>
          <w:szCs w:val="24"/>
          <w:u w:val="single"/>
          <w:lang w:eastAsia="ar-SA"/>
        </w:rPr>
      </w:pPr>
    </w:p>
    <w:p w14:paraId="3462BFDA" w14:textId="77777777" w:rsidR="00953590" w:rsidRPr="00953590" w:rsidRDefault="00953590" w:rsidP="00953590">
      <w:pPr>
        <w:widowControl w:val="0"/>
        <w:numPr>
          <w:ilvl w:val="0"/>
          <w:numId w:val="31"/>
        </w:numPr>
        <w:suppressAutoHyphens/>
        <w:spacing w:after="120" w:line="240" w:lineRule="auto"/>
        <w:ind w:right="142"/>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 xml:space="preserve">Igazolás az egy lakásban együtt lakó közeli hozzátartozók, </w:t>
      </w:r>
    </w:p>
    <w:p w14:paraId="4B66E08B" w14:textId="77777777" w:rsidR="00953590" w:rsidRPr="00953590" w:rsidRDefault="00953590" w:rsidP="00953590">
      <w:pPr>
        <w:widowControl w:val="0"/>
        <w:numPr>
          <w:ilvl w:val="0"/>
          <w:numId w:val="30"/>
        </w:numPr>
        <w:suppressAutoHyphens/>
        <w:spacing w:after="120" w:line="240" w:lineRule="auto"/>
        <w:ind w:right="142"/>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rendszerességgel járó jövedelem esetén a kérelem benyújtását megelőző hónap jövedelméről,</w:t>
      </w:r>
    </w:p>
    <w:p w14:paraId="44C0FFE0" w14:textId="77777777" w:rsidR="00953590" w:rsidRPr="00953590" w:rsidRDefault="00953590" w:rsidP="00953590">
      <w:pPr>
        <w:widowControl w:val="0"/>
        <w:numPr>
          <w:ilvl w:val="0"/>
          <w:numId w:val="30"/>
        </w:numPr>
        <w:tabs>
          <w:tab w:val="left" w:pos="284"/>
        </w:tabs>
        <w:suppressAutoHyphens/>
        <w:spacing w:after="120" w:line="240" w:lineRule="auto"/>
        <w:ind w:right="142"/>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lastRenderedPageBreak/>
        <w:t>nem havi rendszerességgel szerzett, illetve vállalkozási tevékenységből származó jövedelem esetén a kérelem benyújtásának hónapját közvetlenül megelőző 12 naptári hónap jövedelméről.</w:t>
      </w:r>
    </w:p>
    <w:p w14:paraId="3B2503E0" w14:textId="77777777" w:rsidR="00953590" w:rsidRPr="00953590" w:rsidRDefault="00953590" w:rsidP="00953590">
      <w:pPr>
        <w:widowControl w:val="0"/>
        <w:suppressAutoHyphens/>
        <w:spacing w:after="120" w:line="240" w:lineRule="auto"/>
        <w:ind w:right="142"/>
        <w:jc w:val="both"/>
        <w:textAlignment w:val="baseline"/>
        <w:rPr>
          <w:rFonts w:ascii="Times New Roman" w:eastAsia="Lucida Sans Unicode" w:hAnsi="Times New Roman" w:cs="Tahoma"/>
          <w:kern w:val="1"/>
          <w:sz w:val="24"/>
          <w:szCs w:val="24"/>
          <w:lang w:eastAsia="ar-SA"/>
        </w:rPr>
      </w:pPr>
      <w:r w:rsidRPr="00953590">
        <w:rPr>
          <w:rFonts w:ascii="Times New Roman" w:eastAsia="Lucida Sans Unicode" w:hAnsi="Times New Roman" w:cs="Tahoma"/>
          <w:kern w:val="1"/>
          <w:sz w:val="24"/>
          <w:szCs w:val="24"/>
          <w:lang w:eastAsia="ar-SA"/>
        </w:rPr>
        <w:t>A jövedelmek igazolására</w:t>
      </w:r>
    </w:p>
    <w:p w14:paraId="16127781" w14:textId="77777777" w:rsidR="00953590" w:rsidRPr="00953590" w:rsidRDefault="00953590" w:rsidP="00953590">
      <w:pPr>
        <w:numPr>
          <w:ilvl w:val="0"/>
          <w:numId w:val="29"/>
        </w:numPr>
        <w:suppressAutoHyphens/>
        <w:spacing w:after="0" w:line="240" w:lineRule="auto"/>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munkabérből származó jövedelem esetén a munkáltató által kiállított igazolás vagy a fizetési jegyzék,</w:t>
      </w:r>
    </w:p>
    <w:p w14:paraId="5D7F3C25" w14:textId="77777777" w:rsidR="00953590" w:rsidRPr="00953590" w:rsidRDefault="00953590" w:rsidP="00953590">
      <w:pPr>
        <w:numPr>
          <w:ilvl w:val="0"/>
          <w:numId w:val="29"/>
        </w:numPr>
        <w:suppressAutoHyphens/>
        <w:spacing w:after="0" w:line="240" w:lineRule="auto"/>
        <w:jc w:val="both"/>
        <w:rPr>
          <w:rFonts w:ascii="Times New Roman" w:eastAsia="Times New Roman" w:hAnsi="Times New Roman" w:cs="Times New Roman"/>
          <w:b/>
          <w:kern w:val="1"/>
          <w:sz w:val="24"/>
          <w:szCs w:val="24"/>
          <w:lang w:eastAsia="ar-SA"/>
        </w:rPr>
      </w:pPr>
      <w:r w:rsidRPr="00953590">
        <w:rPr>
          <w:rFonts w:ascii="Times New Roman" w:eastAsia="Times New Roman" w:hAnsi="Times New Roman" w:cs="Times New Roman"/>
          <w:kern w:val="1"/>
          <w:sz w:val="24"/>
          <w:szCs w:val="24"/>
          <w:lang w:eastAsia="ar-SA"/>
        </w:rPr>
        <w:t xml:space="preserve">álláskeresési ellátás és ellátatlan munkanélküli esetén a </w:t>
      </w:r>
      <w:r w:rsidRPr="00953590">
        <w:rPr>
          <w:rFonts w:ascii="Times New Roman" w:eastAsia="Times New Roman" w:hAnsi="Times New Roman" w:cs="Times New Roman"/>
          <w:bCs/>
          <w:kern w:val="1"/>
          <w:sz w:val="24"/>
          <w:szCs w:val="24"/>
          <w:lang w:eastAsia="ar-SA"/>
        </w:rPr>
        <w:t>Pest</w:t>
      </w:r>
      <w:r w:rsidRPr="00953590">
        <w:rPr>
          <w:rFonts w:ascii="Times New Roman" w:eastAsia="Times New Roman" w:hAnsi="Times New Roman" w:cs="Times New Roman"/>
          <w:kern w:val="1"/>
          <w:sz w:val="24"/>
          <w:szCs w:val="24"/>
          <w:lang w:eastAsia="ar-SA"/>
        </w:rPr>
        <w:t xml:space="preserve"> Vármegyei Kormányhivatal hatáskörrel és illetékességgel rendelkező szerve által kiállított igazolás,</w:t>
      </w:r>
    </w:p>
    <w:p w14:paraId="75333EB1" w14:textId="77777777" w:rsidR="00953590" w:rsidRPr="00953590" w:rsidRDefault="00953590" w:rsidP="00953590">
      <w:pPr>
        <w:numPr>
          <w:ilvl w:val="0"/>
          <w:numId w:val="29"/>
        </w:numPr>
        <w:suppressAutoHyphens/>
        <w:spacing w:after="0" w:line="240" w:lineRule="auto"/>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nyugdíj, nyugdíjszerű ellátások esetén a Nyugdíjfolyósító Igazgatóság által a tárgyévben kiállított nyugdíjközlő lap és a kérelem benyújtását megelőző hónapban kifizetett ellátást igazoló nyugdíjszelvény, bankszámla kivonat,</w:t>
      </w:r>
    </w:p>
    <w:p w14:paraId="49F8F1AE" w14:textId="77777777" w:rsidR="00953590" w:rsidRPr="00953590" w:rsidRDefault="00953590" w:rsidP="00953590">
      <w:pPr>
        <w:numPr>
          <w:ilvl w:val="0"/>
          <w:numId w:val="29"/>
        </w:numPr>
        <w:suppressAutoHyphens/>
        <w:spacing w:after="0" w:line="240" w:lineRule="auto"/>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 xml:space="preserve">őstermelők esetén a bevételről vezetett dokumentum vagy a Nemzeti Adó- és Vámhivatal által </w:t>
      </w:r>
      <w:r w:rsidRPr="00953590">
        <w:rPr>
          <w:rFonts w:ascii="Times New Roman" w:eastAsia="Times New Roman" w:hAnsi="Times New Roman" w:cs="Times New Roman"/>
          <w:kern w:val="1"/>
          <w:sz w:val="24"/>
          <w:szCs w:val="24"/>
          <w:lang w:eastAsia="ar-SA"/>
        </w:rPr>
        <w:tab/>
        <w:t>a lezárt adóévről kiállított igazolás,</w:t>
      </w:r>
    </w:p>
    <w:p w14:paraId="6E5C70E8" w14:textId="77777777" w:rsidR="00953590" w:rsidRPr="00953590" w:rsidRDefault="00953590" w:rsidP="00953590">
      <w:pPr>
        <w:numPr>
          <w:ilvl w:val="0"/>
          <w:numId w:val="29"/>
        </w:numPr>
        <w:suppressAutoHyphens/>
        <w:spacing w:after="0" w:line="240" w:lineRule="auto"/>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vállalkozásból származó jövedelem esetén lezárt adóévről a Nemzeti Adó- és Vámhivatal által kiállított igazolás, a le nem zárt időszakra vonatkozóan könyvelői igazolás vagy a vállalkozó nyilatkozata,</w:t>
      </w:r>
    </w:p>
    <w:p w14:paraId="6B64662C" w14:textId="77777777" w:rsidR="00953590" w:rsidRPr="00953590" w:rsidRDefault="00953590" w:rsidP="00953590">
      <w:pPr>
        <w:numPr>
          <w:ilvl w:val="0"/>
          <w:numId w:val="29"/>
        </w:numPr>
        <w:suppressAutoHyphens/>
        <w:spacing w:after="0" w:line="240" w:lineRule="auto"/>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tartásdíj esetén a felvett vagy fizetett tartásdíj összegét igazoló postai szelvény, bankszámla kivonat vagy átvételi elismervény,</w:t>
      </w:r>
    </w:p>
    <w:p w14:paraId="05B0836D" w14:textId="77777777" w:rsidR="00953590" w:rsidRPr="00953590" w:rsidRDefault="00953590" w:rsidP="00953590">
      <w:pPr>
        <w:numPr>
          <w:ilvl w:val="0"/>
          <w:numId w:val="29"/>
        </w:numPr>
        <w:suppressAutoHyphens/>
        <w:spacing w:after="0" w:line="240" w:lineRule="auto"/>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 xml:space="preserve">ösztöndíjról a középiskola, vagy a felsőoktatási intézmény által kiállított igazolás vagy az utalást igazoló elektronikus nyilvántartásból kinyomtatott adattartalom vagy </w:t>
      </w:r>
    </w:p>
    <w:p w14:paraId="5FAE8D31" w14:textId="77777777" w:rsidR="00953590" w:rsidRPr="00953590" w:rsidRDefault="00953590" w:rsidP="00953590">
      <w:pPr>
        <w:numPr>
          <w:ilvl w:val="0"/>
          <w:numId w:val="29"/>
        </w:numPr>
        <w:suppressAutoHyphens/>
        <w:spacing w:after="120" w:line="240" w:lineRule="auto"/>
        <w:ind w:left="714" w:hanging="357"/>
        <w:jc w:val="both"/>
        <w:rPr>
          <w:rFonts w:ascii="Times New Roman" w:eastAsia="Times New Roman" w:hAnsi="Times New Roman" w:cs="Times New Roman"/>
          <w:kern w:val="1"/>
          <w:sz w:val="24"/>
          <w:szCs w:val="24"/>
          <w:lang w:eastAsia="ar-SA"/>
        </w:rPr>
      </w:pPr>
      <w:r w:rsidRPr="00953590">
        <w:rPr>
          <w:rFonts w:ascii="Times New Roman" w:eastAsia="Times New Roman" w:hAnsi="Times New Roman" w:cs="Times New Roman"/>
          <w:kern w:val="1"/>
          <w:sz w:val="24"/>
          <w:szCs w:val="24"/>
          <w:lang w:eastAsia="ar-SA"/>
        </w:rPr>
        <w:t>az a) - g) pontba nem tartozó jövedelem esetén a jövedelem típusának megfelelő igazolás nyújtható be.</w:t>
      </w:r>
    </w:p>
    <w:p w14:paraId="466B6B2A" w14:textId="77777777" w:rsidR="00953590" w:rsidRPr="00953590" w:rsidRDefault="00953590" w:rsidP="00953590">
      <w:pPr>
        <w:numPr>
          <w:ilvl w:val="0"/>
          <w:numId w:val="31"/>
        </w:numPr>
        <w:suppressAutoHyphens/>
        <w:autoSpaceDE w:val="0"/>
        <w:spacing w:after="120" w:line="240" w:lineRule="auto"/>
        <w:ind w:right="142" w:firstLine="357"/>
        <w:jc w:val="both"/>
        <w:rPr>
          <w:rFonts w:ascii="Times New Roman" w:eastAsia="Times New Roman" w:hAnsi="Times New Roman" w:cs="Times New Roman"/>
          <w:kern w:val="1"/>
          <w:sz w:val="24"/>
          <w:szCs w:val="24"/>
          <w:lang w:eastAsia="ar-SA"/>
        </w:rPr>
      </w:pPr>
      <w:bookmarkStart w:id="35" w:name="_Hlk126307611"/>
      <w:r w:rsidRPr="00953590">
        <w:rPr>
          <w:rFonts w:ascii="Times New Roman" w:eastAsia="Times New Roman" w:hAnsi="Times New Roman" w:cs="Times New Roman"/>
          <w:kern w:val="1"/>
          <w:sz w:val="24"/>
          <w:szCs w:val="24"/>
          <w:lang w:eastAsia="ar-SA"/>
        </w:rPr>
        <w:t>A gyermek elhelyezése vagy a gyámrendelés tárgyában hozott bírósági határozat.</w:t>
      </w:r>
      <w:bookmarkEnd w:id="35"/>
    </w:p>
    <w:p w14:paraId="21FB0659" w14:textId="77777777" w:rsidR="00953590" w:rsidRDefault="00953590" w:rsidP="00953590">
      <w:pPr>
        <w:suppressAutoHyphens/>
        <w:spacing w:after="0" w:line="240" w:lineRule="auto"/>
        <w:jc w:val="center"/>
        <w:rPr>
          <w:rFonts w:ascii="Times New Roman" w:eastAsia="Times New Roman" w:hAnsi="Times New Roman" w:cs="Times New Roman"/>
          <w:bCs/>
          <w:iCs/>
          <w:smallCaps/>
          <w:spacing w:val="20"/>
          <w:kern w:val="28"/>
          <w:sz w:val="28"/>
          <w:szCs w:val="28"/>
          <w:lang w:eastAsia="ar-SA"/>
        </w:rPr>
      </w:pPr>
      <w:r w:rsidRPr="00953590">
        <w:rPr>
          <w:rFonts w:ascii="Times New Roman" w:eastAsia="Lucida Sans Unicode" w:hAnsi="Times New Roman" w:cs="Tahoma"/>
          <w:kern w:val="1"/>
          <w:sz w:val="24"/>
          <w:szCs w:val="24"/>
          <w:lang w:eastAsia="ar-SA"/>
        </w:rPr>
        <w:t xml:space="preserve">30 napnál nem régebbi igazolás a 16. életévét betöltött, önálló jövedelemmel nem rendelkező, </w:t>
      </w:r>
      <w:r w:rsidRPr="00953590">
        <w:rPr>
          <w:rFonts w:ascii="Times New Roman" w:eastAsia="Lucida Sans Unicode" w:hAnsi="Times New Roman" w:cs="Tahoma"/>
          <w:kern w:val="1"/>
          <w:sz w:val="24"/>
          <w:szCs w:val="24"/>
          <w:lang w:eastAsia="ar-SA"/>
        </w:rPr>
        <w:tab/>
        <w:t>a nappali oktatás munkarendje szerint tanulmányokat folytató fiatal felnőtt tanulói vagy hallgató jogviszonyáról.</w:t>
      </w:r>
    </w:p>
    <w:p w14:paraId="362F40E0" w14:textId="77777777" w:rsidR="00953590" w:rsidRDefault="00953590" w:rsidP="007E5B9C">
      <w:pPr>
        <w:suppressAutoHyphens/>
        <w:spacing w:after="0" w:line="240" w:lineRule="auto"/>
        <w:jc w:val="center"/>
        <w:rPr>
          <w:rFonts w:ascii="Times New Roman" w:eastAsia="Times New Roman" w:hAnsi="Times New Roman" w:cs="Times New Roman"/>
          <w:bCs/>
          <w:iCs/>
          <w:smallCaps/>
          <w:spacing w:val="20"/>
          <w:kern w:val="28"/>
          <w:sz w:val="28"/>
          <w:szCs w:val="28"/>
          <w:lang w:eastAsia="ar-SA"/>
        </w:rPr>
      </w:pPr>
    </w:p>
    <w:p w14:paraId="4DD8A239" w14:textId="77777777" w:rsidR="00953590" w:rsidRDefault="00953590" w:rsidP="007E5B9C">
      <w:pPr>
        <w:suppressAutoHyphens/>
        <w:spacing w:after="0" w:line="240" w:lineRule="auto"/>
        <w:jc w:val="center"/>
        <w:rPr>
          <w:rFonts w:ascii="Times New Roman" w:eastAsia="Times New Roman" w:hAnsi="Times New Roman" w:cs="Times New Roman"/>
          <w:bCs/>
          <w:iCs/>
          <w:smallCaps/>
          <w:spacing w:val="20"/>
          <w:kern w:val="28"/>
          <w:sz w:val="28"/>
          <w:szCs w:val="28"/>
          <w:lang w:eastAsia="ar-SA"/>
        </w:rPr>
      </w:pPr>
    </w:p>
    <w:p w14:paraId="0AD43E2D" w14:textId="77777777" w:rsidR="00953590" w:rsidRDefault="00953590" w:rsidP="007E5B9C">
      <w:pPr>
        <w:suppressAutoHyphens/>
        <w:spacing w:after="0" w:line="240" w:lineRule="auto"/>
        <w:jc w:val="center"/>
        <w:rPr>
          <w:rFonts w:ascii="Times New Roman" w:eastAsia="Times New Roman" w:hAnsi="Times New Roman" w:cs="Times New Roman"/>
          <w:bCs/>
          <w:iCs/>
          <w:smallCaps/>
          <w:spacing w:val="20"/>
          <w:kern w:val="28"/>
          <w:sz w:val="28"/>
          <w:szCs w:val="28"/>
          <w:lang w:eastAsia="ar-SA"/>
        </w:rPr>
      </w:pPr>
    </w:p>
    <w:p w14:paraId="0B61F32E" w14:textId="77777777" w:rsidR="00953590" w:rsidRDefault="00953590" w:rsidP="007E5B9C">
      <w:pPr>
        <w:suppressAutoHyphens/>
        <w:spacing w:after="0" w:line="240" w:lineRule="auto"/>
        <w:jc w:val="center"/>
        <w:rPr>
          <w:rFonts w:ascii="Times New Roman" w:eastAsia="Times New Roman" w:hAnsi="Times New Roman" w:cs="Times New Roman"/>
          <w:bCs/>
          <w:iCs/>
          <w:smallCaps/>
          <w:spacing w:val="20"/>
          <w:kern w:val="28"/>
          <w:sz w:val="28"/>
          <w:szCs w:val="28"/>
          <w:lang w:eastAsia="ar-SA"/>
        </w:rPr>
      </w:pPr>
    </w:p>
    <w:p w14:paraId="47BAF358" w14:textId="77777777" w:rsidR="00953590" w:rsidRDefault="00953590" w:rsidP="007E5B9C">
      <w:pPr>
        <w:suppressAutoHyphens/>
        <w:spacing w:after="0" w:line="240" w:lineRule="auto"/>
        <w:jc w:val="center"/>
        <w:rPr>
          <w:rFonts w:ascii="Times New Roman" w:eastAsia="Times New Roman" w:hAnsi="Times New Roman" w:cs="Times New Roman"/>
          <w:bCs/>
          <w:iCs/>
          <w:smallCaps/>
          <w:spacing w:val="20"/>
          <w:kern w:val="28"/>
          <w:sz w:val="28"/>
          <w:szCs w:val="28"/>
          <w:lang w:eastAsia="ar-SA"/>
        </w:rPr>
      </w:pPr>
    </w:p>
    <w:p w14:paraId="6A164352" w14:textId="77777777" w:rsidR="00953590" w:rsidRDefault="00953590" w:rsidP="007E5B9C">
      <w:pPr>
        <w:suppressAutoHyphens/>
        <w:spacing w:after="0" w:line="240" w:lineRule="auto"/>
        <w:jc w:val="center"/>
        <w:rPr>
          <w:rFonts w:ascii="Times New Roman" w:eastAsia="Times New Roman" w:hAnsi="Times New Roman" w:cs="Times New Roman"/>
          <w:bCs/>
          <w:iCs/>
          <w:smallCaps/>
          <w:spacing w:val="20"/>
          <w:kern w:val="28"/>
          <w:sz w:val="28"/>
          <w:szCs w:val="28"/>
          <w:lang w:eastAsia="ar-SA"/>
        </w:rPr>
      </w:pPr>
    </w:p>
    <w:p w14:paraId="73217E26" w14:textId="77777777" w:rsidR="00953590" w:rsidRDefault="00953590" w:rsidP="007E5B9C">
      <w:pPr>
        <w:suppressAutoHyphens/>
        <w:spacing w:after="0" w:line="240" w:lineRule="auto"/>
        <w:jc w:val="center"/>
        <w:rPr>
          <w:rFonts w:ascii="Times New Roman" w:eastAsia="Times New Roman" w:hAnsi="Times New Roman" w:cs="Times New Roman"/>
          <w:bCs/>
          <w:iCs/>
          <w:smallCaps/>
          <w:spacing w:val="20"/>
          <w:kern w:val="28"/>
          <w:sz w:val="28"/>
          <w:szCs w:val="28"/>
          <w:lang w:eastAsia="ar-SA"/>
        </w:rPr>
      </w:pPr>
    </w:p>
    <w:p w14:paraId="66F15E14" w14:textId="77777777" w:rsidR="00953590" w:rsidRDefault="00953590" w:rsidP="007E5B9C">
      <w:pPr>
        <w:suppressAutoHyphens/>
        <w:spacing w:after="0" w:line="240" w:lineRule="auto"/>
        <w:jc w:val="center"/>
        <w:rPr>
          <w:rFonts w:ascii="Times New Roman" w:eastAsia="Times New Roman" w:hAnsi="Times New Roman" w:cs="Times New Roman"/>
          <w:bCs/>
          <w:iCs/>
          <w:smallCaps/>
          <w:spacing w:val="20"/>
          <w:kern w:val="28"/>
          <w:sz w:val="28"/>
          <w:szCs w:val="28"/>
          <w:lang w:eastAsia="ar-SA"/>
        </w:rPr>
      </w:pPr>
    </w:p>
    <w:p w14:paraId="54B32338" w14:textId="77777777" w:rsidR="00953590" w:rsidRDefault="00953590" w:rsidP="007E5B9C">
      <w:pPr>
        <w:suppressAutoHyphens/>
        <w:spacing w:after="0" w:line="240" w:lineRule="auto"/>
        <w:jc w:val="center"/>
        <w:rPr>
          <w:rFonts w:ascii="Times New Roman" w:eastAsia="Times New Roman" w:hAnsi="Times New Roman" w:cs="Times New Roman"/>
          <w:bCs/>
          <w:iCs/>
          <w:smallCaps/>
          <w:spacing w:val="20"/>
          <w:kern w:val="28"/>
          <w:sz w:val="28"/>
          <w:szCs w:val="28"/>
          <w:lang w:eastAsia="ar-SA"/>
        </w:rPr>
      </w:pPr>
    </w:p>
    <w:p w14:paraId="775B0224" w14:textId="77777777" w:rsidR="00953590" w:rsidRDefault="00953590" w:rsidP="007E5B9C">
      <w:pPr>
        <w:suppressAutoHyphens/>
        <w:spacing w:after="0" w:line="240" w:lineRule="auto"/>
        <w:jc w:val="center"/>
        <w:rPr>
          <w:rFonts w:ascii="Times New Roman" w:eastAsia="Times New Roman" w:hAnsi="Times New Roman" w:cs="Times New Roman"/>
          <w:bCs/>
          <w:iCs/>
          <w:smallCaps/>
          <w:spacing w:val="20"/>
          <w:kern w:val="28"/>
          <w:sz w:val="28"/>
          <w:szCs w:val="28"/>
          <w:lang w:eastAsia="ar-SA"/>
        </w:rPr>
      </w:pPr>
    </w:p>
    <w:p w14:paraId="796E275F" w14:textId="77777777" w:rsidR="00953590" w:rsidRDefault="00953590" w:rsidP="007E5B9C">
      <w:pPr>
        <w:suppressAutoHyphens/>
        <w:spacing w:after="0" w:line="240" w:lineRule="auto"/>
        <w:jc w:val="center"/>
        <w:rPr>
          <w:rFonts w:ascii="Times New Roman" w:eastAsia="Times New Roman" w:hAnsi="Times New Roman" w:cs="Times New Roman"/>
          <w:bCs/>
          <w:iCs/>
          <w:smallCaps/>
          <w:spacing w:val="20"/>
          <w:kern w:val="28"/>
          <w:sz w:val="28"/>
          <w:szCs w:val="28"/>
          <w:lang w:eastAsia="ar-SA"/>
        </w:rPr>
      </w:pPr>
    </w:p>
    <w:p w14:paraId="11E950F0" w14:textId="77777777" w:rsidR="00953590" w:rsidRDefault="00953590" w:rsidP="007E5B9C">
      <w:pPr>
        <w:suppressAutoHyphens/>
        <w:spacing w:after="0" w:line="240" w:lineRule="auto"/>
        <w:jc w:val="center"/>
        <w:rPr>
          <w:rFonts w:ascii="Times New Roman" w:eastAsia="Times New Roman" w:hAnsi="Times New Roman" w:cs="Times New Roman"/>
          <w:bCs/>
          <w:iCs/>
          <w:smallCaps/>
          <w:spacing w:val="20"/>
          <w:kern w:val="28"/>
          <w:sz w:val="28"/>
          <w:szCs w:val="28"/>
          <w:lang w:eastAsia="ar-SA"/>
        </w:rPr>
      </w:pPr>
    </w:p>
    <w:p w14:paraId="3ED2D08B" w14:textId="77777777" w:rsidR="00953590" w:rsidRPr="007E5B9C" w:rsidRDefault="00953590" w:rsidP="007E5B9C">
      <w:pPr>
        <w:suppressAutoHyphens/>
        <w:spacing w:after="0" w:line="240" w:lineRule="auto"/>
        <w:jc w:val="center"/>
        <w:rPr>
          <w:rFonts w:ascii="Times New Roman" w:eastAsia="Times New Roman" w:hAnsi="Times New Roman" w:cs="Times New Roman"/>
          <w:bCs/>
          <w:iCs/>
          <w:smallCaps/>
          <w:spacing w:val="20"/>
          <w:kern w:val="28"/>
          <w:sz w:val="28"/>
          <w:szCs w:val="28"/>
          <w:lang w:eastAsia="ar-SA"/>
        </w:rPr>
      </w:pPr>
    </w:p>
    <w:p w14:paraId="389737AB" w14:textId="77777777" w:rsidR="007E5B9C" w:rsidRPr="007E5B9C" w:rsidRDefault="007E5B9C" w:rsidP="007E5B9C">
      <w:pPr>
        <w:suppressAutoHyphens/>
        <w:spacing w:after="0" w:line="240" w:lineRule="auto"/>
        <w:rPr>
          <w:rFonts w:ascii="Times New Roman" w:eastAsia="Times New Roman" w:hAnsi="Times New Roman" w:cs="Times New Roman"/>
          <w:kern w:val="1"/>
          <w:sz w:val="24"/>
          <w:szCs w:val="24"/>
          <w:lang w:eastAsia="ar-SA"/>
        </w:rPr>
      </w:pPr>
    </w:p>
    <w:p w14:paraId="1C3F666D"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p>
    <w:p w14:paraId="47492C21"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p>
    <w:p w14:paraId="5D2EC13B" w14:textId="77777777" w:rsidR="007E5B9C" w:rsidRPr="007E5B9C" w:rsidRDefault="007E5B9C" w:rsidP="007E5B9C">
      <w:pPr>
        <w:spacing w:after="0" w:line="240" w:lineRule="auto"/>
        <w:jc w:val="right"/>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lastRenderedPageBreak/>
        <w:t xml:space="preserve">8. melléklet a </w:t>
      </w:r>
      <w:r w:rsidR="001F4562">
        <w:rPr>
          <w:rFonts w:ascii="Times New Roman" w:eastAsia="Times New Roman" w:hAnsi="Times New Roman" w:cs="Times New Roman"/>
          <w:b/>
          <w:sz w:val="24"/>
          <w:szCs w:val="24"/>
          <w:lang w:eastAsia="hu-HU"/>
        </w:rPr>
        <w:t>6/</w:t>
      </w:r>
      <w:r w:rsidR="001F4562" w:rsidRPr="007E5B9C">
        <w:rPr>
          <w:rFonts w:ascii="Times New Roman" w:eastAsia="Times New Roman" w:hAnsi="Times New Roman" w:cs="Times New Roman"/>
          <w:b/>
          <w:sz w:val="24"/>
          <w:szCs w:val="24"/>
          <w:lang w:eastAsia="hu-HU"/>
        </w:rPr>
        <w:t>2023. (I</w:t>
      </w:r>
      <w:r w:rsidR="001F4562">
        <w:rPr>
          <w:rFonts w:ascii="Times New Roman" w:eastAsia="Times New Roman" w:hAnsi="Times New Roman" w:cs="Times New Roman"/>
          <w:b/>
          <w:sz w:val="24"/>
          <w:szCs w:val="24"/>
          <w:lang w:eastAsia="hu-HU"/>
        </w:rPr>
        <w:t>I</w:t>
      </w:r>
      <w:r w:rsidR="001F4562" w:rsidRPr="007E5B9C">
        <w:rPr>
          <w:rFonts w:ascii="Times New Roman" w:eastAsia="Times New Roman" w:hAnsi="Times New Roman" w:cs="Times New Roman"/>
          <w:b/>
          <w:sz w:val="24"/>
          <w:szCs w:val="24"/>
          <w:lang w:eastAsia="hu-HU"/>
        </w:rPr>
        <w:t>I.</w:t>
      </w:r>
      <w:r w:rsidR="001F4562">
        <w:rPr>
          <w:rFonts w:ascii="Times New Roman" w:eastAsia="Times New Roman" w:hAnsi="Times New Roman" w:cs="Times New Roman"/>
          <w:b/>
          <w:sz w:val="24"/>
          <w:szCs w:val="24"/>
          <w:lang w:eastAsia="hu-HU"/>
        </w:rPr>
        <w:t>01</w:t>
      </w:r>
      <w:r w:rsidR="001F4562" w:rsidRPr="007E5B9C">
        <w:rPr>
          <w:rFonts w:ascii="Times New Roman" w:eastAsia="Times New Roman" w:hAnsi="Times New Roman" w:cs="Times New Roman"/>
          <w:b/>
          <w:sz w:val="24"/>
          <w:szCs w:val="24"/>
          <w:lang w:eastAsia="hu-HU"/>
        </w:rPr>
        <w:t>.) önkormányzati rendelethez</w:t>
      </w:r>
    </w:p>
    <w:p w14:paraId="65B7ED11"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p>
    <w:p w14:paraId="5C0E8FF2"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 xml:space="preserve">UTAZÁSI TÁMOGATÁS IRÁNTI </w:t>
      </w:r>
    </w:p>
    <w:p w14:paraId="35B530E6" w14:textId="77777777" w:rsidR="007E5B9C" w:rsidRPr="007E5B9C" w:rsidRDefault="007E5B9C" w:rsidP="007E5B9C">
      <w:pPr>
        <w:keepNext/>
        <w:spacing w:after="0" w:line="240" w:lineRule="auto"/>
        <w:jc w:val="center"/>
        <w:outlineLvl w:val="5"/>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KÉRELEM</w:t>
      </w:r>
    </w:p>
    <w:p w14:paraId="0321B64F" w14:textId="77777777" w:rsidR="007E5B9C" w:rsidRPr="007E5B9C" w:rsidRDefault="007E5B9C" w:rsidP="007E5B9C">
      <w:pPr>
        <w:spacing w:after="0" w:line="240" w:lineRule="auto"/>
        <w:rPr>
          <w:rFonts w:ascii="Times New Roman" w:eastAsia="Times New Roman" w:hAnsi="Times New Roman" w:cs="Times New Roman"/>
          <w:sz w:val="24"/>
          <w:szCs w:val="24"/>
          <w:lang w:eastAsia="hu-HU"/>
        </w:rPr>
      </w:pPr>
    </w:p>
    <w:p w14:paraId="3F5BA481" w14:textId="77777777" w:rsidR="007E5B9C" w:rsidRPr="007E5B9C" w:rsidRDefault="007E5B9C" w:rsidP="007E5B9C">
      <w:pPr>
        <w:spacing w:after="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Azok a gyermekek vagy fiatal felnőttek, akiknek oktatása, képzése vagy fejlesztése helyi intézményben nem oldható meg, a rendszeres bejáráshoz utazási támogatást kérhetnek. Amennyiben kísérőre szükség van, annak utazási költségeihez is kérhető támogatás.</w:t>
      </w:r>
    </w:p>
    <w:p w14:paraId="39C2BE5C" w14:textId="77777777" w:rsidR="007E5B9C" w:rsidRPr="007E5B9C" w:rsidRDefault="007E5B9C" w:rsidP="007E5B9C">
      <w:pPr>
        <w:spacing w:after="0" w:line="240" w:lineRule="auto"/>
        <w:rPr>
          <w:rFonts w:ascii="Times New Roman" w:eastAsia="Times New Roman" w:hAnsi="Times New Roman" w:cs="Times New Roman"/>
          <w:sz w:val="24"/>
          <w:szCs w:val="24"/>
          <w:lang w:eastAsia="hu-HU"/>
        </w:rPr>
      </w:pPr>
    </w:p>
    <w:p w14:paraId="7F0DA390" w14:textId="77777777" w:rsidR="007E5B9C" w:rsidRPr="007E5B9C" w:rsidRDefault="007E5B9C" w:rsidP="007E5B9C">
      <w:pPr>
        <w:tabs>
          <w:tab w:val="left" w:pos="5220"/>
        </w:tabs>
        <w:spacing w:after="0" w:line="240" w:lineRule="auto"/>
        <w:jc w:val="both"/>
        <w:rPr>
          <w:rFonts w:ascii="Times New Roman" w:eastAsia="Times New Roman" w:hAnsi="Times New Roman" w:cs="Times New Roman"/>
          <w:b/>
          <w:sz w:val="24"/>
          <w:szCs w:val="24"/>
          <w:u w:val="single"/>
          <w:lang w:eastAsia="hu-HU"/>
        </w:rPr>
      </w:pPr>
      <w:r w:rsidRPr="007E5B9C">
        <w:rPr>
          <w:rFonts w:ascii="Times New Roman" w:eastAsia="Times New Roman" w:hAnsi="Times New Roman" w:cs="Times New Roman"/>
          <w:b/>
          <w:sz w:val="24"/>
          <w:szCs w:val="24"/>
          <w:u w:val="single"/>
          <w:lang w:eastAsia="hu-HU"/>
        </w:rPr>
        <w:t>1. Személyes adatok</w:t>
      </w:r>
    </w:p>
    <w:p w14:paraId="4948CAD7" w14:textId="77777777" w:rsidR="007E5B9C" w:rsidRPr="007E5B9C" w:rsidRDefault="007E5B9C" w:rsidP="007E5B9C">
      <w:pPr>
        <w:tabs>
          <w:tab w:val="left" w:pos="5220"/>
        </w:tabs>
        <w:spacing w:after="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Kérelmező neve: ………………………………</w:t>
      </w:r>
      <w:proofErr w:type="gramStart"/>
      <w:r w:rsidRPr="007E5B9C">
        <w:rPr>
          <w:rFonts w:ascii="Times New Roman" w:eastAsia="Times New Roman" w:hAnsi="Times New Roman" w:cs="Times New Roman"/>
          <w:sz w:val="24"/>
          <w:szCs w:val="24"/>
          <w:lang w:eastAsia="hu-HU"/>
        </w:rPr>
        <w:t>…….</w:t>
      </w:r>
      <w:proofErr w:type="gramEnd"/>
      <w:r w:rsidRPr="007E5B9C">
        <w:rPr>
          <w:rFonts w:ascii="Times New Roman" w:eastAsia="Times New Roman" w:hAnsi="Times New Roman" w:cs="Times New Roman"/>
          <w:sz w:val="24"/>
          <w:szCs w:val="24"/>
          <w:lang w:eastAsia="hu-HU"/>
        </w:rPr>
        <w:t>.</w:t>
      </w:r>
      <w:r w:rsidRPr="007E5B9C">
        <w:rPr>
          <w:rFonts w:ascii="Times New Roman" w:eastAsia="Times New Roman" w:hAnsi="Times New Roman" w:cs="Times New Roman"/>
          <w:sz w:val="24"/>
          <w:szCs w:val="24"/>
          <w:lang w:eastAsia="hu-HU"/>
        </w:rPr>
        <w:tab/>
        <w:t>születési neve: ……………………….</w:t>
      </w:r>
    </w:p>
    <w:p w14:paraId="089A79F1"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Születési helye: ………………………………………</w:t>
      </w:r>
      <w:r w:rsidRPr="007E5B9C">
        <w:rPr>
          <w:rFonts w:ascii="Times New Roman" w:eastAsia="Times New Roman" w:hAnsi="Times New Roman" w:cs="Times New Roman"/>
          <w:sz w:val="24"/>
          <w:szCs w:val="24"/>
          <w:lang w:eastAsia="hu-HU"/>
        </w:rPr>
        <w:tab/>
        <w:t>ideje: …………………………………</w:t>
      </w:r>
    </w:p>
    <w:p w14:paraId="2944D23E"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Anyja neve: ………………………………………….</w:t>
      </w:r>
      <w:r w:rsidRPr="007E5B9C">
        <w:rPr>
          <w:rFonts w:ascii="Times New Roman" w:eastAsia="Times New Roman" w:hAnsi="Times New Roman" w:cs="Times New Roman"/>
          <w:sz w:val="24"/>
          <w:szCs w:val="24"/>
          <w:lang w:eastAsia="hu-HU"/>
        </w:rPr>
        <w:tab/>
        <w:t>TAJ száma: ………………………….</w:t>
      </w:r>
    </w:p>
    <w:p w14:paraId="50425722"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Lakcíme: ……………………………………………………………………………………….</w:t>
      </w:r>
    </w:p>
    <w:p w14:paraId="1C159F8D"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Munkahelye neve és címe: …………………………………………………………………….</w:t>
      </w:r>
    </w:p>
    <w:p w14:paraId="0496A2CB"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Jövedelme: ……………………………………</w:t>
      </w:r>
      <w:proofErr w:type="gramStart"/>
      <w:r w:rsidRPr="007E5B9C">
        <w:rPr>
          <w:rFonts w:ascii="Times New Roman" w:eastAsia="Times New Roman" w:hAnsi="Times New Roman" w:cs="Times New Roman"/>
          <w:sz w:val="24"/>
          <w:szCs w:val="24"/>
          <w:lang w:eastAsia="hu-HU"/>
        </w:rPr>
        <w:t>…….</w:t>
      </w:r>
      <w:proofErr w:type="gramEnd"/>
      <w:r w:rsidRPr="007E5B9C">
        <w:rPr>
          <w:rFonts w:ascii="Times New Roman" w:eastAsia="Times New Roman" w:hAnsi="Times New Roman" w:cs="Times New Roman"/>
          <w:sz w:val="24"/>
          <w:szCs w:val="24"/>
          <w:lang w:eastAsia="hu-HU"/>
        </w:rPr>
        <w:t>.</w:t>
      </w:r>
    </w:p>
    <w:p w14:paraId="21EFEC90"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Telefonszáma: ……………………………………….</w:t>
      </w:r>
    </w:p>
    <w:p w14:paraId="0C53073D"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p>
    <w:p w14:paraId="6849681B" w14:textId="77777777" w:rsidR="007E5B9C" w:rsidRPr="007E5B9C" w:rsidRDefault="007E5B9C" w:rsidP="007E5B9C">
      <w:pPr>
        <w:tabs>
          <w:tab w:val="left" w:pos="5220"/>
        </w:tabs>
        <w:spacing w:after="0" w:line="240" w:lineRule="auto"/>
        <w:rPr>
          <w:rFonts w:ascii="Times New Roman" w:eastAsia="Times New Roman" w:hAnsi="Times New Roman" w:cs="Times New Roman"/>
          <w:b/>
          <w:sz w:val="24"/>
          <w:szCs w:val="24"/>
          <w:u w:val="single"/>
          <w:lang w:eastAsia="hu-HU"/>
        </w:rPr>
      </w:pPr>
      <w:r w:rsidRPr="007E5B9C">
        <w:rPr>
          <w:rFonts w:ascii="Times New Roman" w:eastAsia="Times New Roman" w:hAnsi="Times New Roman" w:cs="Times New Roman"/>
          <w:b/>
          <w:sz w:val="24"/>
          <w:szCs w:val="24"/>
          <w:u w:val="single"/>
          <w:lang w:eastAsia="hu-HU"/>
        </w:rPr>
        <w:t>2. Házastárs/élettárs személyes adatai</w:t>
      </w:r>
    </w:p>
    <w:p w14:paraId="632BAF72"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neve: …………………………………………………. születési neve: …………………</w:t>
      </w:r>
      <w:proofErr w:type="gramStart"/>
      <w:r w:rsidRPr="007E5B9C">
        <w:rPr>
          <w:rFonts w:ascii="Times New Roman" w:eastAsia="Times New Roman" w:hAnsi="Times New Roman" w:cs="Times New Roman"/>
          <w:sz w:val="24"/>
          <w:szCs w:val="24"/>
          <w:lang w:eastAsia="hu-HU"/>
        </w:rPr>
        <w:t>…….</w:t>
      </w:r>
      <w:proofErr w:type="gramEnd"/>
      <w:r w:rsidRPr="007E5B9C">
        <w:rPr>
          <w:rFonts w:ascii="Times New Roman" w:eastAsia="Times New Roman" w:hAnsi="Times New Roman" w:cs="Times New Roman"/>
          <w:sz w:val="24"/>
          <w:szCs w:val="24"/>
          <w:lang w:eastAsia="hu-HU"/>
        </w:rPr>
        <w:t>.</w:t>
      </w:r>
    </w:p>
    <w:p w14:paraId="1DF687E0"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Születési helye: ……………………………………… ideje: ………………………………….</w:t>
      </w:r>
    </w:p>
    <w:p w14:paraId="15C75F97"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Anyja neve: ………………………………………….</w:t>
      </w:r>
    </w:p>
    <w:p w14:paraId="1CAAD4B6"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Lakcíme: ……………………………………………………………………………………….</w:t>
      </w:r>
    </w:p>
    <w:p w14:paraId="60AF0E13"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Munkahelye neve és címe: …………………………………………………………………….</w:t>
      </w:r>
    </w:p>
    <w:p w14:paraId="36BBE571"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Jövedelme: ……………………………………</w:t>
      </w:r>
      <w:proofErr w:type="gramStart"/>
      <w:r w:rsidRPr="007E5B9C">
        <w:rPr>
          <w:rFonts w:ascii="Times New Roman" w:eastAsia="Times New Roman" w:hAnsi="Times New Roman" w:cs="Times New Roman"/>
          <w:sz w:val="24"/>
          <w:szCs w:val="24"/>
          <w:lang w:eastAsia="hu-HU"/>
        </w:rPr>
        <w:t>…….</w:t>
      </w:r>
      <w:proofErr w:type="gramEnd"/>
      <w:r w:rsidRPr="007E5B9C">
        <w:rPr>
          <w:rFonts w:ascii="Times New Roman" w:eastAsia="Times New Roman" w:hAnsi="Times New Roman" w:cs="Times New Roman"/>
          <w:sz w:val="24"/>
          <w:szCs w:val="24"/>
          <w:lang w:eastAsia="hu-HU"/>
        </w:rPr>
        <w:t>.</w:t>
      </w:r>
    </w:p>
    <w:p w14:paraId="615DE129"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Telefonszáma: ……………………………………….</w:t>
      </w:r>
    </w:p>
    <w:p w14:paraId="6993DC2D"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p>
    <w:p w14:paraId="687294F8"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u w:val="single"/>
          <w:lang w:eastAsia="hu-HU"/>
        </w:rPr>
        <w:t>3. Gyermekek</w:t>
      </w:r>
      <w:r w:rsidRPr="007E5B9C">
        <w:rPr>
          <w:rFonts w:ascii="Times New Roman" w:eastAsia="Times New Roman" w:hAnsi="Times New Roman" w:cs="Times New Roman"/>
          <w:b/>
          <w:sz w:val="24"/>
          <w:szCs w:val="24"/>
          <w:lang w:eastAsia="hu-HU"/>
        </w:rPr>
        <w:t>:</w:t>
      </w:r>
    </w:p>
    <w:tbl>
      <w:tblPr>
        <w:tblW w:w="9212" w:type="dxa"/>
        <w:tblCellMar>
          <w:left w:w="70" w:type="dxa"/>
          <w:right w:w="70" w:type="dxa"/>
        </w:tblCellMar>
        <w:tblLook w:val="0000" w:firstRow="0" w:lastRow="0" w:firstColumn="0" w:lastColumn="0" w:noHBand="0" w:noVBand="0"/>
      </w:tblPr>
      <w:tblGrid>
        <w:gridCol w:w="2303"/>
        <w:gridCol w:w="2303"/>
        <w:gridCol w:w="2303"/>
        <w:gridCol w:w="2303"/>
      </w:tblGrid>
      <w:tr w:rsidR="007E5B9C" w:rsidRPr="007E5B9C" w14:paraId="0A8E2090" w14:textId="77777777" w:rsidTr="00F6367E">
        <w:tc>
          <w:tcPr>
            <w:tcW w:w="2303" w:type="dxa"/>
            <w:tcBorders>
              <w:top w:val="single" w:sz="4" w:space="0" w:color="000000"/>
              <w:left w:val="single" w:sz="4" w:space="0" w:color="000000"/>
              <w:bottom w:val="single" w:sz="4" w:space="0" w:color="000000"/>
              <w:right w:val="single" w:sz="4" w:space="0" w:color="000000"/>
            </w:tcBorders>
          </w:tcPr>
          <w:p w14:paraId="0EC9DA25"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Neve</w:t>
            </w:r>
          </w:p>
        </w:tc>
        <w:tc>
          <w:tcPr>
            <w:tcW w:w="2303" w:type="dxa"/>
            <w:tcBorders>
              <w:top w:val="single" w:sz="4" w:space="0" w:color="000000"/>
              <w:left w:val="single" w:sz="4" w:space="0" w:color="000000"/>
              <w:bottom w:val="single" w:sz="4" w:space="0" w:color="000000"/>
              <w:right w:val="single" w:sz="4" w:space="0" w:color="000000"/>
            </w:tcBorders>
          </w:tcPr>
          <w:p w14:paraId="70C26E11"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Születési hely, idő</w:t>
            </w:r>
          </w:p>
        </w:tc>
        <w:tc>
          <w:tcPr>
            <w:tcW w:w="2303" w:type="dxa"/>
            <w:tcBorders>
              <w:top w:val="single" w:sz="4" w:space="0" w:color="000000"/>
              <w:left w:val="single" w:sz="4" w:space="0" w:color="000000"/>
              <w:bottom w:val="single" w:sz="4" w:space="0" w:color="000000"/>
              <w:right w:val="single" w:sz="4" w:space="0" w:color="000000"/>
            </w:tcBorders>
          </w:tcPr>
          <w:p w14:paraId="6E057DF4"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Anyja neve:</w:t>
            </w:r>
          </w:p>
        </w:tc>
        <w:tc>
          <w:tcPr>
            <w:tcW w:w="2303" w:type="dxa"/>
            <w:tcBorders>
              <w:top w:val="single" w:sz="4" w:space="0" w:color="000000"/>
              <w:left w:val="single" w:sz="4" w:space="0" w:color="000000"/>
              <w:bottom w:val="single" w:sz="4" w:space="0" w:color="000000"/>
              <w:right w:val="single" w:sz="4" w:space="0" w:color="000000"/>
            </w:tcBorders>
          </w:tcPr>
          <w:p w14:paraId="63BDFC8A"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0"/>
                <w:szCs w:val="24"/>
                <w:lang w:eastAsia="hu-HU"/>
              </w:rPr>
            </w:pPr>
            <w:r w:rsidRPr="007E5B9C">
              <w:rPr>
                <w:rFonts w:ascii="Times New Roman" w:eastAsia="Times New Roman" w:hAnsi="Times New Roman" w:cs="Times New Roman"/>
                <w:sz w:val="20"/>
                <w:szCs w:val="24"/>
                <w:lang w:eastAsia="hu-HU"/>
              </w:rPr>
              <w:t>Iskola, óvoda neve</w:t>
            </w:r>
          </w:p>
        </w:tc>
      </w:tr>
      <w:tr w:rsidR="007E5B9C" w:rsidRPr="007E5B9C" w14:paraId="35E86583" w14:textId="77777777" w:rsidTr="00F6367E">
        <w:tc>
          <w:tcPr>
            <w:tcW w:w="2303" w:type="dxa"/>
            <w:tcBorders>
              <w:top w:val="single" w:sz="4" w:space="0" w:color="000000"/>
              <w:left w:val="single" w:sz="4" w:space="0" w:color="000000"/>
              <w:bottom w:val="single" w:sz="4" w:space="0" w:color="000000"/>
              <w:right w:val="single" w:sz="4" w:space="0" w:color="000000"/>
            </w:tcBorders>
          </w:tcPr>
          <w:p w14:paraId="0983F368"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p>
          <w:p w14:paraId="261D8E03"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p>
        </w:tc>
        <w:tc>
          <w:tcPr>
            <w:tcW w:w="2303" w:type="dxa"/>
            <w:tcBorders>
              <w:top w:val="single" w:sz="4" w:space="0" w:color="000000"/>
              <w:left w:val="single" w:sz="4" w:space="0" w:color="000000"/>
              <w:bottom w:val="single" w:sz="4" w:space="0" w:color="000000"/>
              <w:right w:val="single" w:sz="4" w:space="0" w:color="000000"/>
            </w:tcBorders>
          </w:tcPr>
          <w:p w14:paraId="56DDC987"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p>
        </w:tc>
        <w:tc>
          <w:tcPr>
            <w:tcW w:w="2303" w:type="dxa"/>
            <w:tcBorders>
              <w:top w:val="single" w:sz="4" w:space="0" w:color="000000"/>
              <w:left w:val="single" w:sz="4" w:space="0" w:color="000000"/>
              <w:bottom w:val="single" w:sz="4" w:space="0" w:color="000000"/>
              <w:right w:val="single" w:sz="4" w:space="0" w:color="000000"/>
            </w:tcBorders>
          </w:tcPr>
          <w:p w14:paraId="158921FA"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p>
        </w:tc>
        <w:tc>
          <w:tcPr>
            <w:tcW w:w="2303" w:type="dxa"/>
            <w:tcBorders>
              <w:top w:val="single" w:sz="4" w:space="0" w:color="000000"/>
              <w:left w:val="single" w:sz="4" w:space="0" w:color="000000"/>
              <w:bottom w:val="single" w:sz="4" w:space="0" w:color="000000"/>
              <w:right w:val="single" w:sz="4" w:space="0" w:color="000000"/>
            </w:tcBorders>
          </w:tcPr>
          <w:p w14:paraId="48E936CE"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p>
        </w:tc>
      </w:tr>
      <w:tr w:rsidR="007E5B9C" w:rsidRPr="007E5B9C" w14:paraId="4BDDB939" w14:textId="77777777" w:rsidTr="00F6367E">
        <w:tc>
          <w:tcPr>
            <w:tcW w:w="2303" w:type="dxa"/>
            <w:tcBorders>
              <w:top w:val="single" w:sz="4" w:space="0" w:color="000000"/>
              <w:left w:val="single" w:sz="4" w:space="0" w:color="000000"/>
              <w:bottom w:val="single" w:sz="4" w:space="0" w:color="000000"/>
              <w:right w:val="single" w:sz="4" w:space="0" w:color="000000"/>
            </w:tcBorders>
          </w:tcPr>
          <w:p w14:paraId="2F8B22EA"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p>
          <w:p w14:paraId="07C73A10"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p>
        </w:tc>
        <w:tc>
          <w:tcPr>
            <w:tcW w:w="2303" w:type="dxa"/>
            <w:tcBorders>
              <w:top w:val="single" w:sz="4" w:space="0" w:color="000000"/>
              <w:left w:val="single" w:sz="4" w:space="0" w:color="000000"/>
              <w:bottom w:val="single" w:sz="4" w:space="0" w:color="000000"/>
              <w:right w:val="single" w:sz="4" w:space="0" w:color="000000"/>
            </w:tcBorders>
          </w:tcPr>
          <w:p w14:paraId="010B1D22"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p>
        </w:tc>
        <w:tc>
          <w:tcPr>
            <w:tcW w:w="2303" w:type="dxa"/>
            <w:tcBorders>
              <w:top w:val="single" w:sz="4" w:space="0" w:color="000000"/>
              <w:left w:val="single" w:sz="4" w:space="0" w:color="000000"/>
              <w:bottom w:val="single" w:sz="4" w:space="0" w:color="000000"/>
              <w:right w:val="single" w:sz="4" w:space="0" w:color="000000"/>
            </w:tcBorders>
          </w:tcPr>
          <w:p w14:paraId="22694000"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p>
        </w:tc>
        <w:tc>
          <w:tcPr>
            <w:tcW w:w="2303" w:type="dxa"/>
            <w:tcBorders>
              <w:top w:val="single" w:sz="4" w:space="0" w:color="000000"/>
              <w:left w:val="single" w:sz="4" w:space="0" w:color="000000"/>
              <w:bottom w:val="single" w:sz="4" w:space="0" w:color="000000"/>
              <w:right w:val="single" w:sz="4" w:space="0" w:color="000000"/>
            </w:tcBorders>
          </w:tcPr>
          <w:p w14:paraId="3AC8FEA4"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p>
        </w:tc>
      </w:tr>
      <w:tr w:rsidR="007E5B9C" w:rsidRPr="007E5B9C" w14:paraId="17D2CB1F" w14:textId="77777777" w:rsidTr="00F6367E">
        <w:tc>
          <w:tcPr>
            <w:tcW w:w="2303" w:type="dxa"/>
            <w:tcBorders>
              <w:top w:val="single" w:sz="4" w:space="0" w:color="000000"/>
              <w:left w:val="single" w:sz="4" w:space="0" w:color="000000"/>
              <w:bottom w:val="single" w:sz="4" w:space="0" w:color="000000"/>
              <w:right w:val="single" w:sz="4" w:space="0" w:color="000000"/>
            </w:tcBorders>
          </w:tcPr>
          <w:p w14:paraId="1417A790"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p>
          <w:p w14:paraId="6A83E958"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p>
        </w:tc>
        <w:tc>
          <w:tcPr>
            <w:tcW w:w="2303" w:type="dxa"/>
            <w:tcBorders>
              <w:top w:val="single" w:sz="4" w:space="0" w:color="000000"/>
              <w:left w:val="single" w:sz="4" w:space="0" w:color="000000"/>
              <w:bottom w:val="single" w:sz="4" w:space="0" w:color="000000"/>
              <w:right w:val="single" w:sz="4" w:space="0" w:color="000000"/>
            </w:tcBorders>
          </w:tcPr>
          <w:p w14:paraId="619BD159"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p>
        </w:tc>
        <w:tc>
          <w:tcPr>
            <w:tcW w:w="2303" w:type="dxa"/>
            <w:tcBorders>
              <w:top w:val="single" w:sz="4" w:space="0" w:color="000000"/>
              <w:left w:val="single" w:sz="4" w:space="0" w:color="000000"/>
              <w:bottom w:val="single" w:sz="4" w:space="0" w:color="000000"/>
              <w:right w:val="single" w:sz="4" w:space="0" w:color="000000"/>
            </w:tcBorders>
          </w:tcPr>
          <w:p w14:paraId="31BB3141"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p>
        </w:tc>
        <w:tc>
          <w:tcPr>
            <w:tcW w:w="2303" w:type="dxa"/>
            <w:tcBorders>
              <w:top w:val="single" w:sz="4" w:space="0" w:color="000000"/>
              <w:left w:val="single" w:sz="4" w:space="0" w:color="000000"/>
              <w:bottom w:val="single" w:sz="4" w:space="0" w:color="000000"/>
              <w:right w:val="single" w:sz="4" w:space="0" w:color="000000"/>
            </w:tcBorders>
          </w:tcPr>
          <w:p w14:paraId="755D4FFE"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p>
        </w:tc>
      </w:tr>
    </w:tbl>
    <w:p w14:paraId="0CC723E1" w14:textId="77777777" w:rsidR="007E5B9C" w:rsidRPr="007E5B9C" w:rsidRDefault="007E5B9C" w:rsidP="007E5B9C">
      <w:pPr>
        <w:tabs>
          <w:tab w:val="right" w:leader="dot" w:pos="5220"/>
          <w:tab w:val="right" w:pos="8820"/>
        </w:tabs>
        <w:spacing w:after="0" w:line="240" w:lineRule="auto"/>
        <w:rPr>
          <w:rFonts w:ascii="Times New Roman" w:eastAsia="Times New Roman" w:hAnsi="Times New Roman" w:cs="Times New Roman"/>
          <w:sz w:val="24"/>
          <w:szCs w:val="24"/>
          <w:lang w:eastAsia="hu-HU"/>
        </w:rPr>
      </w:pPr>
    </w:p>
    <w:p w14:paraId="4EB82A61" w14:textId="77777777" w:rsidR="007E5B9C" w:rsidRPr="007E5B9C" w:rsidRDefault="007E5B9C" w:rsidP="007E5B9C">
      <w:pPr>
        <w:tabs>
          <w:tab w:val="left" w:pos="5220"/>
        </w:tabs>
        <w:spacing w:after="0" w:line="240" w:lineRule="auto"/>
        <w:rPr>
          <w:rFonts w:ascii="Times New Roman" w:eastAsia="Times New Roman" w:hAnsi="Times New Roman" w:cs="Times New Roman"/>
          <w:b/>
          <w:sz w:val="24"/>
          <w:szCs w:val="24"/>
          <w:u w:val="single"/>
          <w:lang w:eastAsia="hu-HU"/>
        </w:rPr>
      </w:pPr>
      <w:r w:rsidRPr="007E5B9C">
        <w:rPr>
          <w:rFonts w:ascii="Times New Roman" w:eastAsia="Times New Roman" w:hAnsi="Times New Roman" w:cs="Times New Roman"/>
          <w:b/>
          <w:sz w:val="24"/>
          <w:szCs w:val="24"/>
          <w:u w:val="single"/>
          <w:lang w:eastAsia="hu-HU"/>
        </w:rPr>
        <w:br w:type="page"/>
      </w:r>
      <w:r w:rsidRPr="007E5B9C">
        <w:rPr>
          <w:rFonts w:ascii="Times New Roman" w:eastAsia="Times New Roman" w:hAnsi="Times New Roman" w:cs="Times New Roman"/>
          <w:b/>
          <w:sz w:val="24"/>
          <w:szCs w:val="24"/>
          <w:u w:val="single"/>
          <w:lang w:eastAsia="hu-HU"/>
        </w:rPr>
        <w:lastRenderedPageBreak/>
        <w:t>4. A gyermek(</w:t>
      </w:r>
      <w:proofErr w:type="spellStart"/>
      <w:r w:rsidRPr="007E5B9C">
        <w:rPr>
          <w:rFonts w:ascii="Times New Roman" w:eastAsia="Times New Roman" w:hAnsi="Times New Roman" w:cs="Times New Roman"/>
          <w:b/>
          <w:sz w:val="24"/>
          <w:szCs w:val="24"/>
          <w:u w:val="single"/>
          <w:lang w:eastAsia="hu-HU"/>
        </w:rPr>
        <w:t>ek</w:t>
      </w:r>
      <w:proofErr w:type="spellEnd"/>
      <w:r w:rsidRPr="007E5B9C">
        <w:rPr>
          <w:rFonts w:ascii="Times New Roman" w:eastAsia="Times New Roman" w:hAnsi="Times New Roman" w:cs="Times New Roman"/>
          <w:b/>
          <w:sz w:val="24"/>
          <w:szCs w:val="24"/>
          <w:u w:val="single"/>
          <w:lang w:eastAsia="hu-HU"/>
        </w:rPr>
        <w:t>) neve, aki(k)</w:t>
      </w:r>
      <w:proofErr w:type="spellStart"/>
      <w:r w:rsidRPr="007E5B9C">
        <w:rPr>
          <w:rFonts w:ascii="Times New Roman" w:eastAsia="Times New Roman" w:hAnsi="Times New Roman" w:cs="Times New Roman"/>
          <w:b/>
          <w:sz w:val="24"/>
          <w:szCs w:val="24"/>
          <w:u w:val="single"/>
          <w:lang w:eastAsia="hu-HU"/>
        </w:rPr>
        <w:t>nek</w:t>
      </w:r>
      <w:proofErr w:type="spellEnd"/>
      <w:r w:rsidRPr="007E5B9C">
        <w:rPr>
          <w:rFonts w:ascii="Times New Roman" w:eastAsia="Times New Roman" w:hAnsi="Times New Roman" w:cs="Times New Roman"/>
          <w:b/>
          <w:sz w:val="24"/>
          <w:szCs w:val="24"/>
          <w:u w:val="single"/>
          <w:lang w:eastAsia="hu-HU"/>
        </w:rPr>
        <w:t xml:space="preserve"> az utazásához a támogatást kéri:</w:t>
      </w:r>
    </w:p>
    <w:p w14:paraId="0A3EBB8F" w14:textId="77777777" w:rsidR="007E5B9C" w:rsidRPr="007E5B9C" w:rsidRDefault="007E5B9C" w:rsidP="007E5B9C">
      <w:pPr>
        <w:tabs>
          <w:tab w:val="left" w:pos="5220"/>
        </w:tabs>
        <w:spacing w:after="0" w:line="240" w:lineRule="auto"/>
        <w:rPr>
          <w:rFonts w:ascii="Times New Roman" w:eastAsia="Times New Roman" w:hAnsi="Times New Roman" w:cs="Times New Roman"/>
          <w:b/>
          <w:sz w:val="24"/>
          <w:szCs w:val="24"/>
          <w:lang w:eastAsia="hu-HU"/>
        </w:rPr>
      </w:pPr>
    </w:p>
    <w:p w14:paraId="23AE1B24" w14:textId="77777777" w:rsidR="007E5B9C" w:rsidRPr="007E5B9C" w:rsidRDefault="007E5B9C" w:rsidP="007E5B9C">
      <w:pPr>
        <w:tabs>
          <w:tab w:val="left" w:pos="5220"/>
        </w:tabs>
        <w:spacing w:after="0" w:line="240" w:lineRule="auto"/>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a.) …………………………………………………………………</w:t>
      </w:r>
    </w:p>
    <w:p w14:paraId="695404C6"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p>
    <w:p w14:paraId="574811D2"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Az intézmény pontos neve és címe, valamint telefonszáma, ahova a gyermeket utaztatni kell:</w:t>
      </w:r>
    </w:p>
    <w:p w14:paraId="02E082BB"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w:t>
      </w:r>
    </w:p>
    <w:p w14:paraId="7A03E073"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p>
    <w:p w14:paraId="01C6958B" w14:textId="77777777" w:rsidR="007E5B9C" w:rsidRPr="007E5B9C" w:rsidRDefault="007E5B9C" w:rsidP="007E5B9C">
      <w:pPr>
        <w:tabs>
          <w:tab w:val="left" w:pos="5220"/>
        </w:tabs>
        <w:spacing w:after="0" w:line="240" w:lineRule="auto"/>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 xml:space="preserve"> </w:t>
      </w:r>
      <w:proofErr w:type="gramStart"/>
      <w:r w:rsidRPr="007E5B9C">
        <w:rPr>
          <w:rFonts w:ascii="Times New Roman" w:eastAsia="Times New Roman" w:hAnsi="Times New Roman" w:cs="Times New Roman"/>
          <w:b/>
          <w:sz w:val="24"/>
          <w:szCs w:val="24"/>
          <w:lang w:eastAsia="hu-HU"/>
        </w:rPr>
        <w:t>b)…</w:t>
      </w:r>
      <w:proofErr w:type="gramEnd"/>
      <w:r w:rsidRPr="007E5B9C">
        <w:rPr>
          <w:rFonts w:ascii="Times New Roman" w:eastAsia="Times New Roman" w:hAnsi="Times New Roman" w:cs="Times New Roman"/>
          <w:b/>
          <w:sz w:val="24"/>
          <w:szCs w:val="24"/>
          <w:lang w:eastAsia="hu-HU"/>
        </w:rPr>
        <w:t>………………………………………………………………</w:t>
      </w:r>
    </w:p>
    <w:p w14:paraId="3A639FFB"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p>
    <w:p w14:paraId="1AFD39A7"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Az intézmény pontos neve és címe, valamint telefonszáma, ahova a gyermeket utaztatni kell:</w:t>
      </w:r>
    </w:p>
    <w:p w14:paraId="7F99817F"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w:t>
      </w:r>
    </w:p>
    <w:p w14:paraId="3F09F06E" w14:textId="77777777" w:rsidR="007E5B9C" w:rsidRPr="007E5B9C" w:rsidRDefault="007E5B9C" w:rsidP="007E5B9C">
      <w:pPr>
        <w:tabs>
          <w:tab w:val="left" w:pos="5220"/>
        </w:tabs>
        <w:spacing w:after="0" w:line="240" w:lineRule="auto"/>
        <w:jc w:val="both"/>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5. Amennyiben az intézmény véleménye alapján az utazáshoz kísérőre van szüksége, igényli-e a kísérő az utazási támogatást?</w:t>
      </w:r>
    </w:p>
    <w:p w14:paraId="7B597935"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Igen – Nem</w:t>
      </w:r>
    </w:p>
    <w:p w14:paraId="328BF0DF"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 megfelelőt kérjük aláhúzni/</w:t>
      </w:r>
    </w:p>
    <w:p w14:paraId="3DA4765A"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p>
    <w:p w14:paraId="695D1E47" w14:textId="77777777" w:rsidR="007E5B9C" w:rsidRPr="007E5B9C" w:rsidRDefault="007E5B9C" w:rsidP="007E5B9C">
      <w:pPr>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b/>
          <w:sz w:val="24"/>
          <w:szCs w:val="24"/>
          <w:lang w:eastAsia="hu-HU"/>
        </w:rPr>
        <w:t xml:space="preserve">6. </w:t>
      </w:r>
      <w:r w:rsidRPr="007E5B9C">
        <w:rPr>
          <w:rFonts w:ascii="Times New Roman" w:eastAsia="Times New Roman" w:hAnsi="Times New Roman" w:cs="Times New Roman"/>
          <w:sz w:val="24"/>
          <w:szCs w:val="24"/>
          <w:lang w:eastAsia="hu-HU"/>
        </w:rPr>
        <w:t xml:space="preserve">Büntetőjogi felelősségem tudatában </w:t>
      </w:r>
      <w:r w:rsidRPr="007E5B9C">
        <w:rPr>
          <w:rFonts w:ascii="Times New Roman" w:eastAsia="Times New Roman" w:hAnsi="Times New Roman" w:cs="Times New Roman"/>
          <w:b/>
          <w:sz w:val="24"/>
          <w:szCs w:val="24"/>
          <w:lang w:eastAsia="hu-HU"/>
        </w:rPr>
        <w:t>kijelentem</w:t>
      </w:r>
      <w:r w:rsidRPr="007E5B9C">
        <w:rPr>
          <w:rFonts w:ascii="Times New Roman" w:eastAsia="Times New Roman" w:hAnsi="Times New Roman" w:cs="Times New Roman"/>
          <w:sz w:val="24"/>
          <w:szCs w:val="24"/>
          <w:lang w:eastAsia="hu-HU"/>
        </w:rPr>
        <w:t>, hogy a fentiek a valóságnak megfelelnek.</w:t>
      </w:r>
    </w:p>
    <w:p w14:paraId="345F83DA" w14:textId="77777777" w:rsidR="007E5B9C" w:rsidRPr="007E5B9C" w:rsidRDefault="007E5B9C" w:rsidP="007E5B9C">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b/>
          <w:sz w:val="24"/>
          <w:szCs w:val="24"/>
          <w:lang w:eastAsia="hu-HU"/>
        </w:rPr>
        <w:t>7. Kijelentem</w:t>
      </w:r>
      <w:r w:rsidRPr="007E5B9C">
        <w:rPr>
          <w:rFonts w:ascii="Times New Roman" w:eastAsia="Times New Roman" w:hAnsi="Times New Roman" w:cs="Times New Roman"/>
          <w:sz w:val="24"/>
          <w:szCs w:val="24"/>
          <w:lang w:eastAsia="hu-HU"/>
        </w:rPr>
        <w:t>, hogy az ellátásra való jogosultság feltételeit érintő lényeges tények, körülmények megváltozásáról 15 napon belül értesítem az ellátást megállapító szervet.</w:t>
      </w:r>
    </w:p>
    <w:p w14:paraId="4F5217EA" w14:textId="77777777" w:rsidR="007E5B9C" w:rsidRPr="007E5B9C" w:rsidRDefault="007E5B9C" w:rsidP="007E5B9C">
      <w:pPr>
        <w:spacing w:after="0" w:line="240" w:lineRule="auto"/>
        <w:jc w:val="both"/>
        <w:rPr>
          <w:rFonts w:ascii="Times New Roman" w:eastAsia="Times New Roman" w:hAnsi="Times New Roman" w:cs="Times New Roman"/>
          <w:sz w:val="24"/>
          <w:szCs w:val="24"/>
          <w:lang w:eastAsia="hu-HU"/>
        </w:rPr>
      </w:pPr>
      <w:r w:rsidRPr="007E5B9C">
        <w:rPr>
          <w:rFonts w:ascii="Times New Roman" w:eastAsia="Times New Roman" w:hAnsi="Times New Roman" w:cs="Times New Roman"/>
          <w:b/>
          <w:sz w:val="24"/>
          <w:szCs w:val="24"/>
          <w:lang w:eastAsia="hu-HU"/>
        </w:rPr>
        <w:t>Tudomásul veszem</w:t>
      </w:r>
      <w:r w:rsidRPr="007E5B9C">
        <w:rPr>
          <w:rFonts w:ascii="Times New Roman" w:eastAsia="Times New Roman" w:hAnsi="Times New Roman" w:cs="Times New Roman"/>
          <w:sz w:val="24"/>
          <w:szCs w:val="24"/>
          <w:lang w:eastAsia="hu-HU"/>
        </w:rPr>
        <w:t>, hogy a kérelmemre indult eljárás lefolytatásához szükséges személyes adataimat a hatóság az információs önrendelkezési jogról és az információszabadságról szóló 2011. évi CXII. törvény alapján kezeli.</w:t>
      </w:r>
    </w:p>
    <w:p w14:paraId="1B6C3E0F" w14:textId="77777777" w:rsidR="007E5B9C" w:rsidRPr="007E5B9C" w:rsidRDefault="007E5B9C" w:rsidP="007E5B9C">
      <w:pPr>
        <w:spacing w:after="0" w:line="240" w:lineRule="auto"/>
        <w:jc w:val="both"/>
        <w:rPr>
          <w:rFonts w:ascii="Times New Roman" w:eastAsia="Times New Roman" w:hAnsi="Times New Roman" w:cs="Times New Roman"/>
          <w:sz w:val="20"/>
          <w:szCs w:val="20"/>
          <w:lang w:eastAsia="hu-HU"/>
        </w:rPr>
      </w:pPr>
    </w:p>
    <w:p w14:paraId="229574F5"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Szigethalom, 201_________ év __________ hó _______ nap</w:t>
      </w:r>
    </w:p>
    <w:p w14:paraId="5AB4949F"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p>
    <w:p w14:paraId="5CB68BC0" w14:textId="77777777" w:rsidR="007E5B9C" w:rsidRPr="007E5B9C" w:rsidRDefault="007E5B9C" w:rsidP="007E5B9C">
      <w:pPr>
        <w:tabs>
          <w:tab w:val="left" w:pos="5220"/>
        </w:tabs>
        <w:spacing w:after="0" w:line="240" w:lineRule="auto"/>
        <w:jc w:val="right"/>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________________________</w:t>
      </w:r>
    </w:p>
    <w:p w14:paraId="621C257B" w14:textId="77777777" w:rsidR="007E5B9C" w:rsidRPr="007E5B9C" w:rsidRDefault="007E5B9C" w:rsidP="007E5B9C">
      <w:pPr>
        <w:tabs>
          <w:tab w:val="left" w:pos="5220"/>
        </w:tabs>
        <w:spacing w:after="0" w:line="240" w:lineRule="auto"/>
        <w:jc w:val="right"/>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kérelmező aláírása</w:t>
      </w:r>
    </w:p>
    <w:p w14:paraId="6CD6CCA0" w14:textId="77777777" w:rsidR="007E5B9C" w:rsidRPr="007E5B9C" w:rsidRDefault="007E5B9C" w:rsidP="007E5B9C">
      <w:pPr>
        <w:tabs>
          <w:tab w:val="left" w:pos="5220"/>
        </w:tabs>
        <w:spacing w:after="0" w:line="240" w:lineRule="auto"/>
        <w:jc w:val="right"/>
        <w:rPr>
          <w:rFonts w:ascii="Times New Roman" w:eastAsia="Times New Roman" w:hAnsi="Times New Roman" w:cs="Times New Roman"/>
          <w:sz w:val="24"/>
          <w:szCs w:val="24"/>
          <w:lang w:eastAsia="hu-HU"/>
        </w:rPr>
      </w:pPr>
    </w:p>
    <w:p w14:paraId="07751A61" w14:textId="77777777" w:rsidR="007E5B9C" w:rsidRPr="007E5B9C" w:rsidRDefault="007E5B9C" w:rsidP="007E5B9C">
      <w:pPr>
        <w:tabs>
          <w:tab w:val="left" w:pos="5220"/>
        </w:tabs>
        <w:spacing w:after="0" w:line="240" w:lineRule="auto"/>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8. Iskola, intézmény javaslata arra vonatkozóan, hogy</w:t>
      </w:r>
    </w:p>
    <w:p w14:paraId="32819F48" w14:textId="77777777" w:rsidR="007E5B9C" w:rsidRPr="007E5B9C" w:rsidRDefault="007E5B9C" w:rsidP="007E5B9C">
      <w:pPr>
        <w:numPr>
          <w:ilvl w:val="0"/>
          <w:numId w:val="8"/>
        </w:numPr>
        <w:tabs>
          <w:tab w:val="left" w:pos="720"/>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 gyermek oktatása, képzése, fejlesztése érdekében szükséges-e speciális intézmény igénybevétele? Ha igen, mi alapozza meg? Orvosi, szakértői vélemény, egyéb?</w:t>
      </w:r>
    </w:p>
    <w:p w14:paraId="31C84ECB" w14:textId="77777777" w:rsidR="007E5B9C" w:rsidRPr="007E5B9C" w:rsidRDefault="007E5B9C" w:rsidP="007E5B9C">
      <w:pPr>
        <w:numPr>
          <w:ilvl w:val="0"/>
          <w:numId w:val="8"/>
        </w:numPr>
        <w:tabs>
          <w:tab w:val="left" w:pos="720"/>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Szükséges-e a napi bejárás?</w:t>
      </w:r>
    </w:p>
    <w:p w14:paraId="6C83A014" w14:textId="77777777" w:rsidR="007E5B9C" w:rsidRPr="007E5B9C" w:rsidRDefault="007E5B9C" w:rsidP="007E5B9C">
      <w:pPr>
        <w:numPr>
          <w:ilvl w:val="0"/>
          <w:numId w:val="8"/>
        </w:numPr>
        <w:tabs>
          <w:tab w:val="left" w:pos="720"/>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Szükség van-e a gyermeknek kísérőre?</w:t>
      </w:r>
    </w:p>
    <w:p w14:paraId="10A11368" w14:textId="77777777" w:rsidR="007E5B9C" w:rsidRPr="007E5B9C" w:rsidRDefault="007E5B9C" w:rsidP="007E5B9C">
      <w:pPr>
        <w:numPr>
          <w:ilvl w:val="0"/>
          <w:numId w:val="8"/>
        </w:numPr>
        <w:tabs>
          <w:tab w:val="left" w:pos="720"/>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Várhatóan mikor fejeződik be a gyermek képzése, fejlesztése?</w:t>
      </w:r>
    </w:p>
    <w:p w14:paraId="0E72453E"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p>
    <w:p w14:paraId="50D70170" w14:textId="77777777" w:rsidR="007E5B9C" w:rsidRPr="007E5B9C" w:rsidRDefault="007E5B9C" w:rsidP="007E5B9C">
      <w:pPr>
        <w:tabs>
          <w:tab w:val="left" w:pos="5220"/>
        </w:tabs>
        <w:spacing w:after="0" w:line="240" w:lineRule="auto"/>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9. Az utazási támogatást javaslom / nem javaslom.</w:t>
      </w:r>
    </w:p>
    <w:p w14:paraId="635EFC14"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 megfelelőt kérjük aláhúzni/</w:t>
      </w:r>
    </w:p>
    <w:p w14:paraId="4DF975AA"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p>
    <w:p w14:paraId="7623D1E5" w14:textId="77777777" w:rsidR="007E5B9C" w:rsidRPr="007E5B9C" w:rsidRDefault="007E5B9C" w:rsidP="007E5B9C">
      <w:pPr>
        <w:tabs>
          <w:tab w:val="left" w:pos="5220"/>
        </w:tabs>
        <w:spacing w:after="0" w:line="240" w:lineRule="auto"/>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10. Indoklás:</w:t>
      </w:r>
    </w:p>
    <w:p w14:paraId="573847E9"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w:t>
      </w:r>
    </w:p>
    <w:p w14:paraId="252B8A17"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lastRenderedPageBreak/>
        <w:t>……………………………………………………………………………………………………………………………………………………………………………………………………………………………………………………………………………………………………………………………………………………………………………………………………………………………………………………………………………………………………………</w:t>
      </w:r>
    </w:p>
    <w:p w14:paraId="125D6309"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p>
    <w:p w14:paraId="23ACF91C"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b/>
        <w:t>___________</w:t>
      </w:r>
    </w:p>
    <w:p w14:paraId="3DDD5A6C"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b/>
        <w:t>aláírás, pecsét</w:t>
      </w:r>
    </w:p>
    <w:p w14:paraId="6FE2C45D"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p>
    <w:p w14:paraId="69940989" w14:textId="77777777" w:rsidR="007E5B9C" w:rsidRPr="007E5B9C" w:rsidRDefault="007E5B9C" w:rsidP="007E5B9C">
      <w:pPr>
        <w:tabs>
          <w:tab w:val="left" w:pos="5220"/>
        </w:tabs>
        <w:spacing w:after="0" w:line="240" w:lineRule="auto"/>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11. Családsegítő Szolgálat javaslata:</w:t>
      </w:r>
    </w:p>
    <w:p w14:paraId="6F3EC062" w14:textId="77777777" w:rsidR="007E5B9C" w:rsidRPr="007E5B9C" w:rsidRDefault="007E5B9C" w:rsidP="007E5B9C">
      <w:pPr>
        <w:tabs>
          <w:tab w:val="left" w:pos="5220"/>
        </w:tabs>
        <w:spacing w:after="0" w:line="240" w:lineRule="auto"/>
        <w:jc w:val="both"/>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sz w:val="24"/>
          <w:szCs w:val="24"/>
          <w:lang w:eastAsia="hu-HU"/>
        </w:rPr>
        <w:t xml:space="preserve">Az elvégzett környezettanulmány alapján, valamint a család szociális rászorultságára tekintettel </w:t>
      </w:r>
      <w:r w:rsidRPr="007E5B9C">
        <w:rPr>
          <w:rFonts w:ascii="Times New Roman" w:eastAsia="Times New Roman" w:hAnsi="Times New Roman" w:cs="Times New Roman"/>
          <w:b/>
          <w:sz w:val="24"/>
          <w:szCs w:val="24"/>
          <w:lang w:eastAsia="hu-HU"/>
        </w:rPr>
        <w:t>az utazási támogatást javaslom /nem javaslom.</w:t>
      </w:r>
    </w:p>
    <w:p w14:paraId="556753DB"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 megfelelőt kérjük aláhúzni/</w:t>
      </w:r>
    </w:p>
    <w:p w14:paraId="7808D3E5"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p>
    <w:p w14:paraId="05B5E225" w14:textId="77777777" w:rsidR="007E5B9C" w:rsidRPr="007E5B9C" w:rsidRDefault="007E5B9C" w:rsidP="007E5B9C">
      <w:pPr>
        <w:tabs>
          <w:tab w:val="left" w:pos="5220"/>
        </w:tabs>
        <w:spacing w:after="0" w:line="240" w:lineRule="auto"/>
        <w:rPr>
          <w:rFonts w:ascii="Times New Roman" w:eastAsia="Times New Roman" w:hAnsi="Times New Roman" w:cs="Times New Roman"/>
          <w:b/>
          <w:sz w:val="24"/>
          <w:szCs w:val="24"/>
          <w:lang w:eastAsia="hu-HU"/>
        </w:rPr>
      </w:pPr>
      <w:r w:rsidRPr="007E5B9C">
        <w:rPr>
          <w:rFonts w:ascii="Times New Roman" w:eastAsia="Times New Roman" w:hAnsi="Times New Roman" w:cs="Times New Roman"/>
          <w:b/>
          <w:sz w:val="24"/>
          <w:szCs w:val="24"/>
          <w:lang w:eastAsia="hu-HU"/>
        </w:rPr>
        <w:t>12. Indoklás:</w:t>
      </w:r>
    </w:p>
    <w:p w14:paraId="2DB152ED"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w:t>
      </w:r>
    </w:p>
    <w:p w14:paraId="06C70B65"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w:t>
      </w:r>
    </w:p>
    <w:p w14:paraId="1D0CC523"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w:t>
      </w:r>
    </w:p>
    <w:p w14:paraId="0DF37FF9"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p>
    <w:p w14:paraId="51812608"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b/>
        <w:t>___________</w:t>
      </w:r>
    </w:p>
    <w:p w14:paraId="629CF20C"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r w:rsidRPr="007E5B9C">
        <w:rPr>
          <w:rFonts w:ascii="Times New Roman" w:eastAsia="Times New Roman" w:hAnsi="Times New Roman" w:cs="Times New Roman"/>
          <w:sz w:val="24"/>
          <w:szCs w:val="24"/>
          <w:lang w:eastAsia="hu-HU"/>
        </w:rPr>
        <w:tab/>
        <w:t>aláírás, pecsét</w:t>
      </w:r>
    </w:p>
    <w:p w14:paraId="39FE9AD7" w14:textId="77777777" w:rsidR="007E5B9C" w:rsidRPr="007E5B9C" w:rsidRDefault="007E5B9C" w:rsidP="007E5B9C">
      <w:pPr>
        <w:tabs>
          <w:tab w:val="left" w:pos="5220"/>
        </w:tabs>
        <w:spacing w:after="0" w:line="240" w:lineRule="auto"/>
        <w:rPr>
          <w:rFonts w:ascii="Times New Roman" w:eastAsia="Times New Roman" w:hAnsi="Times New Roman" w:cs="Times New Roman"/>
          <w:sz w:val="24"/>
          <w:szCs w:val="24"/>
          <w:lang w:eastAsia="hu-HU"/>
        </w:rPr>
      </w:pPr>
    </w:p>
    <w:p w14:paraId="7786F3D5"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p>
    <w:p w14:paraId="0F452865" w14:textId="77777777" w:rsidR="007E5B9C" w:rsidRPr="007E5B9C" w:rsidRDefault="007E5B9C" w:rsidP="007E5B9C">
      <w:pPr>
        <w:spacing w:after="0" w:line="240" w:lineRule="auto"/>
        <w:jc w:val="center"/>
        <w:rPr>
          <w:rFonts w:ascii="Times New Roman" w:eastAsia="Times New Roman" w:hAnsi="Times New Roman" w:cs="Times New Roman"/>
          <w:b/>
          <w:sz w:val="24"/>
          <w:szCs w:val="24"/>
          <w:lang w:eastAsia="hu-HU"/>
        </w:rPr>
      </w:pPr>
    </w:p>
    <w:p w14:paraId="6B2B6176" w14:textId="77777777" w:rsidR="007E5B9C" w:rsidRPr="007E5B9C" w:rsidRDefault="007E5B9C" w:rsidP="007E5B9C">
      <w:pPr>
        <w:spacing w:after="0" w:line="240" w:lineRule="auto"/>
        <w:jc w:val="both"/>
        <w:rPr>
          <w:rFonts w:ascii="Times New Roman" w:eastAsia="Times New Roman" w:hAnsi="Times New Roman" w:cs="Times New Roman"/>
          <w:b/>
          <w:bCs/>
          <w:sz w:val="24"/>
          <w:szCs w:val="20"/>
          <w:u w:val="single"/>
          <w:lang w:eastAsia="hu-HU"/>
        </w:rPr>
      </w:pPr>
    </w:p>
    <w:p w14:paraId="7A46E399" w14:textId="77777777" w:rsidR="007E5B9C" w:rsidRPr="007E5B9C" w:rsidRDefault="007E5B9C" w:rsidP="007E5B9C">
      <w:pPr>
        <w:spacing w:after="0" w:line="240" w:lineRule="auto"/>
        <w:jc w:val="both"/>
        <w:rPr>
          <w:rFonts w:ascii="Times New Roman" w:eastAsia="Times New Roman" w:hAnsi="Times New Roman" w:cs="Times New Roman"/>
          <w:b/>
          <w:bCs/>
          <w:sz w:val="24"/>
          <w:szCs w:val="20"/>
          <w:u w:val="single"/>
          <w:lang w:eastAsia="hu-HU"/>
        </w:rPr>
      </w:pPr>
    </w:p>
    <w:p w14:paraId="0C966EFA" w14:textId="77777777" w:rsidR="00BF73A6" w:rsidRDefault="00BF73A6"/>
    <w:sectPr w:rsidR="00BF73A6">
      <w:footerReference w:type="default" r:id="rId8"/>
      <w:pgSz w:w="11906" w:h="16838"/>
      <w:pgMar w:top="1648" w:right="1417" w:bottom="1648" w:left="1417" w:header="1417"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08439" w14:textId="77777777" w:rsidR="0035651E" w:rsidRDefault="0035651E" w:rsidP="007E5B9C">
      <w:pPr>
        <w:spacing w:after="0" w:line="240" w:lineRule="auto"/>
      </w:pPr>
      <w:r>
        <w:separator/>
      </w:r>
    </w:p>
  </w:endnote>
  <w:endnote w:type="continuationSeparator" w:id="0">
    <w:p w14:paraId="4DD6D20B" w14:textId="77777777" w:rsidR="0035651E" w:rsidRDefault="0035651E" w:rsidP="007E5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echnical">
    <w:altName w:val="Arial"/>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36F2F" w14:textId="77777777" w:rsidR="00D65FAE" w:rsidRPr="00CF5ABE" w:rsidRDefault="00D65FAE">
    <w:pPr>
      <w:pStyle w:val="llb"/>
      <w:jc w:val="center"/>
      <w:rPr>
        <w:i/>
      </w:rPr>
    </w:pPr>
    <w:r w:rsidRPr="00CF5ABE">
      <w:rPr>
        <w:b/>
        <w:i/>
      </w:rPr>
      <w:fldChar w:fldCharType="begin"/>
    </w:r>
    <w:r w:rsidRPr="00CF5ABE">
      <w:rPr>
        <w:b/>
        <w:i/>
      </w:rPr>
      <w:instrText>PAGE   \* MERGEFORMAT</w:instrText>
    </w:r>
    <w:r w:rsidRPr="00CF5ABE">
      <w:rPr>
        <w:b/>
        <w:i/>
      </w:rPr>
      <w:fldChar w:fldCharType="separate"/>
    </w:r>
    <w:r w:rsidR="00D17FBB">
      <w:rPr>
        <w:b/>
        <w:i/>
        <w:noProof/>
      </w:rPr>
      <w:t>3</w:t>
    </w:r>
    <w:r w:rsidR="00D17FBB">
      <w:rPr>
        <w:b/>
        <w:i/>
        <w:noProof/>
      </w:rPr>
      <w:t>6</w:t>
    </w:r>
    <w:r w:rsidRPr="00CF5ABE">
      <w:rPr>
        <w:b/>
        <w:i/>
      </w:rPr>
      <w:fldChar w:fldCharType="end"/>
    </w:r>
    <w:r w:rsidRPr="00CF5ABE">
      <w:rPr>
        <w:b/>
        <w:i/>
      </w:rPr>
      <w:t xml:space="preserve">. </w:t>
    </w:r>
    <w:r w:rsidRPr="00CF5ABE">
      <w:rPr>
        <w:i/>
      </w:rPr>
      <w:t>oldal</w:t>
    </w:r>
  </w:p>
  <w:p w14:paraId="791D5223" w14:textId="77777777" w:rsidR="00D65FAE" w:rsidRDefault="00D65FAE">
    <w:pPr>
      <w:pStyle w:val="llb"/>
    </w:pPr>
  </w:p>
  <w:p w14:paraId="74E4F07D" w14:textId="77777777" w:rsidR="00D65FAE" w:rsidRDefault="00D65F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434B0" w14:textId="77777777" w:rsidR="0035651E" w:rsidRDefault="0035651E" w:rsidP="007E5B9C">
      <w:pPr>
        <w:spacing w:after="0" w:line="240" w:lineRule="auto"/>
      </w:pPr>
      <w:r>
        <w:separator/>
      </w:r>
    </w:p>
  </w:footnote>
  <w:footnote w:type="continuationSeparator" w:id="0">
    <w:p w14:paraId="4808472F" w14:textId="77777777" w:rsidR="0035651E" w:rsidRDefault="0035651E" w:rsidP="007E5B9C">
      <w:pPr>
        <w:spacing w:after="0" w:line="240" w:lineRule="auto"/>
      </w:pPr>
      <w:r>
        <w:continuationSeparator/>
      </w:r>
    </w:p>
  </w:footnote>
  <w:footnote w:id="1">
    <w:p w14:paraId="266A27DA" w14:textId="77777777" w:rsidR="00D65FAE" w:rsidRDefault="00D65FAE">
      <w:pPr>
        <w:pStyle w:val="Lbjegyzetszveg"/>
      </w:pPr>
      <w:r>
        <w:rPr>
          <w:rStyle w:val="Lbjegyzet-hivatkozs"/>
        </w:rPr>
        <w:footnoteRef/>
      </w:r>
      <w:r>
        <w:t xml:space="preserve"> Kiegészítette a 9/2023.(IV.28.) önk. rendelet 1. §-a. Hatályos 2023. május 1-től.</w:t>
      </w:r>
    </w:p>
  </w:footnote>
  <w:footnote w:id="2">
    <w:p w14:paraId="51879B5A" w14:textId="77777777" w:rsidR="00D65FAE" w:rsidRDefault="00D65FAE" w:rsidP="0066431F">
      <w:pPr>
        <w:pStyle w:val="Lbjegyzetszveg"/>
      </w:pPr>
      <w:r>
        <w:rPr>
          <w:rStyle w:val="Lbjegyzet-hivatkozs"/>
        </w:rPr>
        <w:footnoteRef/>
      </w:r>
      <w:r>
        <w:t xml:space="preserve"> Kiegészítette a 9/2023.(IV.28.) önk. rendelet 2. §-a. Hatályos 2023. május 1-től.</w:t>
      </w:r>
    </w:p>
    <w:p w14:paraId="5A5FBEA2" w14:textId="77777777" w:rsidR="00D65FAE" w:rsidRDefault="00D65FAE">
      <w:pPr>
        <w:pStyle w:val="Lbjegyzetszveg"/>
      </w:pPr>
    </w:p>
  </w:footnote>
  <w:footnote w:id="3">
    <w:p w14:paraId="26213F1E" w14:textId="77777777" w:rsidR="00D65FAE" w:rsidRDefault="00D65FAE">
      <w:pPr>
        <w:pStyle w:val="Lbjegyzetszveg"/>
      </w:pPr>
      <w:r>
        <w:rPr>
          <w:rStyle w:val="Lbjegyzet-hivatkozs"/>
        </w:rPr>
        <w:footnoteRef/>
      </w:r>
      <w:r>
        <w:t xml:space="preserve"> Összegét módosította az 5/2024.(III.05.) önk. rendelet 1. §-a. Hatályos 2024. március 15-től.</w:t>
      </w:r>
    </w:p>
  </w:footnote>
  <w:footnote w:id="4">
    <w:p w14:paraId="647F3BCF" w14:textId="77777777" w:rsidR="00D65FAE" w:rsidRDefault="00D65FAE" w:rsidP="00F6367E">
      <w:pPr>
        <w:pStyle w:val="Lbjegyzetszveg"/>
      </w:pPr>
      <w:r>
        <w:rPr>
          <w:rStyle w:val="Lbjegyzet-hivatkozs"/>
        </w:rPr>
        <w:footnoteRef/>
      </w:r>
      <w:r>
        <w:t xml:space="preserve"> Szövegét módosította az 5/2024.(III.05.) önk. rendelet 2. §-a. Hatályos 2024. március 15-től.</w:t>
      </w:r>
    </w:p>
    <w:p w14:paraId="00267335" w14:textId="77777777" w:rsidR="00D65FAE" w:rsidRDefault="00D65FAE">
      <w:pPr>
        <w:pStyle w:val="Lbjegyzetszveg"/>
      </w:pPr>
    </w:p>
  </w:footnote>
  <w:footnote w:id="5">
    <w:p w14:paraId="5E1E6728" w14:textId="77777777" w:rsidR="00D65FAE" w:rsidRDefault="00D65FAE">
      <w:pPr>
        <w:pStyle w:val="Lbjegyzetszveg"/>
      </w:pPr>
      <w:r>
        <w:rPr>
          <w:rStyle w:val="Lbjegyzet-hivatkozs"/>
        </w:rPr>
        <w:footnoteRef/>
      </w:r>
      <w:r>
        <w:t xml:space="preserve"> Hatályon kívül helyezte az 5/2024.(III.05.) önk. rendelet 3. §-a. Hatályos 2024. március 15-től.</w:t>
      </w:r>
    </w:p>
  </w:footnote>
  <w:footnote w:id="6">
    <w:p w14:paraId="4F685E7F" w14:textId="77777777" w:rsidR="00D65FAE" w:rsidRDefault="00D65FAE">
      <w:pPr>
        <w:pStyle w:val="Lbjegyzetszveg"/>
      </w:pPr>
      <w:r>
        <w:rPr>
          <w:rStyle w:val="Lbjegyzet-hivatkozs"/>
        </w:rPr>
        <w:footnoteRef/>
      </w:r>
      <w:r>
        <w:t xml:space="preserve"> Hatályon kívül helyezte az 5/2024.(III.05.) önk. rendelet 4. §-a. Hatályos 2024. március 15-től.</w:t>
      </w:r>
    </w:p>
  </w:footnote>
  <w:footnote w:id="7">
    <w:p w14:paraId="71FE04C0" w14:textId="77777777" w:rsidR="00D65FAE" w:rsidRDefault="00D65FAE">
      <w:pPr>
        <w:pStyle w:val="Lbjegyzetszveg"/>
      </w:pPr>
      <w:r>
        <w:rPr>
          <w:rStyle w:val="Lbjegyzet-hivatkozs"/>
        </w:rPr>
        <w:footnoteRef/>
      </w:r>
      <w:r>
        <w:t xml:space="preserve"> Módosította az 5/2024.(III.05.) önk. rendelet 5. §-a. Hatályos 2024. március 15-től.</w:t>
      </w:r>
    </w:p>
  </w:footnote>
  <w:footnote w:id="8">
    <w:p w14:paraId="3909390E" w14:textId="77777777" w:rsidR="00D65FAE" w:rsidRDefault="00D65FAE">
      <w:pPr>
        <w:pStyle w:val="Lbjegyzetszveg"/>
      </w:pPr>
      <w:r>
        <w:rPr>
          <w:rStyle w:val="Lbjegyzet-hivatkozs"/>
        </w:rPr>
        <w:footnoteRef/>
      </w:r>
      <w:r>
        <w:t xml:space="preserve"> Hatályon kívül helyezte a 9/2023.(IV.28.) önk. rendelet 4. §-a. Hatályos 2023. május 1-től.</w:t>
      </w:r>
    </w:p>
  </w:footnote>
  <w:footnote w:id="9">
    <w:p w14:paraId="31DE98F1" w14:textId="77777777" w:rsidR="00D65FAE" w:rsidRDefault="00D65FAE">
      <w:pPr>
        <w:pStyle w:val="Lbjegyzetszveg"/>
      </w:pPr>
      <w:r>
        <w:rPr>
          <w:rStyle w:val="Lbjegyzet-hivatkozs"/>
        </w:rPr>
        <w:footnoteRef/>
      </w:r>
      <w:r>
        <w:t xml:space="preserve"> Összegét módosította az 5/2024.(III.05.) önk. rendelet 6. §-a. Hatályos 2024. március 15-től.</w:t>
      </w:r>
    </w:p>
  </w:footnote>
  <w:footnote w:id="10">
    <w:p w14:paraId="439E1AA3" w14:textId="77777777" w:rsidR="00D65FAE" w:rsidRDefault="00D65FAE">
      <w:pPr>
        <w:pStyle w:val="Lbjegyzetszveg"/>
      </w:pPr>
      <w:r>
        <w:rPr>
          <w:rStyle w:val="Lbjegyzet-hivatkozs"/>
        </w:rPr>
        <w:footnoteRef/>
      </w:r>
      <w:r>
        <w:t xml:space="preserve"> Módosította az 5/2024.(III.05.) önk. rendelet 7. §-a. Hatályos 2024. március 15-től.</w:t>
      </w:r>
    </w:p>
  </w:footnote>
  <w:footnote w:id="11">
    <w:p w14:paraId="2370A4D3" w14:textId="77777777" w:rsidR="00D65FAE" w:rsidRDefault="00D65FAE" w:rsidP="005479C8">
      <w:pPr>
        <w:pStyle w:val="Lbjegyzetszveg"/>
      </w:pPr>
      <w:r>
        <w:rPr>
          <w:rStyle w:val="Lbjegyzet-hivatkozs"/>
        </w:rPr>
        <w:footnoteRef/>
      </w:r>
      <w:r>
        <w:t xml:space="preserve"> Módosította az 5/2024.(III.05.) önk. rendelet 8. §-a. Hatályos 2024. március 15-től.</w:t>
      </w:r>
    </w:p>
    <w:p w14:paraId="337002AD" w14:textId="77777777" w:rsidR="00D65FAE" w:rsidRDefault="00D65FAE">
      <w:pPr>
        <w:pStyle w:val="Lbjegyzetszveg"/>
      </w:pPr>
    </w:p>
  </w:footnote>
  <w:footnote w:id="12">
    <w:p w14:paraId="6B238062" w14:textId="77777777" w:rsidR="00D65FAE" w:rsidRDefault="00D65FAE">
      <w:pPr>
        <w:pStyle w:val="Lbjegyzetszveg"/>
      </w:pPr>
      <w:r>
        <w:rPr>
          <w:rStyle w:val="Lbjegyzet-hivatkozs"/>
        </w:rPr>
        <w:footnoteRef/>
      </w:r>
      <w:r>
        <w:t xml:space="preserve"> Hatályon kívül helyezte a 9/2023.(IV.28.) önk. rendelet 5. §-a. Hatályos 2023. május 1-től.</w:t>
      </w:r>
    </w:p>
  </w:footnote>
  <w:footnote w:id="13">
    <w:p w14:paraId="4C013220" w14:textId="77777777" w:rsidR="00D65FAE" w:rsidRDefault="00D65FAE">
      <w:pPr>
        <w:pStyle w:val="Lbjegyzetszveg"/>
      </w:pPr>
      <w:r>
        <w:rPr>
          <w:rStyle w:val="Lbjegyzet-hivatkozs"/>
        </w:rPr>
        <w:footnoteRef/>
      </w:r>
      <w:r>
        <w:t xml:space="preserve"> Szövegét módosította az 5/2024.(III.05.) önk. rendelet 9. §-a. Hatályos 2024. március 15-től.</w:t>
      </w:r>
    </w:p>
  </w:footnote>
  <w:footnote w:id="14">
    <w:p w14:paraId="64ECDFA6" w14:textId="77777777" w:rsidR="00D65FAE" w:rsidRDefault="00D65FAE">
      <w:pPr>
        <w:pStyle w:val="Lbjegyzetszveg"/>
      </w:pPr>
      <w:r>
        <w:rPr>
          <w:rStyle w:val="Lbjegyzet-hivatkozs"/>
        </w:rPr>
        <w:footnoteRef/>
      </w:r>
      <w:r>
        <w:t xml:space="preserve"> Szövegét módosította az 5/2024.(III.05.) önk. rendelet 10. §-a. Hatályos 2024. március 15-től.</w:t>
      </w:r>
    </w:p>
  </w:footnote>
  <w:footnote w:id="15">
    <w:p w14:paraId="6E4CBDF7" w14:textId="77777777" w:rsidR="00D65FAE" w:rsidRDefault="00D65FAE">
      <w:pPr>
        <w:pStyle w:val="Lbjegyzetszveg"/>
      </w:pPr>
      <w:r>
        <w:rPr>
          <w:rStyle w:val="Lbjegyzet-hivatkozs"/>
        </w:rPr>
        <w:footnoteRef/>
      </w:r>
      <w:r>
        <w:t xml:space="preserve"> Szövegét módosította az 5/2024.(III.05.) önk. rendelet 11. §-a. Hatályos 2024. március 15-től.</w:t>
      </w:r>
    </w:p>
  </w:footnote>
  <w:footnote w:id="16">
    <w:p w14:paraId="1120A4B2" w14:textId="77777777" w:rsidR="00D65FAE" w:rsidRDefault="00D65FAE">
      <w:pPr>
        <w:pStyle w:val="Lbjegyzetszveg"/>
      </w:pPr>
      <w:r>
        <w:rPr>
          <w:rStyle w:val="Lbjegyzet-hivatkozs"/>
        </w:rPr>
        <w:footnoteRef/>
      </w:r>
      <w:r>
        <w:t xml:space="preserve"> Szövegét módosította az 5/2024.(III.05.) önk. rendelet 12. §-a. Hatályos 2024. március 15-től.</w:t>
      </w:r>
    </w:p>
  </w:footnote>
  <w:footnote w:id="17">
    <w:p w14:paraId="2C5AECCC" w14:textId="77777777" w:rsidR="00D65FAE" w:rsidRDefault="00D65FAE">
      <w:pPr>
        <w:pStyle w:val="Lbjegyzetszveg"/>
      </w:pPr>
      <w:r>
        <w:rPr>
          <w:rStyle w:val="Lbjegyzet-hivatkozs"/>
        </w:rPr>
        <w:footnoteRef/>
      </w:r>
      <w:r>
        <w:t xml:space="preserve"> Szövegét módosította az 5/2024.(III.05.) önk. rendelet 13. §-a. Hatályos 2024. március 15-től.</w:t>
      </w:r>
    </w:p>
  </w:footnote>
  <w:footnote w:id="18">
    <w:p w14:paraId="373B276D" w14:textId="77777777" w:rsidR="00D65FAE" w:rsidRDefault="00D65FAE">
      <w:pPr>
        <w:pStyle w:val="Lbjegyzetszveg"/>
      </w:pPr>
      <w:r>
        <w:rPr>
          <w:rStyle w:val="Lbjegyzet-hivatkozs"/>
        </w:rPr>
        <w:footnoteRef/>
      </w:r>
      <w:r>
        <w:t xml:space="preserve"> Hatályon kívül helyezte a 9/2023.(IV.28.) önk. rendelet 6. §-a. Hatályos 2023. május 1-től.</w:t>
      </w:r>
    </w:p>
  </w:footnote>
  <w:footnote w:id="19">
    <w:p w14:paraId="736447DA" w14:textId="77777777" w:rsidR="00D65FAE" w:rsidRDefault="00D65FAE">
      <w:pPr>
        <w:pStyle w:val="Lbjegyzetszveg"/>
      </w:pPr>
      <w:r>
        <w:rPr>
          <w:rStyle w:val="Lbjegyzet-hivatkozs"/>
        </w:rPr>
        <w:footnoteRef/>
      </w:r>
      <w:r>
        <w:t xml:space="preserve"> Szövegét módosította az 5/2024.(III.05.) önk. rendelet 14. §-a. Hatályos 2024. március 15-től.</w:t>
      </w:r>
    </w:p>
  </w:footnote>
  <w:footnote w:id="20">
    <w:p w14:paraId="69256C6E" w14:textId="77777777" w:rsidR="00D65FAE" w:rsidRDefault="00D65FAE">
      <w:pPr>
        <w:pStyle w:val="Lbjegyzetszveg"/>
      </w:pPr>
      <w:r>
        <w:rPr>
          <w:rStyle w:val="Lbjegyzet-hivatkozs"/>
        </w:rPr>
        <w:footnoteRef/>
      </w:r>
      <w:r>
        <w:t xml:space="preserve"> Szövegét módosította a 9/2023.(IV.28.) önk. rendelet 7. §-a. Hatályos 2023. május 1-től.</w:t>
      </w:r>
    </w:p>
  </w:footnote>
  <w:footnote w:id="21">
    <w:p w14:paraId="5BBDAA13" w14:textId="77777777" w:rsidR="00D65FAE" w:rsidRDefault="00D65FAE">
      <w:pPr>
        <w:pStyle w:val="Lbjegyzetszveg"/>
      </w:pPr>
      <w:r>
        <w:rPr>
          <w:rStyle w:val="Lbjegyzet-hivatkozs"/>
        </w:rPr>
        <w:footnoteRef/>
      </w:r>
      <w:r>
        <w:t xml:space="preserve"> Szövegét módosította az 5/2024.(III.05.) önk. rendelet 15. §-a. Hatályos 2024. március 15-től.</w:t>
      </w:r>
    </w:p>
  </w:footnote>
  <w:footnote w:id="22">
    <w:p w14:paraId="16328D3F" w14:textId="77777777" w:rsidR="00D65FAE" w:rsidRDefault="00D65FAE">
      <w:pPr>
        <w:pStyle w:val="Lbjegyzetszveg"/>
      </w:pPr>
      <w:r>
        <w:rPr>
          <w:rStyle w:val="Lbjegyzet-hivatkozs"/>
        </w:rPr>
        <w:footnoteRef/>
      </w:r>
      <w:r>
        <w:t xml:space="preserve"> Szövegét módosította a 9/2023.(IV.28.) önk. rendelet 8. §-a. Hatályos 2023. május 1-től.</w:t>
      </w:r>
    </w:p>
  </w:footnote>
  <w:footnote w:id="23">
    <w:p w14:paraId="2C616468" w14:textId="77777777" w:rsidR="00D65FAE" w:rsidRDefault="00D65FAE">
      <w:pPr>
        <w:pStyle w:val="Lbjegyzetszveg"/>
      </w:pPr>
      <w:r>
        <w:rPr>
          <w:rStyle w:val="Lbjegyzet-hivatkozs"/>
        </w:rPr>
        <w:footnoteRef/>
      </w:r>
      <w:r>
        <w:t xml:space="preserve"> Szövegét módosította az 5/2024.(III.05.) önk. rendelet 16. §-a. Hatályos 2024. március 15-től.</w:t>
      </w:r>
    </w:p>
  </w:footnote>
  <w:footnote w:id="24">
    <w:p w14:paraId="2F55BE4D" w14:textId="77777777" w:rsidR="00D65FAE" w:rsidRDefault="00D65FAE">
      <w:pPr>
        <w:pStyle w:val="Lbjegyzetszveg"/>
      </w:pPr>
      <w:r>
        <w:rPr>
          <w:rStyle w:val="Lbjegyzet-hivatkozs"/>
        </w:rPr>
        <w:footnoteRef/>
      </w:r>
      <w:r>
        <w:t xml:space="preserve"> Szövegét módosította az 5/2024.(III.05.) önk. rendelet 17. §-a. Hatályos 2024. március 15-től.</w:t>
      </w:r>
    </w:p>
  </w:footnote>
  <w:footnote w:id="25">
    <w:p w14:paraId="0772659F" w14:textId="77777777" w:rsidR="00D65FAE" w:rsidRDefault="00D65FAE">
      <w:pPr>
        <w:pStyle w:val="Lbjegyzetszveg"/>
      </w:pPr>
      <w:r>
        <w:rPr>
          <w:rStyle w:val="Lbjegyzet-hivatkozs"/>
        </w:rPr>
        <w:footnoteRef/>
      </w:r>
      <w:r>
        <w:t xml:space="preserve"> Szövegét módosította az 5/2024.(III.05.) önk. rendelet 18. §-a. Hatályos 2024. március 15-től.</w:t>
      </w:r>
    </w:p>
  </w:footnote>
  <w:footnote w:id="26">
    <w:p w14:paraId="4AB1297A" w14:textId="77777777" w:rsidR="00D65FAE" w:rsidRDefault="00D65FAE">
      <w:pPr>
        <w:pStyle w:val="Lbjegyzetszveg"/>
      </w:pPr>
      <w:r>
        <w:rPr>
          <w:rStyle w:val="Lbjegyzet-hivatkozs"/>
        </w:rPr>
        <w:footnoteRef/>
      </w:r>
      <w:r>
        <w:t xml:space="preserve"> Szövegét módosította az 5/2024.(III.05.) önk. rendelet 19. §-a. Hatályos 2024. március 15-től.</w:t>
      </w:r>
    </w:p>
  </w:footnote>
  <w:footnote w:id="27">
    <w:p w14:paraId="09910750" w14:textId="77777777" w:rsidR="00D65FAE" w:rsidRDefault="00D65FAE">
      <w:pPr>
        <w:pStyle w:val="Lbjegyzetszveg"/>
      </w:pPr>
      <w:r>
        <w:rPr>
          <w:rStyle w:val="Lbjegyzet-hivatkozs"/>
        </w:rPr>
        <w:footnoteRef/>
      </w:r>
      <w:r>
        <w:t xml:space="preserve"> Szövegét módosította az 5/2024.(III.05.) önk. rendelet 20. §-a. Hatályos 2024. március 15-től.</w:t>
      </w:r>
    </w:p>
  </w:footnote>
  <w:footnote w:id="28">
    <w:p w14:paraId="1BD2414F" w14:textId="77777777" w:rsidR="00D65FAE" w:rsidRDefault="00D65FAE">
      <w:pPr>
        <w:pStyle w:val="Lbjegyzetszveg"/>
      </w:pPr>
      <w:r>
        <w:rPr>
          <w:rStyle w:val="Lbjegyzet-hivatkozs"/>
        </w:rPr>
        <w:footnoteRef/>
      </w:r>
      <w:r>
        <w:t xml:space="preserve"> Szövegét módosította az 5/2024.(III.05.) önk. rendelet 21. §-a. Hatályos 2024. március 15-től.</w:t>
      </w:r>
    </w:p>
  </w:footnote>
  <w:footnote w:id="29">
    <w:p w14:paraId="6C2044D8" w14:textId="77777777" w:rsidR="00D65FAE" w:rsidRDefault="00D65FAE">
      <w:pPr>
        <w:pStyle w:val="Lbjegyzetszveg"/>
      </w:pPr>
      <w:r>
        <w:rPr>
          <w:rStyle w:val="Lbjegyzet-hivatkozs"/>
        </w:rPr>
        <w:footnoteRef/>
      </w:r>
      <w:r>
        <w:t>Szövegét módosította az 5/2024.(III.05.) önk. rendelet 22. §-a. Hatályos 2024. március 15-től.</w:t>
      </w:r>
    </w:p>
  </w:footnote>
  <w:footnote w:id="30">
    <w:p w14:paraId="2CFE07CF" w14:textId="77777777" w:rsidR="00D65FAE" w:rsidRDefault="00D65FAE">
      <w:pPr>
        <w:pStyle w:val="Lbjegyzetszveg"/>
      </w:pPr>
      <w:r>
        <w:rPr>
          <w:rStyle w:val="Lbjegyzet-hivatkozs"/>
        </w:rPr>
        <w:footnoteRef/>
      </w:r>
      <w:r>
        <w:t xml:space="preserve"> Szövegét módosította az 5/2024.(III.05.) önk. rendelet 23. §-a. Hatályos 2024. március 15-től.</w:t>
      </w:r>
    </w:p>
  </w:footnote>
  <w:footnote w:id="31">
    <w:p w14:paraId="287E550F" w14:textId="77777777" w:rsidR="00D65FAE" w:rsidRDefault="00D65FAE">
      <w:pPr>
        <w:pStyle w:val="Lbjegyzetszveg"/>
      </w:pPr>
      <w:r>
        <w:rPr>
          <w:rStyle w:val="Lbjegyzet-hivatkozs"/>
        </w:rPr>
        <w:footnoteRef/>
      </w:r>
      <w:r>
        <w:t xml:space="preserve"> Szövegét módosította az 5/2024.(III.05.) önk. rendelet 24. §-a. Hatályos 2024. március 15-től.</w:t>
      </w:r>
    </w:p>
  </w:footnote>
  <w:footnote w:id="32">
    <w:p w14:paraId="1191F785" w14:textId="77777777" w:rsidR="00D65FAE" w:rsidRDefault="00D65FAE">
      <w:pPr>
        <w:pStyle w:val="Lbjegyzetszveg"/>
      </w:pPr>
      <w:r>
        <w:rPr>
          <w:rStyle w:val="Lbjegyzet-hivatkozs"/>
        </w:rPr>
        <w:footnoteRef/>
      </w:r>
      <w:r>
        <w:t xml:space="preserve"> Szövegét módosította az 5/2024.(III.05.) önk. rendelet 25. §-a. Hatályos 2024. március 15-től.</w:t>
      </w:r>
    </w:p>
  </w:footnote>
  <w:footnote w:id="33">
    <w:p w14:paraId="27D15F57" w14:textId="77777777" w:rsidR="00D65FAE" w:rsidRDefault="00D65FAE">
      <w:pPr>
        <w:pStyle w:val="Lbjegyzetszveg"/>
      </w:pPr>
      <w:r>
        <w:rPr>
          <w:rStyle w:val="Lbjegyzet-hivatkozs"/>
        </w:rPr>
        <w:footnoteRef/>
      </w:r>
      <w:r>
        <w:t xml:space="preserve"> Hatályon kívül helyezte az 5/2024.(III.05.) önk. rendelet 26. §-a. Hatályos 2024. március 15-től.</w:t>
      </w:r>
    </w:p>
  </w:footnote>
  <w:footnote w:id="34">
    <w:p w14:paraId="26436506" w14:textId="77777777" w:rsidR="00D65FAE" w:rsidRDefault="00D65FAE">
      <w:pPr>
        <w:pStyle w:val="Lbjegyzetszveg"/>
      </w:pPr>
      <w:r>
        <w:rPr>
          <w:rStyle w:val="Lbjegyzet-hivatkozs"/>
        </w:rPr>
        <w:footnoteRef/>
      </w:r>
      <w:r>
        <w:t xml:space="preserve"> Szövegét módosította az 5/2024.(III.05.) önk. rendelet 27. §-a. Hatályos 2024. március 15-től.</w:t>
      </w:r>
    </w:p>
  </w:footnote>
  <w:footnote w:id="35">
    <w:p w14:paraId="0287578C" w14:textId="77777777" w:rsidR="00D65FAE" w:rsidRDefault="00D65FAE">
      <w:pPr>
        <w:pStyle w:val="Lbjegyzetszveg"/>
      </w:pPr>
      <w:r>
        <w:rPr>
          <w:rStyle w:val="Lbjegyzet-hivatkozs"/>
        </w:rPr>
        <w:footnoteRef/>
      </w:r>
      <w:r>
        <w:t>Szövegét módosította az 5/2024.(III.05.) önk. rendelet 28. §-a. Hatályos 2024. március 15-től.</w:t>
      </w:r>
    </w:p>
  </w:footnote>
  <w:footnote w:id="36">
    <w:p w14:paraId="1D364A76" w14:textId="77777777" w:rsidR="00D65FAE" w:rsidRDefault="00D65FAE">
      <w:pPr>
        <w:pStyle w:val="Lbjegyzetszveg"/>
      </w:pPr>
      <w:r>
        <w:rPr>
          <w:rStyle w:val="Lbjegyzet-hivatkozs"/>
        </w:rPr>
        <w:footnoteRef/>
      </w:r>
      <w:r>
        <w:t xml:space="preserve"> Szövegét módosította a 9/2023.(IV.28.) önk. rendelet 12. §-a. Hatályos 2023. május 1-től.</w:t>
      </w:r>
    </w:p>
  </w:footnote>
  <w:footnote w:id="37">
    <w:p w14:paraId="46D357FA" w14:textId="77777777" w:rsidR="00D65FAE" w:rsidRDefault="00D65FAE">
      <w:pPr>
        <w:pStyle w:val="Lbjegyzetszveg"/>
      </w:pPr>
      <w:r>
        <w:rPr>
          <w:rStyle w:val="Lbjegyzet-hivatkozs"/>
        </w:rPr>
        <w:footnoteRef/>
      </w:r>
      <w:r>
        <w:t xml:space="preserve"> Kiegészítette a 9/2023.(IV.28.) önk. rendelet 13. §-a. Hatályos 2023. május 1-től.</w:t>
      </w:r>
    </w:p>
  </w:footnote>
  <w:footnote w:id="38">
    <w:p w14:paraId="34E2EAC3" w14:textId="77777777" w:rsidR="00D65FAE" w:rsidRDefault="00D65FAE">
      <w:pPr>
        <w:pStyle w:val="Lbjegyzetszveg"/>
      </w:pPr>
      <w:r>
        <w:rPr>
          <w:rStyle w:val="Lbjegyzet-hivatkozs"/>
        </w:rPr>
        <w:footnoteRef/>
      </w:r>
      <w:r>
        <w:t xml:space="preserve"> Hatályon kívül helyezte a 9/2023.(IV.28.) önk. rendelet 14. §-a. Hatályos 2023. május 1-től.</w:t>
      </w:r>
    </w:p>
  </w:footnote>
  <w:footnote w:id="39">
    <w:p w14:paraId="0055059F" w14:textId="77777777" w:rsidR="00D17FBB" w:rsidRDefault="00D17FBB">
      <w:pPr>
        <w:pStyle w:val="Lbjegyzetszveg"/>
      </w:pPr>
      <w:r>
        <w:rPr>
          <w:rStyle w:val="Lbjegyzet-hivatkozs"/>
        </w:rPr>
        <w:footnoteRef/>
      </w:r>
      <w:r>
        <w:t xml:space="preserve"> Hatályon kívül helyezte a 9/2023.(IV.28.) önk. rendelet 5.§-a. Hatályos 2023. május 1-től</w:t>
      </w:r>
    </w:p>
  </w:footnote>
  <w:footnote w:id="40">
    <w:p w14:paraId="58C562E0" w14:textId="77777777" w:rsidR="00D65FAE" w:rsidRDefault="00D65FAE">
      <w:pPr>
        <w:pStyle w:val="Lbjegyzetszveg"/>
      </w:pPr>
      <w:r>
        <w:rPr>
          <w:rStyle w:val="Lbjegyzet-hivatkozs"/>
        </w:rPr>
        <w:footnoteRef/>
      </w:r>
      <w:r>
        <w:t xml:space="preserve"> Módosította az 5/2024.(III.05.) önk. rendelet 29. §-a. Hatályos 2024. március 15-től.</w:t>
      </w:r>
    </w:p>
  </w:footnote>
  <w:footnote w:id="41">
    <w:p w14:paraId="276F1B79" w14:textId="77777777" w:rsidR="00D65FAE" w:rsidRDefault="00D65FAE" w:rsidP="00953590">
      <w:pPr>
        <w:pStyle w:val="Lbjegyzetszveg"/>
        <w:jc w:val="both"/>
      </w:pPr>
      <w:r>
        <w:rPr>
          <w:rStyle w:val="Lbjegyzet-hivatkozs"/>
        </w:rPr>
        <w:footnoteRef/>
      </w:r>
      <w:r>
        <w:t xml:space="preserve"> A számlán szereplő felhasználási helynek egyeznie kell Kérelmező lakóhelyéül szolgáló lakás címével. Havi számla bemutatása szükséges. Az éves közműdíj elszámolásból adódó többletkiadás másik jogcímen igényelhető.</w:t>
      </w:r>
    </w:p>
  </w:footnote>
  <w:footnote w:id="42">
    <w:p w14:paraId="6C7DA8A0" w14:textId="77777777" w:rsidR="00D65FAE" w:rsidRDefault="00D65FAE" w:rsidP="00953590">
      <w:pPr>
        <w:pStyle w:val="Lbjegyzetszveg"/>
        <w:jc w:val="both"/>
      </w:pPr>
      <w:r>
        <w:rPr>
          <w:rStyle w:val="Lbjegyzet-hivatkozs"/>
        </w:rPr>
        <w:footnoteRef/>
      </w:r>
      <w:r>
        <w:t xml:space="preserve"> Igazolja a gyógyszervásárlásról szóló, kérelmező vagy vele egy háztartásban élő közeli hozzátartozója nevére kiállított számla.</w:t>
      </w:r>
    </w:p>
  </w:footnote>
  <w:footnote w:id="43">
    <w:p w14:paraId="2BBB00C1" w14:textId="77777777" w:rsidR="00D65FAE" w:rsidRDefault="00D65FAE" w:rsidP="00953590">
      <w:pPr>
        <w:pStyle w:val="Lbjegyzetszveg"/>
        <w:jc w:val="both"/>
      </w:pPr>
      <w:r>
        <w:rPr>
          <w:rStyle w:val="Lbjegyzet-hivatkozs"/>
        </w:rPr>
        <w:footnoteRef/>
      </w:r>
      <w:r>
        <w:t xml:space="preserve">Igazolás módja: Kérelmezőt </w:t>
      </w:r>
      <w:r w:rsidRPr="003B6DA5">
        <w:t>eltartó hozzátartozó halotti anyakönyvi kivonat</w:t>
      </w:r>
      <w:r>
        <w:t>ának</w:t>
      </w:r>
      <w:r w:rsidRPr="003B6DA5">
        <w:t xml:space="preserve"> eredeti példány</w:t>
      </w:r>
      <w:r>
        <w:t>a</w:t>
      </w:r>
      <w:r w:rsidRPr="003B6DA5">
        <w:t>, és az eltartásra kötelező jogviszonyt igazoló okirat bemutatása (házassági anyakönyvi kivonat, közeli hozzátartozói kapcsolat igazolása).</w:t>
      </w:r>
    </w:p>
  </w:footnote>
  <w:footnote w:id="44">
    <w:p w14:paraId="4018C50E" w14:textId="77777777" w:rsidR="00D65FAE" w:rsidRPr="00542D66" w:rsidRDefault="00D65FAE" w:rsidP="00953590">
      <w:pPr>
        <w:pStyle w:val="Lbjegyzetszveg"/>
        <w:jc w:val="both"/>
        <w:rPr>
          <w:color w:val="000000"/>
        </w:rPr>
      </w:pPr>
      <w:r w:rsidRPr="00706660">
        <w:footnoteRef/>
      </w:r>
      <w:r>
        <w:t xml:space="preserve"> </w:t>
      </w:r>
      <w:r w:rsidRPr="00542D66">
        <w:t>Kérelmezőnek igazolnia szükséges az ingatlan birtoklását megalapozó jogcímet. Be kell mutatnia a biztosító társaság, illetve katasztrófavédelmi hatóság által kiállított, az elemi kár bekövetkezését igazoló jegyzőkönyvet</w:t>
      </w:r>
      <w:r>
        <w:t>.</w:t>
      </w:r>
    </w:p>
  </w:footnote>
  <w:footnote w:id="45">
    <w:p w14:paraId="114C74DE" w14:textId="77777777" w:rsidR="00D65FAE" w:rsidRDefault="00D65FAE" w:rsidP="00953590">
      <w:pPr>
        <w:pStyle w:val="Lbjegyzetszveg"/>
        <w:jc w:val="both"/>
      </w:pPr>
      <w:r>
        <w:rPr>
          <w:rStyle w:val="Lbjegyzet-hivatkozs"/>
        </w:rPr>
        <w:footnoteRef/>
      </w:r>
      <w:r>
        <w:t xml:space="preserve"> Igazolásként benyújtható iratok: </w:t>
      </w:r>
      <w:r w:rsidRPr="004666AA">
        <w:t>a balesetet igazoló jegyzőkönyv, kórházi jelentés, keresőképtelenséget igazoló okirat, táppénzes papírok.</w:t>
      </w:r>
    </w:p>
  </w:footnote>
  <w:footnote w:id="46">
    <w:p w14:paraId="3D2C26C4" w14:textId="77777777" w:rsidR="00D65FAE" w:rsidRDefault="00D65FAE" w:rsidP="00953590">
      <w:pPr>
        <w:pStyle w:val="Lbjegyzetszveg"/>
        <w:jc w:val="both"/>
      </w:pPr>
      <w:r>
        <w:rPr>
          <w:rStyle w:val="Lbjegyzet-hivatkozs"/>
        </w:rPr>
        <w:footnoteRef/>
      </w:r>
      <w:r>
        <w:t xml:space="preserve"> Igazolásként benyújtható iratok: kórházi kezelést és annak időtartamát igazoló zárójelentés, a kieső jövedelmet igazoló munkaügyi papírok.</w:t>
      </w:r>
    </w:p>
  </w:footnote>
  <w:footnote w:id="47">
    <w:p w14:paraId="61D7F6EE" w14:textId="77777777" w:rsidR="00D65FAE" w:rsidRDefault="00D65FAE" w:rsidP="00953590">
      <w:pPr>
        <w:pStyle w:val="Lbjegyzetszveg"/>
        <w:jc w:val="both"/>
      </w:pPr>
      <w:r>
        <w:rPr>
          <w:rStyle w:val="Lbjegyzet-hivatkozs"/>
        </w:rPr>
        <w:footnoteRef/>
      </w:r>
      <w:r>
        <w:t xml:space="preserve"> Igazolásként benyújtható iratok: szakorvosi igazolás, előlegszáma vagy számla.</w:t>
      </w:r>
    </w:p>
  </w:footnote>
  <w:footnote w:id="48">
    <w:p w14:paraId="3528FE79" w14:textId="77777777" w:rsidR="00D65FAE" w:rsidRDefault="00D65FAE" w:rsidP="00953590">
      <w:pPr>
        <w:pStyle w:val="Lbjegyzetszveg"/>
        <w:jc w:val="both"/>
      </w:pPr>
      <w:r>
        <w:rPr>
          <w:rStyle w:val="Lbjegyzet-hivatkozs"/>
        </w:rPr>
        <w:footnoteRef/>
      </w:r>
      <w:r>
        <w:t xml:space="preserve"> Igazolásként benyújtható iratok: </w:t>
      </w:r>
      <w:r w:rsidRPr="00204969">
        <w:t>védőnői igazolás a terhesgondozáson való részvételről</w:t>
      </w:r>
      <w:r>
        <w:t>.</w:t>
      </w:r>
    </w:p>
  </w:footnote>
  <w:footnote w:id="49">
    <w:p w14:paraId="00B74506" w14:textId="77777777" w:rsidR="00D65FAE" w:rsidRDefault="00D65FAE" w:rsidP="00953590">
      <w:pPr>
        <w:pStyle w:val="Lbjegyzetszveg"/>
        <w:jc w:val="both"/>
      </w:pPr>
      <w:r>
        <w:rPr>
          <w:rStyle w:val="Lbjegyzet-hivatkozs"/>
        </w:rPr>
        <w:footnoteRef/>
      </w:r>
      <w:r>
        <w:t xml:space="preserve"> igazolás módja: </w:t>
      </w:r>
      <w:r w:rsidRPr="00C747D3">
        <w:t xml:space="preserve">rendszeres gyermekvédelmi kedvezményre való jogosultság fennállásának igazolása, </w:t>
      </w:r>
      <w:r>
        <w:t xml:space="preserve">vagy a jegyző által vezetett nyilvántartásban szerepel kérelmező, továbbá </w:t>
      </w:r>
      <w:r w:rsidRPr="00C747D3">
        <w:t>iskolai jogviszony fennállásának igazolása</w:t>
      </w:r>
      <w:r>
        <w:t>.</w:t>
      </w:r>
    </w:p>
  </w:footnote>
  <w:footnote w:id="50">
    <w:p w14:paraId="11DF9B39" w14:textId="77777777" w:rsidR="00D65FAE" w:rsidRDefault="00D65FAE" w:rsidP="00953590">
      <w:pPr>
        <w:pStyle w:val="Lbjegyzetszveg"/>
        <w:jc w:val="both"/>
      </w:pPr>
      <w:r>
        <w:rPr>
          <w:rStyle w:val="Lbjegyzet-hivatkozs"/>
        </w:rPr>
        <w:footnoteRef/>
      </w:r>
      <w:r>
        <w:t xml:space="preserve"> Igazolásként benyújtható iratok:</w:t>
      </w:r>
      <w:r w:rsidRPr="005764DA">
        <w:rPr>
          <w:color w:val="FF0000"/>
        </w:rPr>
        <w:t xml:space="preserve"> </w:t>
      </w:r>
      <w:r w:rsidRPr="00204969">
        <w:t>védőnői igazolás a terhesgondozáson való részvételről</w:t>
      </w:r>
      <w:r>
        <w:t>.</w:t>
      </w:r>
    </w:p>
  </w:footnote>
  <w:footnote w:id="51">
    <w:p w14:paraId="4A529B58" w14:textId="77777777" w:rsidR="00D65FAE" w:rsidRDefault="00D65FAE" w:rsidP="00953590">
      <w:pPr>
        <w:pStyle w:val="Lbjegyzetszveg"/>
        <w:jc w:val="both"/>
      </w:pPr>
      <w:r>
        <w:rPr>
          <w:rStyle w:val="Lbjegyzet-hivatkozs"/>
        </w:rPr>
        <w:footnoteRef/>
      </w:r>
      <w:r>
        <w:t xml:space="preserve"> Igazolásként benyújtható iratok: </w:t>
      </w:r>
      <w:r w:rsidRPr="00457526">
        <w:t xml:space="preserve">A gyermek elhelyezése vagy a gyámrendelés tárgyában hozott bírósági </w:t>
      </w:r>
      <w:r>
        <w:t xml:space="preserve">vagy gyámhatósági </w:t>
      </w:r>
      <w:r w:rsidRPr="00457526">
        <w:t>határozat</w:t>
      </w:r>
      <w:r>
        <w:t>, és a határozatba foglalt, a gyermek családba való visszakerülésére szabott feltételek teljesítésére irányuló kiadásokat igazoló számla, előlegszámla.</w:t>
      </w:r>
    </w:p>
  </w:footnote>
  <w:footnote w:id="52">
    <w:p w14:paraId="5E1E68CE" w14:textId="77777777" w:rsidR="00D65FAE" w:rsidRDefault="00D65FAE" w:rsidP="00953590">
      <w:pPr>
        <w:pStyle w:val="Lbjegyzetszveg"/>
        <w:jc w:val="both"/>
      </w:pPr>
      <w:r>
        <w:rPr>
          <w:rStyle w:val="Lbjegyzet-hivatkozs"/>
        </w:rPr>
        <w:footnoteRef/>
      </w:r>
      <w:r>
        <w:t xml:space="preserve"> Igazolásként benyújtható iratok: </w:t>
      </w:r>
      <w:r w:rsidRPr="00457526">
        <w:t xml:space="preserve">A gyermek elhelyezése vagy a gyámrendelés tárgyában hozott bírósági </w:t>
      </w:r>
      <w:r>
        <w:t xml:space="preserve">vagy gyámhatósági </w:t>
      </w:r>
      <w:r w:rsidRPr="00457526">
        <w:t>határozat</w:t>
      </w:r>
      <w:r>
        <w:t>.</w:t>
      </w:r>
    </w:p>
  </w:footnote>
  <w:footnote w:id="53">
    <w:p w14:paraId="4FA7834C" w14:textId="77777777" w:rsidR="00D65FAE" w:rsidRDefault="00D65FAE" w:rsidP="00953590">
      <w:pPr>
        <w:pStyle w:val="Lbjegyzetszveg"/>
        <w:jc w:val="both"/>
      </w:pPr>
      <w:r>
        <w:rPr>
          <w:rStyle w:val="Lbjegyzet-hivatkozs"/>
        </w:rPr>
        <w:footnoteRef/>
      </w:r>
      <w:r>
        <w:t xml:space="preserve"> Igazolásként benyújtható iratok: a tartós betegség fennállásáról, folyamatban levő gyógykezelésről szóló orvosi igazolás, állami egészségügyi szolgáltatónál folytatott gyógykezeléssel járó költségek igazolása.</w:t>
      </w:r>
    </w:p>
  </w:footnote>
  <w:footnote w:id="54">
    <w:p w14:paraId="6864D9FE" w14:textId="77777777" w:rsidR="00D65FAE" w:rsidRDefault="00D65FAE" w:rsidP="00953590">
      <w:pPr>
        <w:pStyle w:val="Lbjegyzetszveg"/>
        <w:jc w:val="both"/>
      </w:pPr>
      <w:r>
        <w:rPr>
          <w:rStyle w:val="Lbjegyzet-hivatkozs"/>
        </w:rPr>
        <w:footnoteRef/>
      </w:r>
      <w:r>
        <w:t xml:space="preserve"> Igazolásként benyújtható iratok: rokkantságot, keresőképtelenséget, a jövedelemkiesést igazoló okiratok.</w:t>
      </w:r>
    </w:p>
  </w:footnote>
  <w:footnote w:id="55">
    <w:p w14:paraId="000BC7E2" w14:textId="77777777" w:rsidR="00D65FAE" w:rsidRDefault="00D65FAE" w:rsidP="00953590">
      <w:pPr>
        <w:pStyle w:val="Lbjegyzetszveg"/>
      </w:pPr>
      <w:r>
        <w:rPr>
          <w:rStyle w:val="Lbjegyzet-hivatkozs"/>
        </w:rPr>
        <w:footnoteRef/>
      </w:r>
      <w:r>
        <w:t xml:space="preserve"> Igazolásként benyújtható iratok: a jogviszony megszűnését igazoló munkaügyi, szolgálati okiratok.</w:t>
      </w:r>
    </w:p>
  </w:footnote>
  <w:footnote w:id="56">
    <w:p w14:paraId="5EFFDE13" w14:textId="77777777" w:rsidR="00D65FAE" w:rsidRDefault="00D65FAE" w:rsidP="00953590">
      <w:pPr>
        <w:pStyle w:val="Lbjegyzetszveg"/>
        <w:jc w:val="both"/>
      </w:pPr>
      <w:r>
        <w:rPr>
          <w:rStyle w:val="Lbjegyzet-hivatkozs"/>
        </w:rPr>
        <w:footnoteRef/>
      </w:r>
      <w:r>
        <w:t xml:space="preserve"> Igazolásként benyújtható iratok: Kérelmező nevére és lakcímére vagy tartózkodási helyére szóló éves elszámoló számla.</w:t>
      </w:r>
    </w:p>
  </w:footnote>
  <w:footnote w:id="57">
    <w:p w14:paraId="18F768DB" w14:textId="77777777" w:rsidR="00D65FAE" w:rsidRDefault="00D65FAE" w:rsidP="00953590">
      <w:pPr>
        <w:pStyle w:val="Lbjegyzetszveg"/>
        <w:jc w:val="both"/>
      </w:pPr>
      <w:r>
        <w:rPr>
          <w:rStyle w:val="Lbjegyzet-hivatkozs"/>
        </w:rPr>
        <w:footnoteRef/>
      </w:r>
      <w:r>
        <w:t xml:space="preserve"> Igazolásként benyújtható iratok: a bűncselekmény által okozott kárt igazoló rendőrségi jegyzőkönyv.</w:t>
      </w:r>
    </w:p>
  </w:footnote>
  <w:footnote w:id="58">
    <w:p w14:paraId="667E5486" w14:textId="77777777" w:rsidR="00D65FAE" w:rsidRDefault="00D65FAE" w:rsidP="00953590">
      <w:pPr>
        <w:pStyle w:val="Lbjegyzetszveg"/>
        <w:jc w:val="both"/>
      </w:pPr>
      <w:r>
        <w:rPr>
          <w:rStyle w:val="Lbjegyzet-hivatkozs"/>
        </w:rPr>
        <w:footnoteRef/>
      </w:r>
      <w:r>
        <w:t xml:space="preserve"> A települési támogatásokról szóló rendelet t</w:t>
      </w:r>
      <w:r w:rsidRPr="00705548">
        <w:t>artós létfenntartás</w:t>
      </w:r>
      <w:r>
        <w:t>t</w:t>
      </w:r>
      <w:r w:rsidRPr="00705548">
        <w:t xml:space="preserve"> </w:t>
      </w:r>
      <w:r>
        <w:t>veszélyeztető élethelyzet alapján igényelt támogatásra vonatkozó speciális feltételei alkalmazandók.</w:t>
      </w:r>
    </w:p>
  </w:footnote>
  <w:footnote w:id="59">
    <w:p w14:paraId="177D9703" w14:textId="77777777" w:rsidR="00D65FAE" w:rsidRDefault="00D65FAE" w:rsidP="00953590">
      <w:pPr>
        <w:pStyle w:val="Lbjegyzetszveg"/>
        <w:jc w:val="both"/>
      </w:pPr>
      <w:r>
        <w:rPr>
          <w:rStyle w:val="Lbjegyzet-hivatkozs"/>
        </w:rPr>
        <w:footnoteRef/>
      </w:r>
      <w:r>
        <w:t xml:space="preserve"> Okiratot, számlát csatolni szükséges, amennyiben a létfenntartást veszélyeztető, rendkívüli élethelyzet és anyagi kiadás okirattal igazolható!</w:t>
      </w:r>
    </w:p>
  </w:footnote>
  <w:footnote w:id="60">
    <w:p w14:paraId="48170B02" w14:textId="77777777" w:rsidR="00D65FAE" w:rsidRDefault="00D65FAE" w:rsidP="00953590">
      <w:pPr>
        <w:pStyle w:val="Lbjegyzetszveg"/>
        <w:jc w:val="both"/>
      </w:pPr>
      <w:r>
        <w:rPr>
          <w:rStyle w:val="Lbjegyzet-hivatkozs"/>
        </w:rPr>
        <w:footnoteRef/>
      </w:r>
      <w:r>
        <w:t xml:space="preserve"> Kitöltése nem kötelező, de ajánlott.</w:t>
      </w:r>
    </w:p>
  </w:footnote>
  <w:footnote w:id="61">
    <w:p w14:paraId="370E190E" w14:textId="77777777" w:rsidR="00D65FAE" w:rsidRDefault="00D65FAE" w:rsidP="00953590">
      <w:pPr>
        <w:pStyle w:val="Lbjegyzetszveg"/>
        <w:jc w:val="both"/>
      </w:pPr>
      <w:r>
        <w:rPr>
          <w:rStyle w:val="Lbjegyzet-hivatkozs"/>
        </w:rPr>
        <w:footnoteRef/>
      </w:r>
      <w:r>
        <w:t xml:space="preserve"> </w:t>
      </w:r>
      <w:r w:rsidRPr="005E21D4">
        <w:t>a szociális igazgatásról és szociális ellátásokról szóló 1993. évi III. törvény 10. § (7) bekezdése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Cmsor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3"/>
    <w:lvl w:ilvl="0">
      <w:start w:val="1"/>
      <w:numFmt w:val="decimal"/>
      <w:pStyle w:val="Cmsor8"/>
      <w:lvlText w:val="%1."/>
      <w:lvlJc w:val="left"/>
      <w:pPr>
        <w:tabs>
          <w:tab w:val="num" w:pos="720"/>
        </w:tabs>
        <w:ind w:left="720" w:hanging="360"/>
      </w:pPr>
    </w:lvl>
  </w:abstractNum>
  <w:abstractNum w:abstractNumId="2" w15:restartNumberingAfterBreak="0">
    <w:nsid w:val="00125A21"/>
    <w:multiLevelType w:val="hybridMultilevel"/>
    <w:tmpl w:val="C5260068"/>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064300A"/>
    <w:multiLevelType w:val="hybridMultilevel"/>
    <w:tmpl w:val="5450E208"/>
    <w:lvl w:ilvl="0" w:tplc="2C2ACDDE">
      <w:start w:val="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1D271D5"/>
    <w:multiLevelType w:val="hybridMultilevel"/>
    <w:tmpl w:val="A38257AE"/>
    <w:lvl w:ilvl="0" w:tplc="1098E0EA">
      <w:start w:val="1"/>
      <w:numFmt w:val="bullet"/>
      <w:lvlText w:val=""/>
      <w:lvlJc w:val="left"/>
      <w:pPr>
        <w:ind w:left="720" w:hanging="360"/>
      </w:pPr>
      <w:rPr>
        <w:rFonts w:ascii="Symbol" w:hAnsi="Symbol" w:hint="default"/>
        <w:kern w:val="24"/>
        <w:sz w:val="28"/>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42B1D79"/>
    <w:multiLevelType w:val="hybridMultilevel"/>
    <w:tmpl w:val="4DA4078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53C78B4"/>
    <w:multiLevelType w:val="hybridMultilevel"/>
    <w:tmpl w:val="D7380448"/>
    <w:lvl w:ilvl="0" w:tplc="7C58DE6C">
      <w:start w:val="1"/>
      <w:numFmt w:val="decimal"/>
      <w:suff w:val="space"/>
      <w:lvlText w:val="%1."/>
      <w:lvlJc w:val="left"/>
      <w:pPr>
        <w:ind w:left="0" w:firstLine="0"/>
      </w:pPr>
      <w:rPr>
        <w:rFonts w:hint="default"/>
        <w:strike w:val="0"/>
        <w:color w:val="auto"/>
      </w:rPr>
    </w:lvl>
    <w:lvl w:ilvl="1" w:tplc="743A5AEE">
      <w:start w:val="1"/>
      <w:numFmt w:val="decimal"/>
      <w:lvlText w:val="(%2)"/>
      <w:lvlJc w:val="left"/>
      <w:pPr>
        <w:ind w:left="1455" w:hanging="375"/>
      </w:pPr>
      <w:rPr>
        <w:rFonts w:hint="default"/>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5460607"/>
    <w:multiLevelType w:val="hybridMultilevel"/>
    <w:tmpl w:val="55504C1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07452235"/>
    <w:multiLevelType w:val="hybridMultilevel"/>
    <w:tmpl w:val="E63E92D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09CA3845"/>
    <w:multiLevelType w:val="hybridMultilevel"/>
    <w:tmpl w:val="8AAA34E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0E157DF7"/>
    <w:multiLevelType w:val="hybridMultilevel"/>
    <w:tmpl w:val="5F70A6B2"/>
    <w:name w:val="Számozott lista 3222222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F805615"/>
    <w:multiLevelType w:val="hybridMultilevel"/>
    <w:tmpl w:val="AEC68CE8"/>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24A4C94"/>
    <w:multiLevelType w:val="hybridMultilevel"/>
    <w:tmpl w:val="4C0E410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8687E4D"/>
    <w:multiLevelType w:val="hybridMultilevel"/>
    <w:tmpl w:val="A68A7ABE"/>
    <w:lvl w:ilvl="0" w:tplc="9F76F0DC">
      <w:start w:val="2"/>
      <w:numFmt w:val="lowerLetter"/>
      <w:lvlText w:val="%1."/>
      <w:lvlJc w:val="left"/>
      <w:pPr>
        <w:ind w:left="2073" w:hanging="360"/>
      </w:pPr>
      <w:rPr>
        <w:rFonts w:hint="default"/>
      </w:rPr>
    </w:lvl>
    <w:lvl w:ilvl="1" w:tplc="040E0019" w:tentative="1">
      <w:start w:val="1"/>
      <w:numFmt w:val="lowerLetter"/>
      <w:lvlText w:val="%2."/>
      <w:lvlJc w:val="left"/>
      <w:pPr>
        <w:ind w:left="2793" w:hanging="360"/>
      </w:pPr>
    </w:lvl>
    <w:lvl w:ilvl="2" w:tplc="040E001B" w:tentative="1">
      <w:start w:val="1"/>
      <w:numFmt w:val="lowerRoman"/>
      <w:lvlText w:val="%3."/>
      <w:lvlJc w:val="right"/>
      <w:pPr>
        <w:ind w:left="3513" w:hanging="180"/>
      </w:pPr>
    </w:lvl>
    <w:lvl w:ilvl="3" w:tplc="040E000F" w:tentative="1">
      <w:start w:val="1"/>
      <w:numFmt w:val="decimal"/>
      <w:lvlText w:val="%4."/>
      <w:lvlJc w:val="left"/>
      <w:pPr>
        <w:ind w:left="4233" w:hanging="360"/>
      </w:pPr>
    </w:lvl>
    <w:lvl w:ilvl="4" w:tplc="040E0019" w:tentative="1">
      <w:start w:val="1"/>
      <w:numFmt w:val="lowerLetter"/>
      <w:lvlText w:val="%5."/>
      <w:lvlJc w:val="left"/>
      <w:pPr>
        <w:ind w:left="4953" w:hanging="360"/>
      </w:pPr>
    </w:lvl>
    <w:lvl w:ilvl="5" w:tplc="040E001B" w:tentative="1">
      <w:start w:val="1"/>
      <w:numFmt w:val="lowerRoman"/>
      <w:lvlText w:val="%6."/>
      <w:lvlJc w:val="right"/>
      <w:pPr>
        <w:ind w:left="5673" w:hanging="180"/>
      </w:pPr>
    </w:lvl>
    <w:lvl w:ilvl="6" w:tplc="040E000F" w:tentative="1">
      <w:start w:val="1"/>
      <w:numFmt w:val="decimal"/>
      <w:lvlText w:val="%7."/>
      <w:lvlJc w:val="left"/>
      <w:pPr>
        <w:ind w:left="6393" w:hanging="360"/>
      </w:pPr>
    </w:lvl>
    <w:lvl w:ilvl="7" w:tplc="040E0019" w:tentative="1">
      <w:start w:val="1"/>
      <w:numFmt w:val="lowerLetter"/>
      <w:lvlText w:val="%8."/>
      <w:lvlJc w:val="left"/>
      <w:pPr>
        <w:ind w:left="7113" w:hanging="360"/>
      </w:pPr>
    </w:lvl>
    <w:lvl w:ilvl="8" w:tplc="040E001B" w:tentative="1">
      <w:start w:val="1"/>
      <w:numFmt w:val="lowerRoman"/>
      <w:lvlText w:val="%9."/>
      <w:lvlJc w:val="right"/>
      <w:pPr>
        <w:ind w:left="7833" w:hanging="180"/>
      </w:pPr>
    </w:lvl>
  </w:abstractNum>
  <w:abstractNum w:abstractNumId="14" w15:restartNumberingAfterBreak="0">
    <w:nsid w:val="1A6D0A53"/>
    <w:multiLevelType w:val="hybridMultilevel"/>
    <w:tmpl w:val="EBE2DC46"/>
    <w:lvl w:ilvl="0" w:tplc="8252281A">
      <w:start w:val="27"/>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 w15:restartNumberingAfterBreak="0">
    <w:nsid w:val="1A8A4FCD"/>
    <w:multiLevelType w:val="hybridMultilevel"/>
    <w:tmpl w:val="C8945DAC"/>
    <w:lvl w:ilvl="0" w:tplc="1ACEAFB6">
      <w:start w:val="27"/>
      <w:numFmt w:val="lowerLetter"/>
      <w:lvlText w:val="%1)"/>
      <w:lvlJc w:val="left"/>
      <w:pPr>
        <w:ind w:left="1353" w:hanging="360"/>
      </w:pPr>
      <w:rPr>
        <w:rFonts w:hint="default"/>
      </w:rPr>
    </w:lvl>
    <w:lvl w:ilvl="1" w:tplc="040E0019">
      <w:start w:val="1"/>
      <w:numFmt w:val="lowerLetter"/>
      <w:lvlText w:val="%2."/>
      <w:lvlJc w:val="left"/>
      <w:pPr>
        <w:ind w:left="2073" w:hanging="360"/>
      </w:pPr>
    </w:lvl>
    <w:lvl w:ilvl="2" w:tplc="040E001B">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16" w15:restartNumberingAfterBreak="0">
    <w:nsid w:val="1DE04ACB"/>
    <w:multiLevelType w:val="hybridMultilevel"/>
    <w:tmpl w:val="142C1F3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19A42B3"/>
    <w:multiLevelType w:val="hybridMultilevel"/>
    <w:tmpl w:val="E92CF1AE"/>
    <w:lvl w:ilvl="0" w:tplc="6C10444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3C873F1"/>
    <w:multiLevelType w:val="hybridMultilevel"/>
    <w:tmpl w:val="97949FB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7395F41"/>
    <w:multiLevelType w:val="hybridMultilevel"/>
    <w:tmpl w:val="7702EA64"/>
    <w:lvl w:ilvl="0" w:tplc="58341DDA">
      <w:start w:val="1"/>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0" w15:restartNumberingAfterBreak="0">
    <w:nsid w:val="27EE08B6"/>
    <w:multiLevelType w:val="hybridMultilevel"/>
    <w:tmpl w:val="B8F087F8"/>
    <w:lvl w:ilvl="0" w:tplc="3E04B0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AA95984"/>
    <w:multiLevelType w:val="hybridMultilevel"/>
    <w:tmpl w:val="F8B4CDBA"/>
    <w:lvl w:ilvl="0" w:tplc="1EBC7954">
      <w:start w:val="1"/>
      <w:numFmt w:val="lowerLetter"/>
      <w:lvlText w:val="%1)"/>
      <w:lvlJc w:val="left"/>
      <w:pPr>
        <w:ind w:left="720" w:hanging="360"/>
      </w:pPr>
      <w:rPr>
        <w:b w:val="0"/>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12F0527"/>
    <w:multiLevelType w:val="hybridMultilevel"/>
    <w:tmpl w:val="83085FD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1D31EFD"/>
    <w:multiLevelType w:val="hybridMultilevel"/>
    <w:tmpl w:val="119E35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1FE1B2B"/>
    <w:multiLevelType w:val="hybridMultilevel"/>
    <w:tmpl w:val="CA4C7CD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24B368B"/>
    <w:multiLevelType w:val="multilevel"/>
    <w:tmpl w:val="8A4E690C"/>
    <w:lvl w:ilvl="0">
      <w:start w:val="74"/>
      <w:numFmt w:val="decimal"/>
      <w:suff w:val="space"/>
      <w:lvlText w:val="%1)"/>
      <w:lvlJc w:val="left"/>
      <w:pPr>
        <w:ind w:left="0" w:firstLine="0"/>
      </w:pPr>
      <w:rPr>
        <w:rFonts w:hint="default"/>
      </w:rPr>
    </w:lvl>
    <w:lvl w:ilvl="1">
      <w:start w:val="1"/>
      <w:numFmt w:val="lowerLetter"/>
      <w:suff w:val="space"/>
      <w:lvlText w:val="%2)"/>
      <w:lvlJc w:val="left"/>
      <w:pPr>
        <w:ind w:left="357" w:firstLine="0"/>
      </w:pPr>
      <w:rPr>
        <w:rFonts w:hint="default"/>
      </w:rPr>
    </w:lvl>
    <w:lvl w:ilvl="2">
      <w:start w:val="1"/>
      <w:numFmt w:val="lowerRoman"/>
      <w:suff w:val="space"/>
      <w:lvlText w:val="%3)"/>
      <w:lvlJc w:val="left"/>
      <w:pPr>
        <w:ind w:left="714" w:firstLine="0"/>
      </w:pPr>
      <w:rPr>
        <w:rFonts w:hint="default"/>
      </w:rPr>
    </w:lvl>
    <w:lvl w:ilvl="3">
      <w:start w:val="1"/>
      <w:numFmt w:val="decimal"/>
      <w:lvlText w:val="(%4)"/>
      <w:lvlJc w:val="left"/>
      <w:pPr>
        <w:ind w:left="1071" w:firstLine="0"/>
      </w:pPr>
      <w:rPr>
        <w:rFonts w:hint="default"/>
      </w:rPr>
    </w:lvl>
    <w:lvl w:ilvl="4">
      <w:start w:val="1"/>
      <w:numFmt w:val="lowerLetter"/>
      <w:lvlText w:val="(%5)"/>
      <w:lvlJc w:val="left"/>
      <w:pPr>
        <w:ind w:left="1428" w:firstLine="0"/>
      </w:pPr>
      <w:rPr>
        <w:rFonts w:hint="default"/>
      </w:rPr>
    </w:lvl>
    <w:lvl w:ilvl="5">
      <w:start w:val="1"/>
      <w:numFmt w:val="lowerRoman"/>
      <w:lvlText w:val="(%6)"/>
      <w:lvlJc w:val="left"/>
      <w:pPr>
        <w:ind w:left="1785" w:firstLine="0"/>
      </w:pPr>
      <w:rPr>
        <w:rFonts w:hint="default"/>
      </w:rPr>
    </w:lvl>
    <w:lvl w:ilvl="6">
      <w:start w:val="1"/>
      <w:numFmt w:val="decimal"/>
      <w:lvlText w:val="%7."/>
      <w:lvlJc w:val="left"/>
      <w:pPr>
        <w:ind w:left="2142" w:firstLine="0"/>
      </w:pPr>
      <w:rPr>
        <w:rFonts w:hint="default"/>
      </w:rPr>
    </w:lvl>
    <w:lvl w:ilvl="7">
      <w:start w:val="1"/>
      <w:numFmt w:val="lowerLetter"/>
      <w:lvlText w:val="%8."/>
      <w:lvlJc w:val="left"/>
      <w:pPr>
        <w:ind w:left="2499" w:firstLine="0"/>
      </w:pPr>
      <w:rPr>
        <w:rFonts w:hint="default"/>
      </w:rPr>
    </w:lvl>
    <w:lvl w:ilvl="8">
      <w:start w:val="1"/>
      <w:numFmt w:val="lowerRoman"/>
      <w:lvlText w:val="%9."/>
      <w:lvlJc w:val="left"/>
      <w:pPr>
        <w:ind w:left="2856" w:firstLine="0"/>
      </w:pPr>
      <w:rPr>
        <w:rFonts w:hint="default"/>
      </w:rPr>
    </w:lvl>
  </w:abstractNum>
  <w:abstractNum w:abstractNumId="26" w15:restartNumberingAfterBreak="0">
    <w:nsid w:val="4156497A"/>
    <w:multiLevelType w:val="hybridMultilevel"/>
    <w:tmpl w:val="33AEE8D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6BE376C"/>
    <w:multiLevelType w:val="hybridMultilevel"/>
    <w:tmpl w:val="CAAA5C96"/>
    <w:lvl w:ilvl="0" w:tplc="45E0EEA4">
      <w:start w:val="1"/>
      <w:numFmt w:val="lowerLetter"/>
      <w:lvlText w:val="%1)"/>
      <w:lvlJc w:val="left"/>
      <w:pPr>
        <w:ind w:left="720" w:hanging="360"/>
      </w:pPr>
      <w:rPr>
        <w:b w:val="0"/>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B3F7E2D"/>
    <w:multiLevelType w:val="hybridMultilevel"/>
    <w:tmpl w:val="9D5A1A2C"/>
    <w:lvl w:ilvl="0" w:tplc="2C2ACDDE">
      <w:start w:val="7"/>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9" w15:restartNumberingAfterBreak="0">
    <w:nsid w:val="527928D7"/>
    <w:multiLevelType w:val="hybridMultilevel"/>
    <w:tmpl w:val="391E9A90"/>
    <w:lvl w:ilvl="0" w:tplc="FFFFFFFF">
      <w:start w:val="1"/>
      <w:numFmt w:val="lowerLetter"/>
      <w:lvlText w:val="%1)"/>
      <w:lvlJc w:val="left"/>
      <w:pPr>
        <w:ind w:left="720" w:hanging="360"/>
      </w:pPr>
      <w:rPr>
        <w:rFonts w:hint="default"/>
      </w:rPr>
    </w:lvl>
    <w:lvl w:ilvl="1" w:tplc="0F58E934">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3907C83"/>
    <w:multiLevelType w:val="hybridMultilevel"/>
    <w:tmpl w:val="DA12820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542A5560"/>
    <w:multiLevelType w:val="multilevel"/>
    <w:tmpl w:val="542A5560"/>
    <w:name w:val="Számozott lista 3"/>
    <w:lvl w:ilvl="0">
      <w:start w:val="1"/>
      <w:numFmt w:val="upperRoman"/>
      <w:lvlText w:val="%1."/>
      <w:lvlJc w:val="left"/>
      <w:pPr>
        <w:ind w:left="4253" w:firstLine="0"/>
      </w:pPr>
    </w:lvl>
    <w:lvl w:ilvl="1">
      <w:start w:val="1"/>
      <w:numFmt w:val="lowerLetter"/>
      <w:lvlText w:val="%2."/>
      <w:lvlJc w:val="left"/>
      <w:pPr>
        <w:ind w:left="1080" w:firstLine="0"/>
      </w:pPr>
    </w:lvl>
    <w:lvl w:ilvl="2">
      <w:start w:val="1"/>
      <w:numFmt w:val="lowerRoman"/>
      <w:lvlText w:val="%3."/>
      <w:lvlJc w:val="left"/>
      <w:pPr>
        <w:ind w:left="1980" w:firstLine="0"/>
      </w:pPr>
    </w:lvl>
    <w:lvl w:ilvl="3">
      <w:start w:val="1"/>
      <w:numFmt w:val="decimal"/>
      <w:lvlText w:val="%4."/>
      <w:lvlJc w:val="left"/>
      <w:pPr>
        <w:ind w:left="2520" w:firstLine="0"/>
      </w:pPr>
    </w:lvl>
    <w:lvl w:ilvl="4">
      <w:start w:val="1"/>
      <w:numFmt w:val="lowerLetter"/>
      <w:lvlText w:val="%5."/>
      <w:lvlJc w:val="left"/>
      <w:pPr>
        <w:ind w:left="3240" w:firstLine="0"/>
      </w:pPr>
    </w:lvl>
    <w:lvl w:ilvl="5">
      <w:start w:val="1"/>
      <w:numFmt w:val="lowerRoman"/>
      <w:lvlText w:val="%6."/>
      <w:lvlJc w:val="left"/>
      <w:pPr>
        <w:ind w:left="4140" w:firstLine="0"/>
      </w:pPr>
    </w:lvl>
    <w:lvl w:ilvl="6">
      <w:start w:val="1"/>
      <w:numFmt w:val="decimal"/>
      <w:lvlText w:val="%7."/>
      <w:lvlJc w:val="left"/>
      <w:pPr>
        <w:ind w:left="4680" w:firstLine="0"/>
      </w:pPr>
    </w:lvl>
    <w:lvl w:ilvl="7">
      <w:start w:val="1"/>
      <w:numFmt w:val="lowerLetter"/>
      <w:lvlText w:val="%8."/>
      <w:lvlJc w:val="left"/>
      <w:pPr>
        <w:ind w:left="5400" w:firstLine="0"/>
      </w:pPr>
    </w:lvl>
    <w:lvl w:ilvl="8">
      <w:start w:val="1"/>
      <w:numFmt w:val="lowerRoman"/>
      <w:lvlText w:val="%9."/>
      <w:lvlJc w:val="left"/>
      <w:pPr>
        <w:ind w:left="6300" w:firstLine="0"/>
      </w:pPr>
    </w:lvl>
  </w:abstractNum>
  <w:abstractNum w:abstractNumId="32" w15:restartNumberingAfterBreak="0">
    <w:nsid w:val="542A5561"/>
    <w:multiLevelType w:val="multilevel"/>
    <w:tmpl w:val="542A5561"/>
    <w:name w:val="Számozott lista 4"/>
    <w:lvl w:ilvl="0">
      <w:start w:val="2"/>
      <w:numFmt w:val="bullet"/>
      <w:lvlText w:val="-"/>
      <w:lvlJc w:val="left"/>
      <w:pPr>
        <w:ind w:left="360" w:firstLine="0"/>
      </w:pPr>
      <w:rPr>
        <w:rFonts w:ascii="Times New Roman" w:hAnsi="Times New Roman"/>
      </w:rPr>
    </w:lvl>
    <w:lvl w:ilvl="1">
      <w:start w:val="1"/>
      <w:numFmt w:val="bullet"/>
      <w:lvlText w:val="o"/>
      <w:lvlJc w:val="left"/>
      <w:pPr>
        <w:ind w:left="1080" w:firstLine="0"/>
      </w:pPr>
      <w:rPr>
        <w:rFonts w:ascii="Courier New" w:hAnsi="Courier New"/>
      </w:rPr>
    </w:lvl>
    <w:lvl w:ilvl="2">
      <w:start w:val="1"/>
      <w:numFmt w:val="bullet"/>
      <w:lvlText w:val=""/>
      <w:lvlJc w:val="left"/>
      <w:pPr>
        <w:ind w:left="1800" w:firstLine="0"/>
      </w:pPr>
      <w:rPr>
        <w:rFonts w:ascii="Wingdings" w:hAnsi="Wingdings"/>
      </w:rPr>
    </w:lvl>
    <w:lvl w:ilvl="3">
      <w:numFmt w:val="bullet"/>
      <w:lvlText w:val=""/>
      <w:lvlJc w:val="left"/>
      <w:pPr>
        <w:ind w:left="2520" w:firstLine="0"/>
      </w:pPr>
      <w:rPr>
        <w:rFonts w:ascii="Symbol" w:hAnsi="Symbol"/>
      </w:rPr>
    </w:lvl>
    <w:lvl w:ilvl="4">
      <w:start w:val="1"/>
      <w:numFmt w:val="bullet"/>
      <w:lvlText w:val="o"/>
      <w:lvlJc w:val="left"/>
      <w:pPr>
        <w:ind w:left="3240" w:firstLine="0"/>
      </w:pPr>
      <w:rPr>
        <w:rFonts w:ascii="Courier New" w:hAnsi="Courier New"/>
      </w:rPr>
    </w:lvl>
    <w:lvl w:ilvl="5">
      <w:start w:val="1"/>
      <w:numFmt w:val="bullet"/>
      <w:lvlText w:val=""/>
      <w:lvlJc w:val="left"/>
      <w:pPr>
        <w:ind w:left="3960" w:firstLine="0"/>
      </w:pPr>
      <w:rPr>
        <w:rFonts w:ascii="Wingdings" w:hAnsi="Wingdings"/>
      </w:rPr>
    </w:lvl>
    <w:lvl w:ilvl="6">
      <w:numFmt w:val="bullet"/>
      <w:lvlText w:val=""/>
      <w:lvlJc w:val="left"/>
      <w:pPr>
        <w:ind w:left="4680" w:firstLine="0"/>
      </w:pPr>
      <w:rPr>
        <w:rFonts w:ascii="Symbol" w:hAnsi="Symbol"/>
      </w:rPr>
    </w:lvl>
    <w:lvl w:ilvl="7">
      <w:start w:val="1"/>
      <w:numFmt w:val="bullet"/>
      <w:lvlText w:val="o"/>
      <w:lvlJc w:val="left"/>
      <w:pPr>
        <w:ind w:left="5400" w:firstLine="0"/>
      </w:pPr>
      <w:rPr>
        <w:rFonts w:ascii="Courier New" w:hAnsi="Courier New"/>
      </w:rPr>
    </w:lvl>
    <w:lvl w:ilvl="8">
      <w:start w:val="1"/>
      <w:numFmt w:val="bullet"/>
      <w:lvlText w:val=""/>
      <w:lvlJc w:val="left"/>
      <w:pPr>
        <w:ind w:left="6120" w:firstLine="0"/>
      </w:pPr>
      <w:rPr>
        <w:rFonts w:ascii="Wingdings" w:hAnsi="Wingdings"/>
      </w:rPr>
    </w:lvl>
  </w:abstractNum>
  <w:abstractNum w:abstractNumId="33" w15:restartNumberingAfterBreak="0">
    <w:nsid w:val="542A5563"/>
    <w:multiLevelType w:val="multilevel"/>
    <w:tmpl w:val="542A5563"/>
    <w:name w:val="Számozott lista 6"/>
    <w:lvl w:ilvl="0">
      <w:start w:val="1"/>
      <w:numFmt w:val="bullet"/>
      <w:lvlText w:val=""/>
      <w:lvlJc w:val="left"/>
      <w:pPr>
        <w:ind w:left="360" w:firstLine="0"/>
      </w:pPr>
      <w:rPr>
        <w:rFonts w:ascii="Wingdings" w:hAnsi="Wingdings"/>
      </w:rPr>
    </w:lvl>
    <w:lvl w:ilvl="1">
      <w:start w:val="1"/>
      <w:numFmt w:val="bullet"/>
      <w:lvlText w:val="o"/>
      <w:lvlJc w:val="left"/>
      <w:pPr>
        <w:ind w:left="1080" w:firstLine="0"/>
      </w:pPr>
      <w:rPr>
        <w:rFonts w:ascii="Courier New" w:hAnsi="Courier New"/>
      </w:rPr>
    </w:lvl>
    <w:lvl w:ilvl="2">
      <w:start w:val="1"/>
      <w:numFmt w:val="bullet"/>
      <w:lvlText w:val=""/>
      <w:lvlJc w:val="left"/>
      <w:pPr>
        <w:ind w:left="1800" w:firstLine="0"/>
      </w:pPr>
      <w:rPr>
        <w:rFonts w:ascii="Wingdings" w:hAnsi="Wingdings"/>
      </w:rPr>
    </w:lvl>
    <w:lvl w:ilvl="3">
      <w:numFmt w:val="bullet"/>
      <w:lvlText w:val=""/>
      <w:lvlJc w:val="left"/>
      <w:pPr>
        <w:ind w:left="2520" w:firstLine="0"/>
      </w:pPr>
      <w:rPr>
        <w:rFonts w:ascii="Symbol" w:hAnsi="Symbol"/>
      </w:rPr>
    </w:lvl>
    <w:lvl w:ilvl="4">
      <w:start w:val="1"/>
      <w:numFmt w:val="bullet"/>
      <w:lvlText w:val="o"/>
      <w:lvlJc w:val="left"/>
      <w:pPr>
        <w:ind w:left="3240" w:firstLine="0"/>
      </w:pPr>
      <w:rPr>
        <w:rFonts w:ascii="Courier New" w:hAnsi="Courier New"/>
      </w:rPr>
    </w:lvl>
    <w:lvl w:ilvl="5">
      <w:start w:val="1"/>
      <w:numFmt w:val="bullet"/>
      <w:lvlText w:val=""/>
      <w:lvlJc w:val="left"/>
      <w:pPr>
        <w:ind w:left="3960" w:firstLine="0"/>
      </w:pPr>
      <w:rPr>
        <w:rFonts w:ascii="Wingdings" w:hAnsi="Wingdings"/>
      </w:rPr>
    </w:lvl>
    <w:lvl w:ilvl="6">
      <w:numFmt w:val="bullet"/>
      <w:lvlText w:val=""/>
      <w:lvlJc w:val="left"/>
      <w:pPr>
        <w:ind w:left="4680" w:firstLine="0"/>
      </w:pPr>
      <w:rPr>
        <w:rFonts w:ascii="Symbol" w:hAnsi="Symbol"/>
      </w:rPr>
    </w:lvl>
    <w:lvl w:ilvl="7">
      <w:start w:val="1"/>
      <w:numFmt w:val="bullet"/>
      <w:lvlText w:val="o"/>
      <w:lvlJc w:val="left"/>
      <w:pPr>
        <w:ind w:left="5400" w:firstLine="0"/>
      </w:pPr>
      <w:rPr>
        <w:rFonts w:ascii="Courier New" w:hAnsi="Courier New"/>
      </w:rPr>
    </w:lvl>
    <w:lvl w:ilvl="8">
      <w:start w:val="1"/>
      <w:numFmt w:val="bullet"/>
      <w:lvlText w:val=""/>
      <w:lvlJc w:val="left"/>
      <w:pPr>
        <w:ind w:left="6120" w:firstLine="0"/>
      </w:pPr>
      <w:rPr>
        <w:rFonts w:ascii="Wingdings" w:hAnsi="Wingdings"/>
      </w:rPr>
    </w:lvl>
  </w:abstractNum>
  <w:abstractNum w:abstractNumId="34" w15:restartNumberingAfterBreak="0">
    <w:nsid w:val="542A556A"/>
    <w:multiLevelType w:val="singleLevel"/>
    <w:tmpl w:val="542A556A"/>
    <w:name w:val="Számozott lista 13"/>
    <w:lvl w:ilvl="0">
      <w:start w:val="50"/>
      <w:numFmt w:val="bullet"/>
      <w:lvlText w:val="-"/>
      <w:lvlJc w:val="left"/>
      <w:pPr>
        <w:ind w:left="195" w:firstLine="0"/>
      </w:pPr>
    </w:lvl>
  </w:abstractNum>
  <w:abstractNum w:abstractNumId="35" w15:restartNumberingAfterBreak="0">
    <w:nsid w:val="5844664D"/>
    <w:multiLevelType w:val="hybridMultilevel"/>
    <w:tmpl w:val="9D928DBA"/>
    <w:lvl w:ilvl="0" w:tplc="2C2ACDDE">
      <w:start w:val="7"/>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6" w15:restartNumberingAfterBreak="0">
    <w:nsid w:val="5E977EA6"/>
    <w:multiLevelType w:val="hybridMultilevel"/>
    <w:tmpl w:val="0E26206E"/>
    <w:lvl w:ilvl="0" w:tplc="3362B108">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7" w15:restartNumberingAfterBreak="0">
    <w:nsid w:val="5EFF2C85"/>
    <w:multiLevelType w:val="hybridMultilevel"/>
    <w:tmpl w:val="B9D24E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1D02232"/>
    <w:multiLevelType w:val="multilevel"/>
    <w:tmpl w:val="8A4E690C"/>
    <w:lvl w:ilvl="0">
      <w:start w:val="74"/>
      <w:numFmt w:val="decimal"/>
      <w:suff w:val="space"/>
      <w:lvlText w:val="%1)"/>
      <w:lvlJc w:val="left"/>
      <w:pPr>
        <w:ind w:left="0" w:firstLine="0"/>
      </w:pPr>
      <w:rPr>
        <w:rFonts w:hint="default"/>
      </w:rPr>
    </w:lvl>
    <w:lvl w:ilvl="1">
      <w:start w:val="1"/>
      <w:numFmt w:val="lowerLetter"/>
      <w:suff w:val="space"/>
      <w:lvlText w:val="%2)"/>
      <w:lvlJc w:val="left"/>
      <w:pPr>
        <w:ind w:left="357" w:firstLine="0"/>
      </w:pPr>
      <w:rPr>
        <w:rFonts w:hint="default"/>
      </w:rPr>
    </w:lvl>
    <w:lvl w:ilvl="2">
      <w:start w:val="1"/>
      <w:numFmt w:val="lowerRoman"/>
      <w:suff w:val="space"/>
      <w:lvlText w:val="%3)"/>
      <w:lvlJc w:val="left"/>
      <w:pPr>
        <w:ind w:left="714" w:firstLine="0"/>
      </w:pPr>
      <w:rPr>
        <w:rFonts w:hint="default"/>
      </w:rPr>
    </w:lvl>
    <w:lvl w:ilvl="3">
      <w:start w:val="1"/>
      <w:numFmt w:val="decimal"/>
      <w:lvlText w:val="(%4)"/>
      <w:lvlJc w:val="left"/>
      <w:pPr>
        <w:ind w:left="1071" w:firstLine="0"/>
      </w:pPr>
      <w:rPr>
        <w:rFonts w:hint="default"/>
      </w:rPr>
    </w:lvl>
    <w:lvl w:ilvl="4">
      <w:start w:val="1"/>
      <w:numFmt w:val="lowerLetter"/>
      <w:lvlText w:val="(%5)"/>
      <w:lvlJc w:val="left"/>
      <w:pPr>
        <w:ind w:left="1428" w:firstLine="0"/>
      </w:pPr>
      <w:rPr>
        <w:rFonts w:hint="default"/>
      </w:rPr>
    </w:lvl>
    <w:lvl w:ilvl="5">
      <w:start w:val="1"/>
      <w:numFmt w:val="lowerRoman"/>
      <w:lvlText w:val="(%6)"/>
      <w:lvlJc w:val="left"/>
      <w:pPr>
        <w:ind w:left="1785" w:firstLine="0"/>
      </w:pPr>
      <w:rPr>
        <w:rFonts w:hint="default"/>
      </w:rPr>
    </w:lvl>
    <w:lvl w:ilvl="6">
      <w:start w:val="1"/>
      <w:numFmt w:val="decimal"/>
      <w:lvlText w:val="%7."/>
      <w:lvlJc w:val="left"/>
      <w:pPr>
        <w:ind w:left="2142" w:firstLine="0"/>
      </w:pPr>
      <w:rPr>
        <w:rFonts w:hint="default"/>
      </w:rPr>
    </w:lvl>
    <w:lvl w:ilvl="7">
      <w:start w:val="1"/>
      <w:numFmt w:val="lowerLetter"/>
      <w:lvlText w:val="%8."/>
      <w:lvlJc w:val="left"/>
      <w:pPr>
        <w:ind w:left="2499" w:firstLine="0"/>
      </w:pPr>
      <w:rPr>
        <w:rFonts w:hint="default"/>
      </w:rPr>
    </w:lvl>
    <w:lvl w:ilvl="8">
      <w:start w:val="1"/>
      <w:numFmt w:val="lowerRoman"/>
      <w:lvlText w:val="%9."/>
      <w:lvlJc w:val="left"/>
      <w:pPr>
        <w:ind w:left="2856" w:firstLine="0"/>
      </w:pPr>
      <w:rPr>
        <w:rFonts w:hint="default"/>
      </w:rPr>
    </w:lvl>
  </w:abstractNum>
  <w:abstractNum w:abstractNumId="39" w15:restartNumberingAfterBreak="0">
    <w:nsid w:val="63D51FF2"/>
    <w:multiLevelType w:val="hybridMultilevel"/>
    <w:tmpl w:val="6FCC50A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58D1219"/>
    <w:multiLevelType w:val="hybridMultilevel"/>
    <w:tmpl w:val="E590815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C9732D9"/>
    <w:multiLevelType w:val="hybridMultilevel"/>
    <w:tmpl w:val="D95401E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16B7064"/>
    <w:multiLevelType w:val="hybridMultilevel"/>
    <w:tmpl w:val="54BC427A"/>
    <w:lvl w:ilvl="0" w:tplc="90F46D92">
      <w:start w:val="1"/>
      <w:numFmt w:val="decimal"/>
      <w:suff w:val="space"/>
      <w:lvlText w:val="%1."/>
      <w:lvlJc w:val="left"/>
      <w:pPr>
        <w:ind w:left="0" w:firstLine="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490560750">
    <w:abstractNumId w:val="0"/>
  </w:num>
  <w:num w:numId="2" w16cid:durableId="1533030114">
    <w:abstractNumId w:val="1"/>
  </w:num>
  <w:num w:numId="3" w16cid:durableId="2066293777">
    <w:abstractNumId w:val="3"/>
  </w:num>
  <w:num w:numId="4" w16cid:durableId="4483067">
    <w:abstractNumId w:val="32"/>
  </w:num>
  <w:num w:numId="5" w16cid:durableId="680744005">
    <w:abstractNumId w:val="23"/>
  </w:num>
  <w:num w:numId="6" w16cid:durableId="1450584531">
    <w:abstractNumId w:val="24"/>
  </w:num>
  <w:num w:numId="7" w16cid:durableId="116725248">
    <w:abstractNumId w:val="31"/>
  </w:num>
  <w:num w:numId="8" w16cid:durableId="428737402">
    <w:abstractNumId w:val="33"/>
  </w:num>
  <w:num w:numId="9" w16cid:durableId="512380428">
    <w:abstractNumId w:val="34"/>
  </w:num>
  <w:num w:numId="10" w16cid:durableId="39550578">
    <w:abstractNumId w:val="8"/>
  </w:num>
  <w:num w:numId="11" w16cid:durableId="1475289504">
    <w:abstractNumId w:val="21"/>
  </w:num>
  <w:num w:numId="12" w16cid:durableId="1873683932">
    <w:abstractNumId w:val="7"/>
  </w:num>
  <w:num w:numId="13" w16cid:durableId="574825932">
    <w:abstractNumId w:val="11"/>
  </w:num>
  <w:num w:numId="14" w16cid:durableId="919406235">
    <w:abstractNumId w:val="22"/>
  </w:num>
  <w:num w:numId="15" w16cid:durableId="2000497191">
    <w:abstractNumId w:val="30"/>
  </w:num>
  <w:num w:numId="16" w16cid:durableId="284046409">
    <w:abstractNumId w:val="26"/>
  </w:num>
  <w:num w:numId="17" w16cid:durableId="786509939">
    <w:abstractNumId w:val="12"/>
  </w:num>
  <w:num w:numId="18" w16cid:durableId="915867616">
    <w:abstractNumId w:val="18"/>
  </w:num>
  <w:num w:numId="19" w16cid:durableId="16545803">
    <w:abstractNumId w:val="37"/>
  </w:num>
  <w:num w:numId="20" w16cid:durableId="622271282">
    <w:abstractNumId w:val="6"/>
  </w:num>
  <w:num w:numId="21" w16cid:durableId="1236162850">
    <w:abstractNumId w:val="10"/>
  </w:num>
  <w:num w:numId="22" w16cid:durableId="268465524">
    <w:abstractNumId w:val="29"/>
  </w:num>
  <w:num w:numId="23" w16cid:durableId="1848327900">
    <w:abstractNumId w:val="39"/>
  </w:num>
  <w:num w:numId="24" w16cid:durableId="545142783">
    <w:abstractNumId w:val="2"/>
  </w:num>
  <w:num w:numId="25" w16cid:durableId="122503044">
    <w:abstractNumId w:val="38"/>
  </w:num>
  <w:num w:numId="26" w16cid:durableId="2035617045">
    <w:abstractNumId w:val="25"/>
  </w:num>
  <w:num w:numId="27" w16cid:durableId="662389021">
    <w:abstractNumId w:val="4"/>
  </w:num>
  <w:num w:numId="28" w16cid:durableId="1159349528">
    <w:abstractNumId w:val="20"/>
  </w:num>
  <w:num w:numId="29" w16cid:durableId="1830248697">
    <w:abstractNumId w:val="27"/>
  </w:num>
  <w:num w:numId="30" w16cid:durableId="1502967131">
    <w:abstractNumId w:val="41"/>
  </w:num>
  <w:num w:numId="31" w16cid:durableId="1935360650">
    <w:abstractNumId w:val="42"/>
  </w:num>
  <w:num w:numId="32" w16cid:durableId="1829126635">
    <w:abstractNumId w:val="9"/>
  </w:num>
  <w:num w:numId="33" w16cid:durableId="1414820652">
    <w:abstractNumId w:val="40"/>
  </w:num>
  <w:num w:numId="34" w16cid:durableId="244269061">
    <w:abstractNumId w:val="16"/>
  </w:num>
  <w:num w:numId="35" w16cid:durableId="1754231310">
    <w:abstractNumId w:val="35"/>
  </w:num>
  <w:num w:numId="36" w16cid:durableId="806430815">
    <w:abstractNumId w:val="28"/>
  </w:num>
  <w:num w:numId="37" w16cid:durableId="779570799">
    <w:abstractNumId w:val="15"/>
  </w:num>
  <w:num w:numId="38" w16cid:durableId="557858077">
    <w:abstractNumId w:val="13"/>
  </w:num>
  <w:num w:numId="39" w16cid:durableId="1988584660">
    <w:abstractNumId w:val="19"/>
  </w:num>
  <w:num w:numId="40" w16cid:durableId="810173213">
    <w:abstractNumId w:val="14"/>
  </w:num>
  <w:num w:numId="41" w16cid:durableId="1578050469">
    <w:abstractNumId w:val="36"/>
  </w:num>
  <w:num w:numId="42" w16cid:durableId="212935553">
    <w:abstractNumId w:val="5"/>
  </w:num>
  <w:num w:numId="43" w16cid:durableId="1076629702">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kacs.lajos@szigethalom.hu">
    <w15:presenceInfo w15:providerId="AD" w15:userId="S-1-5-21-1291887254-417800126-1712562006-11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F12"/>
    <w:rsid w:val="000112AB"/>
    <w:rsid w:val="00107607"/>
    <w:rsid w:val="0011174B"/>
    <w:rsid w:val="00164908"/>
    <w:rsid w:val="00182ED4"/>
    <w:rsid w:val="001A4799"/>
    <w:rsid w:val="001F4562"/>
    <w:rsid w:val="00215F06"/>
    <w:rsid w:val="002763D6"/>
    <w:rsid w:val="00297979"/>
    <w:rsid w:val="002D1520"/>
    <w:rsid w:val="002F3C80"/>
    <w:rsid w:val="003176F9"/>
    <w:rsid w:val="003532FC"/>
    <w:rsid w:val="0035651E"/>
    <w:rsid w:val="004768AF"/>
    <w:rsid w:val="004D583D"/>
    <w:rsid w:val="004F408F"/>
    <w:rsid w:val="005479C8"/>
    <w:rsid w:val="00590657"/>
    <w:rsid w:val="005953B0"/>
    <w:rsid w:val="00642B43"/>
    <w:rsid w:val="0066431F"/>
    <w:rsid w:val="00694374"/>
    <w:rsid w:val="006F1897"/>
    <w:rsid w:val="007567FE"/>
    <w:rsid w:val="007942C0"/>
    <w:rsid w:val="007D1A4C"/>
    <w:rsid w:val="007E5B9C"/>
    <w:rsid w:val="008656DE"/>
    <w:rsid w:val="008A2080"/>
    <w:rsid w:val="008C2A32"/>
    <w:rsid w:val="008E5914"/>
    <w:rsid w:val="00953590"/>
    <w:rsid w:val="009B6D0B"/>
    <w:rsid w:val="00A04B2A"/>
    <w:rsid w:val="00A1319B"/>
    <w:rsid w:val="00A401DA"/>
    <w:rsid w:val="00AA2A04"/>
    <w:rsid w:val="00AC04A4"/>
    <w:rsid w:val="00B069D9"/>
    <w:rsid w:val="00BB4587"/>
    <w:rsid w:val="00BF73A6"/>
    <w:rsid w:val="00C026E5"/>
    <w:rsid w:val="00C33A31"/>
    <w:rsid w:val="00C40075"/>
    <w:rsid w:val="00C86B4F"/>
    <w:rsid w:val="00CD775D"/>
    <w:rsid w:val="00CE162C"/>
    <w:rsid w:val="00D17FBB"/>
    <w:rsid w:val="00D65FAE"/>
    <w:rsid w:val="00D95B30"/>
    <w:rsid w:val="00DC0655"/>
    <w:rsid w:val="00DC3AFF"/>
    <w:rsid w:val="00EE3F12"/>
    <w:rsid w:val="00F2560B"/>
    <w:rsid w:val="00F6367E"/>
    <w:rsid w:val="00F63D55"/>
    <w:rsid w:val="00FB4011"/>
    <w:rsid w:val="00FB60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7ED93"/>
  <w15:chartTrackingRefBased/>
  <w15:docId w15:val="{E8DC2D59-5B40-4581-8BBB-987D57B41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7E5B9C"/>
    <w:pPr>
      <w:keepNext/>
      <w:numPr>
        <w:numId w:val="1"/>
      </w:numPr>
      <w:suppressAutoHyphens/>
      <w:spacing w:after="0" w:line="240" w:lineRule="auto"/>
      <w:jc w:val="center"/>
      <w:outlineLvl w:val="0"/>
    </w:pPr>
    <w:rPr>
      <w:rFonts w:ascii="Technical" w:eastAsia="Times New Roman" w:hAnsi="Technical" w:cs="Times New Roman"/>
      <w:b/>
      <w:smallCaps/>
      <w:spacing w:val="40"/>
      <w:sz w:val="32"/>
      <w:szCs w:val="20"/>
      <w:lang w:eastAsia="ar-SA"/>
    </w:rPr>
  </w:style>
  <w:style w:type="paragraph" w:styleId="Cmsor2">
    <w:name w:val="heading 2"/>
    <w:aliases w:val="Cím (szám. cím)"/>
    <w:basedOn w:val="Norml"/>
    <w:next w:val="Norml"/>
    <w:link w:val="Cmsor2Char"/>
    <w:qFormat/>
    <w:rsid w:val="007E5B9C"/>
    <w:pPr>
      <w:keepNext/>
      <w:spacing w:after="0" w:line="240" w:lineRule="auto"/>
      <w:jc w:val="center"/>
      <w:outlineLvl w:val="1"/>
    </w:pPr>
    <w:rPr>
      <w:rFonts w:ascii="Times New Roman" w:eastAsia="Times New Roman" w:hAnsi="Times New Roman" w:cs="Times New Roman"/>
      <w:i/>
      <w:iCs/>
      <w:sz w:val="24"/>
      <w:szCs w:val="24"/>
      <w:lang w:eastAsia="hu-HU"/>
    </w:rPr>
  </w:style>
  <w:style w:type="paragraph" w:styleId="Cmsor3">
    <w:name w:val="heading 3"/>
    <w:basedOn w:val="Norml"/>
    <w:next w:val="Norml"/>
    <w:link w:val="Cmsor3Char"/>
    <w:qFormat/>
    <w:rsid w:val="007E5B9C"/>
    <w:pPr>
      <w:keepNext/>
      <w:numPr>
        <w:ilvl w:val="2"/>
        <w:numId w:val="1"/>
      </w:numPr>
      <w:suppressAutoHyphens/>
      <w:spacing w:after="0" w:line="240" w:lineRule="auto"/>
      <w:outlineLvl w:val="2"/>
    </w:pPr>
    <w:rPr>
      <w:rFonts w:ascii="Times New Roman" w:eastAsia="Times New Roman" w:hAnsi="Times New Roman" w:cs="Times New Roman"/>
      <w:sz w:val="24"/>
      <w:szCs w:val="20"/>
      <w:lang w:eastAsia="ar-SA"/>
    </w:rPr>
  </w:style>
  <w:style w:type="paragraph" w:styleId="Cmsor4">
    <w:name w:val="heading 4"/>
    <w:basedOn w:val="Norml"/>
    <w:next w:val="Norml"/>
    <w:link w:val="Cmsor4Char"/>
    <w:qFormat/>
    <w:rsid w:val="007E5B9C"/>
    <w:pPr>
      <w:keepNext/>
      <w:spacing w:after="0" w:line="240" w:lineRule="auto"/>
      <w:jc w:val="center"/>
      <w:outlineLvl w:val="3"/>
    </w:pPr>
    <w:rPr>
      <w:rFonts w:ascii="Times New Roman" w:eastAsia="Times New Roman" w:hAnsi="Times New Roman" w:cs="Times New Roman"/>
      <w:b/>
      <w:bCs/>
      <w:sz w:val="24"/>
      <w:szCs w:val="24"/>
      <w:lang w:eastAsia="hu-HU"/>
    </w:rPr>
  </w:style>
  <w:style w:type="paragraph" w:styleId="Cmsor5">
    <w:name w:val="heading 5"/>
    <w:basedOn w:val="Norml"/>
    <w:next w:val="Norml"/>
    <w:link w:val="Cmsor5Char"/>
    <w:qFormat/>
    <w:rsid w:val="007E5B9C"/>
    <w:pPr>
      <w:keepNext/>
      <w:tabs>
        <w:tab w:val="left" w:pos="6840"/>
      </w:tabs>
      <w:spacing w:after="0" w:line="240" w:lineRule="auto"/>
      <w:outlineLvl w:val="4"/>
    </w:pPr>
    <w:rPr>
      <w:rFonts w:ascii="Times New Roman" w:eastAsia="Times New Roman" w:hAnsi="Times New Roman" w:cs="Times New Roman"/>
      <w:sz w:val="24"/>
      <w:szCs w:val="24"/>
      <w:u w:val="single"/>
      <w:lang w:eastAsia="hu-HU"/>
    </w:rPr>
  </w:style>
  <w:style w:type="paragraph" w:styleId="Cmsor6">
    <w:name w:val="heading 6"/>
    <w:basedOn w:val="Norml"/>
    <w:next w:val="Norml"/>
    <w:link w:val="Cmsor6Char"/>
    <w:unhideWhenUsed/>
    <w:qFormat/>
    <w:rsid w:val="007E5B9C"/>
    <w:pPr>
      <w:spacing w:before="240" w:after="60" w:line="240" w:lineRule="auto"/>
      <w:outlineLvl w:val="5"/>
    </w:pPr>
    <w:rPr>
      <w:rFonts w:ascii="Calibri" w:eastAsia="Times New Roman" w:hAnsi="Calibri" w:cs="Times New Roman"/>
      <w:b/>
      <w:bCs/>
      <w:lang w:val="x-none" w:eastAsia="x-none"/>
    </w:rPr>
  </w:style>
  <w:style w:type="paragraph" w:styleId="Cmsor7">
    <w:name w:val="heading 7"/>
    <w:basedOn w:val="Norml"/>
    <w:next w:val="Norml"/>
    <w:link w:val="Cmsor7Char"/>
    <w:qFormat/>
    <w:rsid w:val="007E5B9C"/>
    <w:pPr>
      <w:keepNext/>
      <w:widowControl w:val="0"/>
      <w:numPr>
        <w:ilvl w:val="6"/>
        <w:numId w:val="2"/>
      </w:numPr>
      <w:tabs>
        <w:tab w:val="left" w:pos="5040"/>
      </w:tabs>
      <w:suppressAutoHyphens/>
      <w:spacing w:after="0" w:line="240" w:lineRule="auto"/>
      <w:ind w:left="5040"/>
      <w:jc w:val="center"/>
      <w:outlineLvl w:val="6"/>
    </w:pPr>
    <w:rPr>
      <w:rFonts w:ascii="Times New Roman" w:eastAsia="Lucida Sans Unicode" w:hAnsi="Times New Roman" w:cs="Tahoma"/>
      <w:b/>
      <w:color w:val="000000"/>
      <w:sz w:val="24"/>
      <w:szCs w:val="24"/>
      <w:u w:val="single"/>
    </w:rPr>
  </w:style>
  <w:style w:type="paragraph" w:styleId="Cmsor8">
    <w:name w:val="heading 8"/>
    <w:basedOn w:val="Norml"/>
    <w:next w:val="Norml"/>
    <w:link w:val="Cmsor8Char"/>
    <w:qFormat/>
    <w:rsid w:val="007E5B9C"/>
    <w:pPr>
      <w:keepNext/>
      <w:widowControl w:val="0"/>
      <w:numPr>
        <w:ilvl w:val="7"/>
        <w:numId w:val="2"/>
      </w:numPr>
      <w:tabs>
        <w:tab w:val="left" w:pos="5760"/>
      </w:tabs>
      <w:suppressAutoHyphens/>
      <w:spacing w:after="0" w:line="240" w:lineRule="auto"/>
      <w:ind w:left="5760"/>
      <w:jc w:val="center"/>
      <w:outlineLvl w:val="7"/>
    </w:pPr>
    <w:rPr>
      <w:rFonts w:ascii="Times New Roman" w:eastAsia="Lucida Sans Unicode" w:hAnsi="Times New Roman" w:cs="Tahoma"/>
      <w:b/>
      <w:color w:val="000000"/>
      <w:szCs w:val="24"/>
    </w:rPr>
  </w:style>
  <w:style w:type="paragraph" w:styleId="Cmsor9">
    <w:name w:val="heading 9"/>
    <w:basedOn w:val="Norml"/>
    <w:next w:val="Norml"/>
    <w:link w:val="Cmsor9Char"/>
    <w:qFormat/>
    <w:rsid w:val="007E5B9C"/>
    <w:pPr>
      <w:keepNext/>
      <w:spacing w:after="0" w:line="240" w:lineRule="auto"/>
      <w:jc w:val="center"/>
      <w:outlineLvl w:val="8"/>
    </w:pPr>
    <w:rPr>
      <w:rFonts w:ascii="Times New Roman" w:eastAsia="Times New Roman" w:hAnsi="Times New Roman" w:cs="Times New Roman"/>
      <w:color w:val="000000"/>
      <w:sz w:val="24"/>
      <w:szCs w:val="20"/>
      <w:u w:val="single"/>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E5B9C"/>
    <w:rPr>
      <w:rFonts w:ascii="Technical" w:eastAsia="Times New Roman" w:hAnsi="Technical" w:cs="Times New Roman"/>
      <w:b/>
      <w:smallCaps/>
      <w:spacing w:val="40"/>
      <w:sz w:val="32"/>
      <w:szCs w:val="20"/>
      <w:lang w:eastAsia="ar-SA"/>
    </w:rPr>
  </w:style>
  <w:style w:type="character" w:customStyle="1" w:styleId="Cmsor2Char">
    <w:name w:val="Címsor 2 Char"/>
    <w:aliases w:val="Cím (szám. cím) Char"/>
    <w:basedOn w:val="Bekezdsalapbettpusa"/>
    <w:link w:val="Cmsor2"/>
    <w:rsid w:val="007E5B9C"/>
    <w:rPr>
      <w:rFonts w:ascii="Times New Roman" w:eastAsia="Times New Roman" w:hAnsi="Times New Roman" w:cs="Times New Roman"/>
      <w:i/>
      <w:iCs/>
      <w:sz w:val="24"/>
      <w:szCs w:val="24"/>
      <w:lang w:eastAsia="hu-HU"/>
    </w:rPr>
  </w:style>
  <w:style w:type="character" w:customStyle="1" w:styleId="Cmsor3Char">
    <w:name w:val="Címsor 3 Char"/>
    <w:basedOn w:val="Bekezdsalapbettpusa"/>
    <w:link w:val="Cmsor3"/>
    <w:rsid w:val="007E5B9C"/>
    <w:rPr>
      <w:rFonts w:ascii="Times New Roman" w:eastAsia="Times New Roman" w:hAnsi="Times New Roman" w:cs="Times New Roman"/>
      <w:sz w:val="24"/>
      <w:szCs w:val="20"/>
      <w:lang w:eastAsia="ar-SA"/>
    </w:rPr>
  </w:style>
  <w:style w:type="character" w:customStyle="1" w:styleId="Cmsor4Char">
    <w:name w:val="Címsor 4 Char"/>
    <w:basedOn w:val="Bekezdsalapbettpusa"/>
    <w:link w:val="Cmsor4"/>
    <w:rsid w:val="007E5B9C"/>
    <w:rPr>
      <w:rFonts w:ascii="Times New Roman" w:eastAsia="Times New Roman" w:hAnsi="Times New Roman" w:cs="Times New Roman"/>
      <w:b/>
      <w:bCs/>
      <w:sz w:val="24"/>
      <w:szCs w:val="24"/>
      <w:lang w:eastAsia="hu-HU"/>
    </w:rPr>
  </w:style>
  <w:style w:type="character" w:customStyle="1" w:styleId="Cmsor5Char">
    <w:name w:val="Címsor 5 Char"/>
    <w:basedOn w:val="Bekezdsalapbettpusa"/>
    <w:link w:val="Cmsor5"/>
    <w:rsid w:val="007E5B9C"/>
    <w:rPr>
      <w:rFonts w:ascii="Times New Roman" w:eastAsia="Times New Roman" w:hAnsi="Times New Roman" w:cs="Times New Roman"/>
      <w:sz w:val="24"/>
      <w:szCs w:val="24"/>
      <w:u w:val="single"/>
      <w:lang w:eastAsia="hu-HU"/>
    </w:rPr>
  </w:style>
  <w:style w:type="character" w:customStyle="1" w:styleId="Cmsor6Char">
    <w:name w:val="Címsor 6 Char"/>
    <w:basedOn w:val="Bekezdsalapbettpusa"/>
    <w:link w:val="Cmsor6"/>
    <w:rsid w:val="007E5B9C"/>
    <w:rPr>
      <w:rFonts w:ascii="Calibri" w:eastAsia="Times New Roman" w:hAnsi="Calibri" w:cs="Times New Roman"/>
      <w:b/>
      <w:bCs/>
      <w:lang w:val="x-none" w:eastAsia="x-none"/>
    </w:rPr>
  </w:style>
  <w:style w:type="character" w:customStyle="1" w:styleId="Cmsor7Char">
    <w:name w:val="Címsor 7 Char"/>
    <w:basedOn w:val="Bekezdsalapbettpusa"/>
    <w:link w:val="Cmsor7"/>
    <w:rsid w:val="007E5B9C"/>
    <w:rPr>
      <w:rFonts w:ascii="Times New Roman" w:eastAsia="Lucida Sans Unicode" w:hAnsi="Times New Roman" w:cs="Tahoma"/>
      <w:b/>
      <w:color w:val="000000"/>
      <w:sz w:val="24"/>
      <w:szCs w:val="24"/>
      <w:u w:val="single"/>
    </w:rPr>
  </w:style>
  <w:style w:type="character" w:customStyle="1" w:styleId="Cmsor8Char">
    <w:name w:val="Címsor 8 Char"/>
    <w:basedOn w:val="Bekezdsalapbettpusa"/>
    <w:link w:val="Cmsor8"/>
    <w:rsid w:val="007E5B9C"/>
    <w:rPr>
      <w:rFonts w:ascii="Times New Roman" w:eastAsia="Lucida Sans Unicode" w:hAnsi="Times New Roman" w:cs="Tahoma"/>
      <w:b/>
      <w:color w:val="000000"/>
      <w:szCs w:val="24"/>
    </w:rPr>
  </w:style>
  <w:style w:type="character" w:customStyle="1" w:styleId="Cmsor9Char">
    <w:name w:val="Címsor 9 Char"/>
    <w:basedOn w:val="Bekezdsalapbettpusa"/>
    <w:link w:val="Cmsor9"/>
    <w:rsid w:val="007E5B9C"/>
    <w:rPr>
      <w:rFonts w:ascii="Times New Roman" w:eastAsia="Times New Roman" w:hAnsi="Times New Roman" w:cs="Times New Roman"/>
      <w:color w:val="000000"/>
      <w:sz w:val="24"/>
      <w:szCs w:val="20"/>
      <w:u w:val="single"/>
      <w:lang w:eastAsia="hu-HU"/>
    </w:rPr>
  </w:style>
  <w:style w:type="numbering" w:customStyle="1" w:styleId="Nemlista1">
    <w:name w:val="Nem lista1"/>
    <w:next w:val="Nemlista"/>
    <w:uiPriority w:val="99"/>
    <w:semiHidden/>
    <w:unhideWhenUsed/>
    <w:rsid w:val="007E5B9C"/>
  </w:style>
  <w:style w:type="paragraph" w:styleId="lfej">
    <w:name w:val="header"/>
    <w:basedOn w:val="Norml"/>
    <w:link w:val="lfejChar"/>
    <w:uiPriority w:val="99"/>
    <w:rsid w:val="007E5B9C"/>
    <w:pPr>
      <w:tabs>
        <w:tab w:val="center" w:pos="4536"/>
        <w:tab w:val="right" w:pos="9072"/>
      </w:tabs>
      <w:suppressAutoHyphens/>
      <w:spacing w:after="0" w:line="240" w:lineRule="auto"/>
    </w:pPr>
    <w:rPr>
      <w:rFonts w:ascii="Times New Roman" w:eastAsia="Times New Roman" w:hAnsi="Times New Roman" w:cs="Times New Roman"/>
      <w:sz w:val="20"/>
      <w:szCs w:val="20"/>
      <w:lang w:eastAsia="ar-SA"/>
    </w:rPr>
  </w:style>
  <w:style w:type="character" w:customStyle="1" w:styleId="lfejChar">
    <w:name w:val="Élőfej Char"/>
    <w:basedOn w:val="Bekezdsalapbettpusa"/>
    <w:link w:val="lfej"/>
    <w:uiPriority w:val="99"/>
    <w:rsid w:val="007E5B9C"/>
    <w:rPr>
      <w:rFonts w:ascii="Times New Roman" w:eastAsia="Times New Roman" w:hAnsi="Times New Roman" w:cs="Times New Roman"/>
      <w:sz w:val="20"/>
      <w:szCs w:val="20"/>
      <w:lang w:eastAsia="ar-SA"/>
    </w:rPr>
  </w:style>
  <w:style w:type="paragraph" w:styleId="llb">
    <w:name w:val="footer"/>
    <w:basedOn w:val="Norml"/>
    <w:link w:val="llbChar"/>
    <w:rsid w:val="007E5B9C"/>
    <w:pPr>
      <w:tabs>
        <w:tab w:val="center" w:pos="4536"/>
        <w:tab w:val="right" w:pos="9072"/>
      </w:tabs>
      <w:suppressAutoHyphens/>
      <w:spacing w:after="0" w:line="240" w:lineRule="auto"/>
    </w:pPr>
    <w:rPr>
      <w:rFonts w:ascii="Times New Roman" w:eastAsia="Times New Roman" w:hAnsi="Times New Roman" w:cs="Times New Roman"/>
      <w:sz w:val="20"/>
      <w:szCs w:val="20"/>
      <w:lang w:val="x-none" w:eastAsia="ar-SA"/>
    </w:rPr>
  </w:style>
  <w:style w:type="character" w:customStyle="1" w:styleId="llbChar">
    <w:name w:val="Élőláb Char"/>
    <w:basedOn w:val="Bekezdsalapbettpusa"/>
    <w:link w:val="llb"/>
    <w:rsid w:val="007E5B9C"/>
    <w:rPr>
      <w:rFonts w:ascii="Times New Roman" w:eastAsia="Times New Roman" w:hAnsi="Times New Roman" w:cs="Times New Roman"/>
      <w:sz w:val="20"/>
      <w:szCs w:val="20"/>
      <w:lang w:val="x-none" w:eastAsia="ar-SA"/>
    </w:rPr>
  </w:style>
  <w:style w:type="paragraph" w:styleId="Cm">
    <w:name w:val="Title"/>
    <w:basedOn w:val="Norml"/>
    <w:next w:val="Alcm"/>
    <w:link w:val="CmChar"/>
    <w:qFormat/>
    <w:rsid w:val="007E5B9C"/>
    <w:pPr>
      <w:suppressAutoHyphens/>
      <w:spacing w:after="0" w:line="240" w:lineRule="auto"/>
      <w:jc w:val="center"/>
    </w:pPr>
    <w:rPr>
      <w:rFonts w:ascii="Times New Roman" w:eastAsia="Times New Roman" w:hAnsi="Times New Roman" w:cs="Times New Roman"/>
      <w:b/>
      <w:bCs/>
      <w:smallCaps/>
      <w:sz w:val="32"/>
      <w:szCs w:val="24"/>
      <w:u w:val="single"/>
      <w:lang w:eastAsia="ar-SA"/>
    </w:rPr>
  </w:style>
  <w:style w:type="character" w:customStyle="1" w:styleId="CmChar">
    <w:name w:val="Cím Char"/>
    <w:basedOn w:val="Bekezdsalapbettpusa"/>
    <w:link w:val="Cm"/>
    <w:rsid w:val="007E5B9C"/>
    <w:rPr>
      <w:rFonts w:ascii="Times New Roman" w:eastAsia="Times New Roman" w:hAnsi="Times New Roman" w:cs="Times New Roman"/>
      <w:b/>
      <w:bCs/>
      <w:smallCaps/>
      <w:sz w:val="32"/>
      <w:szCs w:val="24"/>
      <w:u w:val="single"/>
      <w:lang w:eastAsia="ar-SA"/>
    </w:rPr>
  </w:style>
  <w:style w:type="paragraph" w:customStyle="1" w:styleId="bekezds">
    <w:name w:val="bekezdés"/>
    <w:basedOn w:val="Norml"/>
    <w:rsid w:val="007E5B9C"/>
    <w:pPr>
      <w:widowControl w:val="0"/>
      <w:suppressAutoHyphens/>
      <w:spacing w:before="120" w:after="120" w:line="240" w:lineRule="auto"/>
      <w:ind w:left="851"/>
      <w:jc w:val="both"/>
    </w:pPr>
    <w:rPr>
      <w:rFonts w:ascii="Times New Roman" w:eastAsia="Times New Roman" w:hAnsi="Times New Roman" w:cs="Times New Roman"/>
      <w:sz w:val="20"/>
      <w:szCs w:val="20"/>
      <w:lang w:eastAsia="ar-SA"/>
    </w:rPr>
  </w:style>
  <w:style w:type="character" w:styleId="Hiperhivatkozs">
    <w:name w:val="Hyperlink"/>
    <w:semiHidden/>
    <w:rsid w:val="007E5B9C"/>
    <w:rPr>
      <w:color w:val="0000FF"/>
      <w:u w:val="single"/>
    </w:rPr>
  </w:style>
  <w:style w:type="paragraph" w:customStyle="1" w:styleId="msolistparagraph0">
    <w:name w:val="msolistparagraph"/>
    <w:basedOn w:val="Norml"/>
    <w:rsid w:val="007E5B9C"/>
    <w:pPr>
      <w:spacing w:before="100" w:beforeAutospacing="1" w:after="100" w:afterAutospacing="1" w:line="240" w:lineRule="auto"/>
    </w:pPr>
    <w:rPr>
      <w:rFonts w:ascii="Arial Unicode MS" w:eastAsia="Times New Roman" w:hAnsi="Arial Unicode MS" w:cs="Times New Roman"/>
      <w:sz w:val="24"/>
      <w:szCs w:val="24"/>
      <w:lang w:eastAsia="hu-HU"/>
    </w:rPr>
  </w:style>
  <w:style w:type="paragraph" w:styleId="Szvegtrzs">
    <w:name w:val="Body Text"/>
    <w:basedOn w:val="Norml"/>
    <w:link w:val="SzvegtrzsChar"/>
    <w:semiHidden/>
    <w:rsid w:val="007E5B9C"/>
    <w:pPr>
      <w:spacing w:before="100" w:beforeAutospacing="1" w:after="100" w:afterAutospacing="1" w:line="240" w:lineRule="auto"/>
      <w:jc w:val="both"/>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semiHidden/>
    <w:rsid w:val="007E5B9C"/>
    <w:rPr>
      <w:rFonts w:ascii="Times New Roman" w:eastAsia="Times New Roman" w:hAnsi="Times New Roman" w:cs="Times New Roman"/>
      <w:sz w:val="24"/>
      <w:szCs w:val="24"/>
      <w:lang w:eastAsia="hu-HU"/>
    </w:rPr>
  </w:style>
  <w:style w:type="paragraph" w:styleId="Alcm">
    <w:name w:val="Subtitle"/>
    <w:basedOn w:val="Norml"/>
    <w:link w:val="AlcmChar"/>
    <w:qFormat/>
    <w:rsid w:val="007E5B9C"/>
    <w:pPr>
      <w:spacing w:after="60" w:line="240" w:lineRule="auto"/>
      <w:jc w:val="center"/>
      <w:outlineLvl w:val="1"/>
    </w:pPr>
    <w:rPr>
      <w:rFonts w:ascii="Arial" w:eastAsia="Times New Roman" w:hAnsi="Arial" w:cs="Arial"/>
      <w:sz w:val="24"/>
      <w:szCs w:val="24"/>
      <w:lang w:eastAsia="hu-HU"/>
    </w:rPr>
  </w:style>
  <w:style w:type="character" w:customStyle="1" w:styleId="AlcmChar">
    <w:name w:val="Alcím Char"/>
    <w:basedOn w:val="Bekezdsalapbettpusa"/>
    <w:link w:val="Alcm"/>
    <w:rsid w:val="007E5B9C"/>
    <w:rPr>
      <w:rFonts w:ascii="Arial" w:eastAsia="Times New Roman" w:hAnsi="Arial" w:cs="Arial"/>
      <w:sz w:val="24"/>
      <w:szCs w:val="24"/>
      <w:lang w:eastAsia="hu-HU"/>
    </w:rPr>
  </w:style>
  <w:style w:type="paragraph" w:styleId="Lbjegyzetszveg">
    <w:name w:val="footnote text"/>
    <w:basedOn w:val="Norml"/>
    <w:link w:val="LbjegyzetszvegChar"/>
    <w:semiHidden/>
    <w:rsid w:val="007E5B9C"/>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semiHidden/>
    <w:rsid w:val="007E5B9C"/>
    <w:rPr>
      <w:rFonts w:ascii="Times New Roman" w:eastAsia="Times New Roman" w:hAnsi="Times New Roman" w:cs="Times New Roman"/>
      <w:sz w:val="20"/>
      <w:szCs w:val="20"/>
      <w:lang w:eastAsia="hu-HU"/>
    </w:rPr>
  </w:style>
  <w:style w:type="character" w:styleId="Lbjegyzet-hivatkozs">
    <w:name w:val="footnote reference"/>
    <w:rsid w:val="007E5B9C"/>
    <w:rPr>
      <w:vertAlign w:val="superscript"/>
    </w:rPr>
  </w:style>
  <w:style w:type="paragraph" w:styleId="Szvegtrzs2">
    <w:name w:val="Body Text 2"/>
    <w:basedOn w:val="Norml"/>
    <w:link w:val="Szvegtrzs2Char"/>
    <w:semiHidden/>
    <w:rsid w:val="007E5B9C"/>
    <w:pPr>
      <w:tabs>
        <w:tab w:val="left" w:pos="6840"/>
      </w:tabs>
      <w:spacing w:after="0" w:line="240" w:lineRule="auto"/>
    </w:pPr>
    <w:rPr>
      <w:rFonts w:ascii="Times New Roman" w:eastAsia="Times New Roman" w:hAnsi="Times New Roman" w:cs="Times New Roman"/>
      <w:sz w:val="20"/>
      <w:szCs w:val="24"/>
      <w:lang w:eastAsia="hu-HU"/>
    </w:rPr>
  </w:style>
  <w:style w:type="character" w:customStyle="1" w:styleId="Szvegtrzs2Char">
    <w:name w:val="Szövegtörzs 2 Char"/>
    <w:basedOn w:val="Bekezdsalapbettpusa"/>
    <w:link w:val="Szvegtrzs2"/>
    <w:semiHidden/>
    <w:rsid w:val="007E5B9C"/>
    <w:rPr>
      <w:rFonts w:ascii="Times New Roman" w:eastAsia="Times New Roman" w:hAnsi="Times New Roman" w:cs="Times New Roman"/>
      <w:sz w:val="20"/>
      <w:szCs w:val="24"/>
      <w:lang w:eastAsia="hu-HU"/>
    </w:rPr>
  </w:style>
  <w:style w:type="paragraph" w:styleId="Szvegtrzs3">
    <w:name w:val="Body Text 3"/>
    <w:basedOn w:val="Norml"/>
    <w:link w:val="Szvegtrzs3Char"/>
    <w:semiHidden/>
    <w:rsid w:val="007E5B9C"/>
    <w:pPr>
      <w:tabs>
        <w:tab w:val="right" w:leader="underscore" w:pos="9000"/>
      </w:tabs>
      <w:spacing w:after="0" w:line="240" w:lineRule="auto"/>
      <w:jc w:val="both"/>
    </w:pPr>
    <w:rPr>
      <w:rFonts w:ascii="Times New Roman" w:eastAsia="Times New Roman" w:hAnsi="Times New Roman" w:cs="Times New Roman"/>
      <w:sz w:val="24"/>
      <w:szCs w:val="24"/>
      <w:lang w:eastAsia="hu-HU"/>
    </w:rPr>
  </w:style>
  <w:style w:type="character" w:customStyle="1" w:styleId="Szvegtrzs3Char">
    <w:name w:val="Szövegtörzs 3 Char"/>
    <w:basedOn w:val="Bekezdsalapbettpusa"/>
    <w:link w:val="Szvegtrzs3"/>
    <w:semiHidden/>
    <w:rsid w:val="007E5B9C"/>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semiHidden/>
    <w:rsid w:val="007E5B9C"/>
    <w:pPr>
      <w:tabs>
        <w:tab w:val="right" w:leader="underscore" w:pos="9000"/>
      </w:tabs>
      <w:spacing w:after="0" w:line="240" w:lineRule="auto"/>
      <w:ind w:left="180" w:hanging="180"/>
    </w:pPr>
    <w:rPr>
      <w:rFonts w:ascii="Times New Roman" w:eastAsia="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semiHidden/>
    <w:rsid w:val="007E5B9C"/>
    <w:rPr>
      <w:rFonts w:ascii="Times New Roman" w:eastAsia="Times New Roman" w:hAnsi="Times New Roman" w:cs="Times New Roman"/>
      <w:sz w:val="24"/>
      <w:szCs w:val="24"/>
      <w:lang w:eastAsia="hu-HU"/>
    </w:rPr>
  </w:style>
  <w:style w:type="character" w:customStyle="1" w:styleId="highlight">
    <w:name w:val="highlight"/>
    <w:rsid w:val="007E5B9C"/>
  </w:style>
  <w:style w:type="paragraph" w:styleId="NormlWeb">
    <w:name w:val="Normal (Web)"/>
    <w:basedOn w:val="Norml"/>
    <w:unhideWhenUsed/>
    <w:rsid w:val="007E5B9C"/>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7E5B9C"/>
    <w:pPr>
      <w:spacing w:after="0" w:line="240" w:lineRule="auto"/>
    </w:pPr>
    <w:rPr>
      <w:rFonts w:ascii="Segoe UI" w:eastAsia="Times New Roman" w:hAnsi="Segoe UI" w:cs="Times New Roman"/>
      <w:sz w:val="18"/>
      <w:szCs w:val="18"/>
      <w:lang w:val="x-none" w:eastAsia="x-none"/>
    </w:rPr>
  </w:style>
  <w:style w:type="character" w:customStyle="1" w:styleId="BuborkszvegChar">
    <w:name w:val="Buborékszöveg Char"/>
    <w:basedOn w:val="Bekezdsalapbettpusa"/>
    <w:link w:val="Buborkszveg"/>
    <w:uiPriority w:val="99"/>
    <w:semiHidden/>
    <w:rsid w:val="007E5B9C"/>
    <w:rPr>
      <w:rFonts w:ascii="Segoe UI" w:eastAsia="Times New Roman" w:hAnsi="Segoe UI" w:cs="Times New Roman"/>
      <w:sz w:val="18"/>
      <w:szCs w:val="18"/>
      <w:lang w:val="x-none" w:eastAsia="x-none"/>
    </w:rPr>
  </w:style>
  <w:style w:type="character" w:styleId="Jegyzethivatkozs">
    <w:name w:val="annotation reference"/>
    <w:uiPriority w:val="99"/>
    <w:semiHidden/>
    <w:unhideWhenUsed/>
    <w:rsid w:val="007E5B9C"/>
    <w:rPr>
      <w:sz w:val="16"/>
      <w:szCs w:val="16"/>
    </w:rPr>
  </w:style>
  <w:style w:type="paragraph" w:styleId="Jegyzetszveg">
    <w:name w:val="annotation text"/>
    <w:basedOn w:val="Norml"/>
    <w:link w:val="JegyzetszvegChar"/>
    <w:uiPriority w:val="99"/>
    <w:semiHidden/>
    <w:unhideWhenUsed/>
    <w:rsid w:val="007E5B9C"/>
    <w:pPr>
      <w:suppressAutoHyphens/>
      <w:spacing w:after="0" w:line="240" w:lineRule="auto"/>
    </w:pPr>
    <w:rPr>
      <w:rFonts w:ascii="Cambria" w:eastAsia="Times New Roman" w:hAnsi="Cambria" w:cs="Times New Roman"/>
      <w:sz w:val="20"/>
      <w:szCs w:val="20"/>
      <w:lang w:val="x-none" w:eastAsia="ar-SA"/>
    </w:rPr>
  </w:style>
  <w:style w:type="character" w:customStyle="1" w:styleId="JegyzetszvegChar">
    <w:name w:val="Jegyzetszöveg Char"/>
    <w:basedOn w:val="Bekezdsalapbettpusa"/>
    <w:link w:val="Jegyzetszveg"/>
    <w:uiPriority w:val="99"/>
    <w:semiHidden/>
    <w:rsid w:val="007E5B9C"/>
    <w:rPr>
      <w:rFonts w:ascii="Cambria" w:eastAsia="Times New Roman" w:hAnsi="Cambria" w:cs="Times New Roman"/>
      <w:sz w:val="20"/>
      <w:szCs w:val="20"/>
      <w:lang w:val="x-none" w:eastAsia="ar-SA"/>
    </w:rPr>
  </w:style>
  <w:style w:type="paragraph" w:styleId="Megjegyzstrgya">
    <w:name w:val="annotation subject"/>
    <w:basedOn w:val="Jegyzetszveg"/>
    <w:next w:val="Jegyzetszveg"/>
    <w:link w:val="MegjegyzstrgyaChar"/>
    <w:uiPriority w:val="99"/>
    <w:semiHidden/>
    <w:unhideWhenUsed/>
    <w:rsid w:val="007E5B9C"/>
    <w:pPr>
      <w:suppressAutoHyphens w:val="0"/>
    </w:pPr>
    <w:rPr>
      <w:b/>
      <w:bCs/>
    </w:rPr>
  </w:style>
  <w:style w:type="character" w:customStyle="1" w:styleId="MegjegyzstrgyaChar">
    <w:name w:val="Megjegyzés tárgya Char"/>
    <w:basedOn w:val="JegyzetszvegChar"/>
    <w:link w:val="Megjegyzstrgya"/>
    <w:uiPriority w:val="99"/>
    <w:semiHidden/>
    <w:rsid w:val="007E5B9C"/>
    <w:rPr>
      <w:rFonts w:ascii="Cambria" w:eastAsia="Times New Roman" w:hAnsi="Cambria" w:cs="Times New Roman"/>
      <w:b/>
      <w:bCs/>
      <w:sz w:val="20"/>
      <w:szCs w:val="20"/>
      <w:lang w:val="x-none" w:eastAsia="ar-SA"/>
    </w:rPr>
  </w:style>
  <w:style w:type="paragraph" w:styleId="Szvegtrzsbehzssal2">
    <w:name w:val="Body Text Indent 2"/>
    <w:basedOn w:val="Norml"/>
    <w:link w:val="Szvegtrzsbehzssal2Char"/>
    <w:unhideWhenUsed/>
    <w:rsid w:val="007E5B9C"/>
    <w:pPr>
      <w:spacing w:after="120" w:line="480" w:lineRule="auto"/>
      <w:ind w:left="283"/>
    </w:pPr>
    <w:rPr>
      <w:rFonts w:ascii="Times New Roman" w:eastAsia="Times New Roman" w:hAnsi="Times New Roman" w:cs="Times New Roman"/>
      <w:sz w:val="24"/>
      <w:szCs w:val="24"/>
      <w:lang w:val="x-none" w:eastAsia="x-none"/>
    </w:rPr>
  </w:style>
  <w:style w:type="character" w:customStyle="1" w:styleId="Szvegtrzsbehzssal2Char">
    <w:name w:val="Szövegtörzs behúzással 2 Char"/>
    <w:basedOn w:val="Bekezdsalapbettpusa"/>
    <w:link w:val="Szvegtrzsbehzssal2"/>
    <w:rsid w:val="007E5B9C"/>
    <w:rPr>
      <w:rFonts w:ascii="Times New Roman" w:eastAsia="Times New Roman" w:hAnsi="Times New Roman" w:cs="Times New Roman"/>
      <w:sz w:val="24"/>
      <w:szCs w:val="24"/>
      <w:lang w:val="x-none" w:eastAsia="x-none"/>
    </w:rPr>
  </w:style>
  <w:style w:type="paragraph" w:styleId="Listaszerbekezds">
    <w:name w:val="List Paragraph"/>
    <w:basedOn w:val="Norml"/>
    <w:uiPriority w:val="34"/>
    <w:qFormat/>
    <w:rsid w:val="007E5B9C"/>
    <w:pPr>
      <w:spacing w:after="0" w:line="240" w:lineRule="auto"/>
      <w:ind w:left="720"/>
      <w:contextualSpacing/>
    </w:pPr>
    <w:rPr>
      <w:rFonts w:ascii="Times New Roman" w:eastAsia="Times New Roman" w:hAnsi="Times New Roman" w:cs="Times New Roman"/>
      <w:sz w:val="24"/>
      <w:szCs w:val="24"/>
      <w:lang w:eastAsia="hu-HU"/>
    </w:rPr>
  </w:style>
  <w:style w:type="paragraph" w:styleId="Vltozat">
    <w:name w:val="Revision"/>
    <w:hidden/>
    <w:uiPriority w:val="99"/>
    <w:semiHidden/>
    <w:rsid w:val="007E5B9C"/>
    <w:pPr>
      <w:spacing w:after="0" w:line="240" w:lineRule="auto"/>
    </w:pPr>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semiHidden/>
    <w:unhideWhenUsed/>
    <w:rsid w:val="007E5B9C"/>
    <w:pPr>
      <w:spacing w:after="120" w:line="240" w:lineRule="auto"/>
      <w:ind w:left="283"/>
    </w:pPr>
    <w:rPr>
      <w:rFonts w:ascii="Times New Roman" w:eastAsia="Times New Roman" w:hAnsi="Times New Roman" w:cs="Times New Roman"/>
      <w:sz w:val="16"/>
      <w:szCs w:val="16"/>
      <w:lang w:eastAsia="hu-HU"/>
    </w:rPr>
  </w:style>
  <w:style w:type="character" w:customStyle="1" w:styleId="Szvegtrzsbehzssal3Char">
    <w:name w:val="Szövegtörzs behúzással 3 Char"/>
    <w:basedOn w:val="Bekezdsalapbettpusa"/>
    <w:link w:val="Szvegtrzsbehzssal3"/>
    <w:semiHidden/>
    <w:rsid w:val="007E5B9C"/>
    <w:rPr>
      <w:rFonts w:ascii="Times New Roman" w:eastAsia="Times New Roman" w:hAnsi="Times New Roman" w:cs="Times New Roman"/>
      <w:sz w:val="16"/>
      <w:szCs w:val="16"/>
      <w:lang w:eastAsia="hu-HU"/>
    </w:rPr>
  </w:style>
  <w:style w:type="paragraph" w:customStyle="1" w:styleId="norml0">
    <w:name w:val="normál"/>
    <w:basedOn w:val="Norml"/>
    <w:rsid w:val="007E5B9C"/>
    <w:pPr>
      <w:spacing w:after="0" w:line="240" w:lineRule="auto"/>
    </w:pPr>
    <w:rPr>
      <w:rFonts w:ascii="Times New Roman" w:eastAsia="Times New Roman" w:hAnsi="Times New Roman" w:cs="Times New Roman"/>
      <w:color w:val="000000"/>
      <w:sz w:val="20"/>
      <w:szCs w:val="20"/>
      <w:lang w:eastAsia="hu-HU"/>
    </w:rPr>
  </w:style>
  <w:style w:type="numbering" w:customStyle="1" w:styleId="Nemlista11">
    <w:name w:val="Nem lista11"/>
    <w:next w:val="Nemlista"/>
    <w:uiPriority w:val="99"/>
    <w:semiHidden/>
    <w:unhideWhenUsed/>
    <w:rsid w:val="007E5B9C"/>
  </w:style>
  <w:style w:type="paragraph" w:styleId="Kpalrs">
    <w:name w:val="caption"/>
    <w:basedOn w:val="Norml"/>
    <w:next w:val="Norml"/>
    <w:qFormat/>
    <w:rsid w:val="007E5B9C"/>
    <w:pPr>
      <w:spacing w:before="240" w:after="0" w:line="240" w:lineRule="auto"/>
      <w:jc w:val="both"/>
    </w:pPr>
    <w:rPr>
      <w:rFonts w:ascii="Times New Roman" w:eastAsia="Times New Roman" w:hAnsi="Times New Roman" w:cs="Times New Roman"/>
      <w:b/>
      <w:color w:val="000000"/>
      <w:sz w:val="24"/>
      <w:szCs w:val="20"/>
      <w:lang w:eastAsia="hu-HU"/>
    </w:rPr>
  </w:style>
  <w:style w:type="character" w:styleId="Oldalszm">
    <w:name w:val="page number"/>
    <w:basedOn w:val="Bekezdsalapbettpusa"/>
    <w:semiHidden/>
    <w:rsid w:val="007E5B9C"/>
  </w:style>
  <w:style w:type="character" w:customStyle="1" w:styleId="rvts7">
    <w:name w:val="rvts7"/>
    <w:rsid w:val="007E5B9C"/>
    <w:rPr>
      <w:rFonts w:ascii="Verdana" w:hAnsi="Verdana"/>
    </w:rPr>
  </w:style>
  <w:style w:type="character" w:customStyle="1" w:styleId="rvts8">
    <w:name w:val="rvts8"/>
    <w:rsid w:val="007E5B9C"/>
    <w:rPr>
      <w:rFonts w:ascii="Verdana" w:hAnsi="Verdana"/>
      <w:b/>
      <w:bCs w:val="0"/>
    </w:rPr>
  </w:style>
  <w:style w:type="paragraph" w:customStyle="1" w:styleId="uj">
    <w:name w:val="uj"/>
    <w:basedOn w:val="Norml"/>
    <w:rsid w:val="007E5B9C"/>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7E5B9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1"/>
    <w:qFormat/>
    <w:rsid w:val="007E5B9C"/>
    <w:pPr>
      <w:spacing w:after="0" w:line="240" w:lineRule="auto"/>
    </w:pPr>
    <w:rPr>
      <w:rFonts w:ascii="Times New Roman" w:eastAsia="Times New Roman" w:hAnsi="Times New Roman" w:cs="Times New Roman"/>
      <w:color w:val="000000"/>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895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14406-912C-4A55-B17A-E62E65A62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42</Pages>
  <Words>8657</Words>
  <Characters>59736</Characters>
  <Application>Microsoft Office Word</Application>
  <DocSecurity>0</DocSecurity>
  <Lines>497</Lines>
  <Paragraphs>136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milkovics.marianna</dc:creator>
  <cp:keywords/>
  <dc:description/>
  <cp:lastModifiedBy>takacs.lajos@szigethalom.hu</cp:lastModifiedBy>
  <cp:revision>39</cp:revision>
  <cp:lastPrinted>2024-03-05T07:40:00Z</cp:lastPrinted>
  <dcterms:created xsi:type="dcterms:W3CDTF">2023-02-27T08:20:00Z</dcterms:created>
  <dcterms:modified xsi:type="dcterms:W3CDTF">2025-10-30T13:15:00Z</dcterms:modified>
</cp:coreProperties>
</file>